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1" w:name="advanced-features"/>
    <w:bookmarkEnd w:id="1"/>
    <w:p w14:paraId="79350C72" w14:textId="33823316" w:rsidR="00D81F78" w:rsidRDefault="00D81F78" w:rsidP="004B162F">
      <w:pPr>
        <w:pStyle w:val="TOC1"/>
        <w:rPr>
          <w:noProof/>
        </w:rPr>
      </w:pPr>
      <w:r>
        <w:rPr>
          <w:lang w:eastAsia="en-GB"/>
        </w:rPr>
        <w:fldChar w:fldCharType="begin"/>
      </w:r>
      <w:r>
        <w:rPr>
          <w:lang w:eastAsia="en-GB"/>
        </w:rPr>
        <w:instrText xml:space="preserve"> TOC \o "1-3" \h \z \t "HeadA,1,HeadB,2,HeadC,3" </w:instrText>
      </w:r>
      <w:r>
        <w:rPr>
          <w:lang w:eastAsia="en-GB"/>
        </w:rPr>
        <w:fldChar w:fldCharType="separate"/>
      </w:r>
      <w:hyperlink w:anchor="_Toc106716441" w:history="1">
        <w:r w:rsidRPr="00AD098A">
          <w:rPr>
            <w:rStyle w:val="Hyperlink"/>
            <w:noProof/>
            <w:lang w:eastAsia="en-GB"/>
          </w:rPr>
          <w:t>Unsafe Rust</w:t>
        </w:r>
        <w:r>
          <w:rPr>
            <w:noProof/>
            <w:webHidden/>
          </w:rPr>
          <w:tab/>
        </w:r>
        <w:r>
          <w:rPr>
            <w:noProof/>
            <w:webHidden/>
          </w:rPr>
          <w:fldChar w:fldCharType="begin"/>
        </w:r>
        <w:r>
          <w:rPr>
            <w:noProof/>
            <w:webHidden/>
          </w:rPr>
          <w:instrText xml:space="preserve"> PAGEREF _Toc106716441 \h </w:instrText>
        </w:r>
        <w:r>
          <w:rPr>
            <w:noProof/>
            <w:webHidden/>
          </w:rPr>
        </w:r>
        <w:r>
          <w:rPr>
            <w:noProof/>
            <w:webHidden/>
          </w:rPr>
          <w:fldChar w:fldCharType="separate"/>
        </w:r>
        <w:r>
          <w:rPr>
            <w:noProof/>
            <w:webHidden/>
          </w:rPr>
          <w:t>3</w:t>
        </w:r>
        <w:r>
          <w:rPr>
            <w:noProof/>
            <w:webHidden/>
          </w:rPr>
          <w:fldChar w:fldCharType="end"/>
        </w:r>
      </w:hyperlink>
    </w:p>
    <w:p w14:paraId="032B6808" w14:textId="2C35EA0F" w:rsidR="00D81F78" w:rsidRDefault="00000000">
      <w:pPr>
        <w:pStyle w:val="TOC2"/>
        <w:rPr>
          <w:noProof/>
        </w:rPr>
      </w:pPr>
      <w:hyperlink w:anchor="_Toc106716442" w:history="1">
        <w:r w:rsidR="00D81F78" w:rsidRPr="00AD098A">
          <w:rPr>
            <w:rStyle w:val="Hyperlink"/>
            <w:noProof/>
            <w:lang w:eastAsia="en-GB"/>
          </w:rPr>
          <w:t>Unsafe Superpowers</w:t>
        </w:r>
        <w:r w:rsidR="00D81F78">
          <w:rPr>
            <w:noProof/>
            <w:webHidden/>
          </w:rPr>
          <w:tab/>
        </w:r>
        <w:r w:rsidR="00D81F78">
          <w:rPr>
            <w:noProof/>
            <w:webHidden/>
          </w:rPr>
          <w:fldChar w:fldCharType="begin"/>
        </w:r>
        <w:r w:rsidR="00D81F78">
          <w:rPr>
            <w:noProof/>
            <w:webHidden/>
          </w:rPr>
          <w:instrText xml:space="preserve"> PAGEREF _Toc106716442 \h </w:instrText>
        </w:r>
        <w:r w:rsidR="00D81F78">
          <w:rPr>
            <w:noProof/>
            <w:webHidden/>
          </w:rPr>
        </w:r>
        <w:r w:rsidR="00D81F78">
          <w:rPr>
            <w:noProof/>
            <w:webHidden/>
          </w:rPr>
          <w:fldChar w:fldCharType="separate"/>
        </w:r>
        <w:r w:rsidR="00D81F78">
          <w:rPr>
            <w:noProof/>
            <w:webHidden/>
          </w:rPr>
          <w:t>3</w:t>
        </w:r>
        <w:r w:rsidR="00D81F78">
          <w:rPr>
            <w:noProof/>
            <w:webHidden/>
          </w:rPr>
          <w:fldChar w:fldCharType="end"/>
        </w:r>
      </w:hyperlink>
    </w:p>
    <w:p w14:paraId="33429CB3" w14:textId="25E411D8" w:rsidR="00D81F78" w:rsidRDefault="00000000">
      <w:pPr>
        <w:pStyle w:val="TOC2"/>
        <w:rPr>
          <w:noProof/>
        </w:rPr>
      </w:pPr>
      <w:hyperlink w:anchor="_Toc106716443" w:history="1">
        <w:r w:rsidR="00D81F78" w:rsidRPr="00AD098A">
          <w:rPr>
            <w:rStyle w:val="Hyperlink"/>
            <w:noProof/>
            <w:lang w:eastAsia="en-GB"/>
          </w:rPr>
          <w:t>Dereferencing a Raw Pointer</w:t>
        </w:r>
        <w:r w:rsidR="00D81F78">
          <w:rPr>
            <w:noProof/>
            <w:webHidden/>
          </w:rPr>
          <w:tab/>
        </w:r>
        <w:r w:rsidR="00D81F78">
          <w:rPr>
            <w:noProof/>
            <w:webHidden/>
          </w:rPr>
          <w:fldChar w:fldCharType="begin"/>
        </w:r>
        <w:r w:rsidR="00D81F78">
          <w:rPr>
            <w:noProof/>
            <w:webHidden/>
          </w:rPr>
          <w:instrText xml:space="preserve"> PAGEREF _Toc106716443 \h </w:instrText>
        </w:r>
        <w:r w:rsidR="00D81F78">
          <w:rPr>
            <w:noProof/>
            <w:webHidden/>
          </w:rPr>
        </w:r>
        <w:r w:rsidR="00D81F78">
          <w:rPr>
            <w:noProof/>
            <w:webHidden/>
          </w:rPr>
          <w:fldChar w:fldCharType="separate"/>
        </w:r>
        <w:r w:rsidR="00D81F78">
          <w:rPr>
            <w:noProof/>
            <w:webHidden/>
          </w:rPr>
          <w:t>4</w:t>
        </w:r>
        <w:r w:rsidR="00D81F78">
          <w:rPr>
            <w:noProof/>
            <w:webHidden/>
          </w:rPr>
          <w:fldChar w:fldCharType="end"/>
        </w:r>
      </w:hyperlink>
    </w:p>
    <w:p w14:paraId="1D8255CD" w14:textId="4B248EF7" w:rsidR="00D81F78" w:rsidRDefault="00000000">
      <w:pPr>
        <w:pStyle w:val="TOC2"/>
        <w:rPr>
          <w:noProof/>
        </w:rPr>
      </w:pPr>
      <w:hyperlink w:anchor="_Toc106716444" w:history="1">
        <w:r w:rsidR="00D81F78" w:rsidRPr="00AD098A">
          <w:rPr>
            <w:rStyle w:val="Hyperlink"/>
            <w:noProof/>
            <w:lang w:eastAsia="en-GB"/>
          </w:rPr>
          <w:t>Calling an Unsafe Function or Method</w:t>
        </w:r>
        <w:r w:rsidR="00D81F78">
          <w:rPr>
            <w:noProof/>
            <w:webHidden/>
          </w:rPr>
          <w:tab/>
        </w:r>
        <w:r w:rsidR="00D81F78">
          <w:rPr>
            <w:noProof/>
            <w:webHidden/>
          </w:rPr>
          <w:fldChar w:fldCharType="begin"/>
        </w:r>
        <w:r w:rsidR="00D81F78">
          <w:rPr>
            <w:noProof/>
            <w:webHidden/>
          </w:rPr>
          <w:instrText xml:space="preserve"> PAGEREF _Toc106716444 \h </w:instrText>
        </w:r>
        <w:r w:rsidR="00D81F78">
          <w:rPr>
            <w:noProof/>
            <w:webHidden/>
          </w:rPr>
        </w:r>
        <w:r w:rsidR="00D81F78">
          <w:rPr>
            <w:noProof/>
            <w:webHidden/>
          </w:rPr>
          <w:fldChar w:fldCharType="separate"/>
        </w:r>
        <w:r w:rsidR="00D81F78">
          <w:rPr>
            <w:noProof/>
            <w:webHidden/>
          </w:rPr>
          <w:t>6</w:t>
        </w:r>
        <w:r w:rsidR="00D81F78">
          <w:rPr>
            <w:noProof/>
            <w:webHidden/>
          </w:rPr>
          <w:fldChar w:fldCharType="end"/>
        </w:r>
      </w:hyperlink>
    </w:p>
    <w:p w14:paraId="2C224AA1" w14:textId="1E246724" w:rsidR="00D81F78" w:rsidRDefault="00000000">
      <w:pPr>
        <w:pStyle w:val="TOC3"/>
        <w:tabs>
          <w:tab w:val="right" w:leader="dot" w:pos="8090"/>
        </w:tabs>
        <w:rPr>
          <w:noProof/>
        </w:rPr>
      </w:pPr>
      <w:hyperlink w:anchor="_Toc106716445" w:history="1">
        <w:r w:rsidR="00D81F78" w:rsidRPr="00AD098A">
          <w:rPr>
            <w:rStyle w:val="Hyperlink"/>
            <w:noProof/>
          </w:rPr>
          <w:t>Creating a Safe Abstraction over Unsafe Code</w:t>
        </w:r>
        <w:r w:rsidR="00D81F78">
          <w:rPr>
            <w:noProof/>
            <w:webHidden/>
          </w:rPr>
          <w:tab/>
        </w:r>
        <w:r w:rsidR="00D81F78">
          <w:rPr>
            <w:noProof/>
            <w:webHidden/>
          </w:rPr>
          <w:fldChar w:fldCharType="begin"/>
        </w:r>
        <w:r w:rsidR="00D81F78">
          <w:rPr>
            <w:noProof/>
            <w:webHidden/>
          </w:rPr>
          <w:instrText xml:space="preserve"> PAGEREF _Toc106716445 \h </w:instrText>
        </w:r>
        <w:r w:rsidR="00D81F78">
          <w:rPr>
            <w:noProof/>
            <w:webHidden/>
          </w:rPr>
        </w:r>
        <w:r w:rsidR="00D81F78">
          <w:rPr>
            <w:noProof/>
            <w:webHidden/>
          </w:rPr>
          <w:fldChar w:fldCharType="separate"/>
        </w:r>
        <w:r w:rsidR="00D81F78">
          <w:rPr>
            <w:noProof/>
            <w:webHidden/>
          </w:rPr>
          <w:t>7</w:t>
        </w:r>
        <w:r w:rsidR="00D81F78">
          <w:rPr>
            <w:noProof/>
            <w:webHidden/>
          </w:rPr>
          <w:fldChar w:fldCharType="end"/>
        </w:r>
      </w:hyperlink>
    </w:p>
    <w:p w14:paraId="3A95BBF5" w14:textId="6DABC4EA" w:rsidR="00D81F78" w:rsidRDefault="00000000">
      <w:pPr>
        <w:pStyle w:val="TOC3"/>
        <w:tabs>
          <w:tab w:val="right" w:leader="dot" w:pos="8090"/>
        </w:tabs>
        <w:rPr>
          <w:noProof/>
        </w:rPr>
      </w:pPr>
      <w:hyperlink w:anchor="_Toc106716446" w:history="1">
        <w:r w:rsidR="00D81F78" w:rsidRPr="00AD098A">
          <w:rPr>
            <w:rStyle w:val="Hyperlink"/>
            <w:noProof/>
          </w:rPr>
          <w:t>Using extern Functions to Call External Code</w:t>
        </w:r>
        <w:r w:rsidR="00D81F78">
          <w:rPr>
            <w:noProof/>
            <w:webHidden/>
          </w:rPr>
          <w:tab/>
        </w:r>
        <w:r w:rsidR="00D81F78">
          <w:rPr>
            <w:noProof/>
            <w:webHidden/>
          </w:rPr>
          <w:fldChar w:fldCharType="begin"/>
        </w:r>
        <w:r w:rsidR="00D81F78">
          <w:rPr>
            <w:noProof/>
            <w:webHidden/>
          </w:rPr>
          <w:instrText xml:space="preserve"> PAGEREF _Toc106716446 \h </w:instrText>
        </w:r>
        <w:r w:rsidR="00D81F78">
          <w:rPr>
            <w:noProof/>
            <w:webHidden/>
          </w:rPr>
        </w:r>
        <w:r w:rsidR="00D81F78">
          <w:rPr>
            <w:noProof/>
            <w:webHidden/>
          </w:rPr>
          <w:fldChar w:fldCharType="separate"/>
        </w:r>
        <w:r w:rsidR="00D81F78">
          <w:rPr>
            <w:noProof/>
            <w:webHidden/>
          </w:rPr>
          <w:t>9</w:t>
        </w:r>
        <w:r w:rsidR="00D81F78">
          <w:rPr>
            <w:noProof/>
            <w:webHidden/>
          </w:rPr>
          <w:fldChar w:fldCharType="end"/>
        </w:r>
      </w:hyperlink>
    </w:p>
    <w:p w14:paraId="1D588C0F" w14:textId="2A21C5D3" w:rsidR="00D81F78" w:rsidRDefault="00000000">
      <w:pPr>
        <w:pStyle w:val="TOC3"/>
        <w:tabs>
          <w:tab w:val="right" w:leader="dot" w:pos="8090"/>
        </w:tabs>
        <w:rPr>
          <w:noProof/>
        </w:rPr>
      </w:pPr>
      <w:hyperlink w:anchor="_Toc106716447" w:history="1">
        <w:r w:rsidR="00D81F78" w:rsidRPr="00AD098A">
          <w:rPr>
            <w:rStyle w:val="Hyperlink"/>
            <w:noProof/>
          </w:rPr>
          <w:t>Calling Rust Functions from Other Languages</w:t>
        </w:r>
        <w:r w:rsidR="00D81F78">
          <w:rPr>
            <w:noProof/>
            <w:webHidden/>
          </w:rPr>
          <w:tab/>
        </w:r>
        <w:r w:rsidR="00D81F78">
          <w:rPr>
            <w:noProof/>
            <w:webHidden/>
          </w:rPr>
          <w:fldChar w:fldCharType="begin"/>
        </w:r>
        <w:r w:rsidR="00D81F78">
          <w:rPr>
            <w:noProof/>
            <w:webHidden/>
          </w:rPr>
          <w:instrText xml:space="preserve"> PAGEREF _Toc106716447 \h </w:instrText>
        </w:r>
        <w:r w:rsidR="00D81F78">
          <w:rPr>
            <w:noProof/>
            <w:webHidden/>
          </w:rPr>
        </w:r>
        <w:r w:rsidR="00D81F78">
          <w:rPr>
            <w:noProof/>
            <w:webHidden/>
          </w:rPr>
          <w:fldChar w:fldCharType="separate"/>
        </w:r>
        <w:r w:rsidR="00D81F78">
          <w:rPr>
            <w:noProof/>
            <w:webHidden/>
          </w:rPr>
          <w:t>10</w:t>
        </w:r>
        <w:r w:rsidR="00D81F78">
          <w:rPr>
            <w:noProof/>
            <w:webHidden/>
          </w:rPr>
          <w:fldChar w:fldCharType="end"/>
        </w:r>
      </w:hyperlink>
    </w:p>
    <w:p w14:paraId="6901DE0F" w14:textId="1088143E" w:rsidR="00D81F78" w:rsidRDefault="00000000">
      <w:pPr>
        <w:pStyle w:val="TOC2"/>
        <w:rPr>
          <w:noProof/>
        </w:rPr>
      </w:pPr>
      <w:hyperlink w:anchor="_Toc106716448" w:history="1">
        <w:r w:rsidR="00D81F78" w:rsidRPr="00AD098A">
          <w:rPr>
            <w:rStyle w:val="Hyperlink"/>
            <w:noProof/>
            <w:lang w:eastAsia="en-GB"/>
          </w:rPr>
          <w:t>Accessing or Modifying a Mutable Static Variable</w:t>
        </w:r>
        <w:r w:rsidR="00D81F78">
          <w:rPr>
            <w:noProof/>
            <w:webHidden/>
          </w:rPr>
          <w:tab/>
        </w:r>
        <w:r w:rsidR="00D81F78">
          <w:rPr>
            <w:noProof/>
            <w:webHidden/>
          </w:rPr>
          <w:fldChar w:fldCharType="begin"/>
        </w:r>
        <w:r w:rsidR="00D81F78">
          <w:rPr>
            <w:noProof/>
            <w:webHidden/>
          </w:rPr>
          <w:instrText xml:space="preserve"> PAGEREF _Toc106716448 \h </w:instrText>
        </w:r>
        <w:r w:rsidR="00D81F78">
          <w:rPr>
            <w:noProof/>
            <w:webHidden/>
          </w:rPr>
        </w:r>
        <w:r w:rsidR="00D81F78">
          <w:rPr>
            <w:noProof/>
            <w:webHidden/>
          </w:rPr>
          <w:fldChar w:fldCharType="separate"/>
        </w:r>
        <w:r w:rsidR="00D81F78">
          <w:rPr>
            <w:noProof/>
            <w:webHidden/>
          </w:rPr>
          <w:t>10</w:t>
        </w:r>
        <w:r w:rsidR="00D81F78">
          <w:rPr>
            <w:noProof/>
            <w:webHidden/>
          </w:rPr>
          <w:fldChar w:fldCharType="end"/>
        </w:r>
      </w:hyperlink>
    </w:p>
    <w:p w14:paraId="07B0D1A6" w14:textId="22E520BE" w:rsidR="00D81F78" w:rsidRDefault="00000000">
      <w:pPr>
        <w:pStyle w:val="TOC2"/>
        <w:rPr>
          <w:noProof/>
        </w:rPr>
      </w:pPr>
      <w:hyperlink w:anchor="_Toc106716449" w:history="1">
        <w:r w:rsidR="00D81F78" w:rsidRPr="00AD098A">
          <w:rPr>
            <w:rStyle w:val="Hyperlink"/>
            <w:noProof/>
            <w:lang w:eastAsia="en-GB"/>
          </w:rPr>
          <w:t>Implementing an Unsafe Trait</w:t>
        </w:r>
        <w:r w:rsidR="00D81F78">
          <w:rPr>
            <w:noProof/>
            <w:webHidden/>
          </w:rPr>
          <w:tab/>
        </w:r>
        <w:r w:rsidR="00D81F78">
          <w:rPr>
            <w:noProof/>
            <w:webHidden/>
          </w:rPr>
          <w:fldChar w:fldCharType="begin"/>
        </w:r>
        <w:r w:rsidR="00D81F78">
          <w:rPr>
            <w:noProof/>
            <w:webHidden/>
          </w:rPr>
          <w:instrText xml:space="preserve"> PAGEREF _Toc106716449 \h </w:instrText>
        </w:r>
        <w:r w:rsidR="00D81F78">
          <w:rPr>
            <w:noProof/>
            <w:webHidden/>
          </w:rPr>
        </w:r>
        <w:r w:rsidR="00D81F78">
          <w:rPr>
            <w:noProof/>
            <w:webHidden/>
          </w:rPr>
          <w:fldChar w:fldCharType="separate"/>
        </w:r>
        <w:r w:rsidR="00D81F78">
          <w:rPr>
            <w:noProof/>
            <w:webHidden/>
          </w:rPr>
          <w:t>12</w:t>
        </w:r>
        <w:r w:rsidR="00D81F78">
          <w:rPr>
            <w:noProof/>
            <w:webHidden/>
          </w:rPr>
          <w:fldChar w:fldCharType="end"/>
        </w:r>
      </w:hyperlink>
    </w:p>
    <w:p w14:paraId="25678BDF" w14:textId="58B842CE" w:rsidR="00D81F78" w:rsidRDefault="00000000">
      <w:pPr>
        <w:pStyle w:val="TOC2"/>
        <w:rPr>
          <w:noProof/>
        </w:rPr>
      </w:pPr>
      <w:hyperlink w:anchor="_Toc106716450" w:history="1">
        <w:r w:rsidR="00D81F78" w:rsidRPr="00AD098A">
          <w:rPr>
            <w:rStyle w:val="Hyperlink"/>
            <w:noProof/>
            <w:lang w:eastAsia="en-GB"/>
          </w:rPr>
          <w:t>Accessing Fields of a Union</w:t>
        </w:r>
        <w:r w:rsidR="00D81F78">
          <w:rPr>
            <w:noProof/>
            <w:webHidden/>
          </w:rPr>
          <w:tab/>
        </w:r>
        <w:r w:rsidR="00D81F78">
          <w:rPr>
            <w:noProof/>
            <w:webHidden/>
          </w:rPr>
          <w:fldChar w:fldCharType="begin"/>
        </w:r>
        <w:r w:rsidR="00D81F78">
          <w:rPr>
            <w:noProof/>
            <w:webHidden/>
          </w:rPr>
          <w:instrText xml:space="preserve"> PAGEREF _Toc106716450 \h </w:instrText>
        </w:r>
        <w:r w:rsidR="00D81F78">
          <w:rPr>
            <w:noProof/>
            <w:webHidden/>
          </w:rPr>
        </w:r>
        <w:r w:rsidR="00D81F78">
          <w:rPr>
            <w:noProof/>
            <w:webHidden/>
          </w:rPr>
          <w:fldChar w:fldCharType="separate"/>
        </w:r>
        <w:r w:rsidR="00D81F78">
          <w:rPr>
            <w:noProof/>
            <w:webHidden/>
          </w:rPr>
          <w:t>12</w:t>
        </w:r>
        <w:r w:rsidR="00D81F78">
          <w:rPr>
            <w:noProof/>
            <w:webHidden/>
          </w:rPr>
          <w:fldChar w:fldCharType="end"/>
        </w:r>
      </w:hyperlink>
    </w:p>
    <w:p w14:paraId="106DB731" w14:textId="2B3EDA60" w:rsidR="00D81F78" w:rsidRDefault="00000000">
      <w:pPr>
        <w:pStyle w:val="TOC2"/>
        <w:rPr>
          <w:noProof/>
        </w:rPr>
      </w:pPr>
      <w:hyperlink w:anchor="_Toc106716451" w:history="1">
        <w:r w:rsidR="00D81F78" w:rsidRPr="00AD098A">
          <w:rPr>
            <w:rStyle w:val="Hyperlink"/>
            <w:noProof/>
            <w:lang w:eastAsia="en-GB"/>
          </w:rPr>
          <w:t>When to Use Unsafe Code</w:t>
        </w:r>
        <w:r w:rsidR="00D81F78">
          <w:rPr>
            <w:noProof/>
            <w:webHidden/>
          </w:rPr>
          <w:tab/>
        </w:r>
        <w:r w:rsidR="00D81F78">
          <w:rPr>
            <w:noProof/>
            <w:webHidden/>
          </w:rPr>
          <w:fldChar w:fldCharType="begin"/>
        </w:r>
        <w:r w:rsidR="00D81F78">
          <w:rPr>
            <w:noProof/>
            <w:webHidden/>
          </w:rPr>
          <w:instrText xml:space="preserve"> PAGEREF _Toc106716451 \h </w:instrText>
        </w:r>
        <w:r w:rsidR="00D81F78">
          <w:rPr>
            <w:noProof/>
            <w:webHidden/>
          </w:rPr>
        </w:r>
        <w:r w:rsidR="00D81F78">
          <w:rPr>
            <w:noProof/>
            <w:webHidden/>
          </w:rPr>
          <w:fldChar w:fldCharType="separate"/>
        </w:r>
        <w:r w:rsidR="00D81F78">
          <w:rPr>
            <w:noProof/>
            <w:webHidden/>
          </w:rPr>
          <w:t>12</w:t>
        </w:r>
        <w:r w:rsidR="00D81F78">
          <w:rPr>
            <w:noProof/>
            <w:webHidden/>
          </w:rPr>
          <w:fldChar w:fldCharType="end"/>
        </w:r>
      </w:hyperlink>
    </w:p>
    <w:p w14:paraId="5C1989B9" w14:textId="25D74277" w:rsidR="00D81F78" w:rsidRDefault="00000000" w:rsidP="004B162F">
      <w:pPr>
        <w:pStyle w:val="TOC1"/>
        <w:rPr>
          <w:noProof/>
        </w:rPr>
      </w:pPr>
      <w:hyperlink w:anchor="_Toc106716452" w:history="1">
        <w:r w:rsidR="00D81F78" w:rsidRPr="00AD098A">
          <w:rPr>
            <w:rStyle w:val="Hyperlink"/>
            <w:noProof/>
            <w:lang w:eastAsia="en-GB"/>
          </w:rPr>
          <w:t>Advanced Traits</w:t>
        </w:r>
        <w:r w:rsidR="00D81F78">
          <w:rPr>
            <w:noProof/>
            <w:webHidden/>
          </w:rPr>
          <w:tab/>
        </w:r>
        <w:r w:rsidR="00D81F78">
          <w:rPr>
            <w:noProof/>
            <w:webHidden/>
          </w:rPr>
          <w:fldChar w:fldCharType="begin"/>
        </w:r>
        <w:r w:rsidR="00D81F78">
          <w:rPr>
            <w:noProof/>
            <w:webHidden/>
          </w:rPr>
          <w:instrText xml:space="preserve"> PAGEREF _Toc106716452 \h </w:instrText>
        </w:r>
        <w:r w:rsidR="00D81F78">
          <w:rPr>
            <w:noProof/>
            <w:webHidden/>
          </w:rPr>
        </w:r>
        <w:r w:rsidR="00D81F78">
          <w:rPr>
            <w:noProof/>
            <w:webHidden/>
          </w:rPr>
          <w:fldChar w:fldCharType="separate"/>
        </w:r>
        <w:r w:rsidR="00D81F78">
          <w:rPr>
            <w:noProof/>
            <w:webHidden/>
          </w:rPr>
          <w:t>13</w:t>
        </w:r>
        <w:r w:rsidR="00D81F78">
          <w:rPr>
            <w:noProof/>
            <w:webHidden/>
          </w:rPr>
          <w:fldChar w:fldCharType="end"/>
        </w:r>
      </w:hyperlink>
    </w:p>
    <w:p w14:paraId="5AC55D84" w14:textId="039A1E00" w:rsidR="00D81F78" w:rsidRDefault="00000000">
      <w:pPr>
        <w:pStyle w:val="TOC2"/>
        <w:rPr>
          <w:noProof/>
        </w:rPr>
      </w:pPr>
      <w:hyperlink w:anchor="_Toc106716453" w:history="1">
        <w:r w:rsidR="00D81F78" w:rsidRPr="00AD098A">
          <w:rPr>
            <w:rStyle w:val="Hyperlink"/>
            <w:noProof/>
            <w:lang w:eastAsia="en-GB"/>
          </w:rPr>
          <w:t>Specifying Placeholder Types in Trait Definitions with Associated Types</w:t>
        </w:r>
        <w:r w:rsidR="00D81F78">
          <w:rPr>
            <w:noProof/>
            <w:webHidden/>
          </w:rPr>
          <w:tab/>
        </w:r>
        <w:r w:rsidR="00D81F78">
          <w:rPr>
            <w:noProof/>
            <w:webHidden/>
          </w:rPr>
          <w:fldChar w:fldCharType="begin"/>
        </w:r>
        <w:r w:rsidR="00D81F78">
          <w:rPr>
            <w:noProof/>
            <w:webHidden/>
          </w:rPr>
          <w:instrText xml:space="preserve"> PAGEREF _Toc106716453 \h </w:instrText>
        </w:r>
        <w:r w:rsidR="00D81F78">
          <w:rPr>
            <w:noProof/>
            <w:webHidden/>
          </w:rPr>
        </w:r>
        <w:r w:rsidR="00D81F78">
          <w:rPr>
            <w:noProof/>
            <w:webHidden/>
          </w:rPr>
          <w:fldChar w:fldCharType="separate"/>
        </w:r>
        <w:r w:rsidR="00D81F78">
          <w:rPr>
            <w:noProof/>
            <w:webHidden/>
          </w:rPr>
          <w:t>13</w:t>
        </w:r>
        <w:r w:rsidR="00D81F78">
          <w:rPr>
            <w:noProof/>
            <w:webHidden/>
          </w:rPr>
          <w:fldChar w:fldCharType="end"/>
        </w:r>
      </w:hyperlink>
    </w:p>
    <w:p w14:paraId="60A16C97" w14:textId="1E5726F5" w:rsidR="00D81F78" w:rsidRDefault="00000000">
      <w:pPr>
        <w:pStyle w:val="TOC2"/>
        <w:rPr>
          <w:noProof/>
        </w:rPr>
      </w:pPr>
      <w:hyperlink w:anchor="_Toc106716454" w:history="1">
        <w:r w:rsidR="00D81F78" w:rsidRPr="00AD098A">
          <w:rPr>
            <w:rStyle w:val="Hyperlink"/>
            <w:noProof/>
            <w:lang w:eastAsia="en-GB"/>
          </w:rPr>
          <w:t>Default Generic Type Parameters and Operator Overloading</w:t>
        </w:r>
        <w:r w:rsidR="00D81F78">
          <w:rPr>
            <w:noProof/>
            <w:webHidden/>
          </w:rPr>
          <w:tab/>
        </w:r>
        <w:r w:rsidR="00D81F78">
          <w:rPr>
            <w:noProof/>
            <w:webHidden/>
          </w:rPr>
          <w:fldChar w:fldCharType="begin"/>
        </w:r>
        <w:r w:rsidR="00D81F78">
          <w:rPr>
            <w:noProof/>
            <w:webHidden/>
          </w:rPr>
          <w:instrText xml:space="preserve"> PAGEREF _Toc106716454 \h </w:instrText>
        </w:r>
        <w:r w:rsidR="00D81F78">
          <w:rPr>
            <w:noProof/>
            <w:webHidden/>
          </w:rPr>
        </w:r>
        <w:r w:rsidR="00D81F78">
          <w:rPr>
            <w:noProof/>
            <w:webHidden/>
          </w:rPr>
          <w:fldChar w:fldCharType="separate"/>
        </w:r>
        <w:r w:rsidR="00D81F78">
          <w:rPr>
            <w:noProof/>
            <w:webHidden/>
          </w:rPr>
          <w:t>14</w:t>
        </w:r>
        <w:r w:rsidR="00D81F78">
          <w:rPr>
            <w:noProof/>
            <w:webHidden/>
          </w:rPr>
          <w:fldChar w:fldCharType="end"/>
        </w:r>
      </w:hyperlink>
    </w:p>
    <w:p w14:paraId="2BCFBC51" w14:textId="68F62AE6" w:rsidR="00D81F78" w:rsidRDefault="00000000">
      <w:pPr>
        <w:pStyle w:val="TOC2"/>
        <w:rPr>
          <w:noProof/>
        </w:rPr>
      </w:pPr>
      <w:hyperlink w:anchor="_Toc106716455" w:history="1">
        <w:r w:rsidR="00D81F78" w:rsidRPr="00AD098A">
          <w:rPr>
            <w:rStyle w:val="Hyperlink"/>
            <w:noProof/>
            <w:lang w:eastAsia="en-GB"/>
          </w:rPr>
          <w:t>Fully Qualified Syntax for Disambiguation: Calling Methods with the Same Name</w:t>
        </w:r>
        <w:r w:rsidR="00D81F78">
          <w:rPr>
            <w:noProof/>
            <w:webHidden/>
          </w:rPr>
          <w:tab/>
        </w:r>
        <w:r w:rsidR="00D81F78">
          <w:rPr>
            <w:noProof/>
            <w:webHidden/>
          </w:rPr>
          <w:fldChar w:fldCharType="begin"/>
        </w:r>
        <w:r w:rsidR="00D81F78">
          <w:rPr>
            <w:noProof/>
            <w:webHidden/>
          </w:rPr>
          <w:instrText xml:space="preserve"> PAGEREF _Toc106716455 \h </w:instrText>
        </w:r>
        <w:r w:rsidR="00D81F78">
          <w:rPr>
            <w:noProof/>
            <w:webHidden/>
          </w:rPr>
        </w:r>
        <w:r w:rsidR="00D81F78">
          <w:rPr>
            <w:noProof/>
            <w:webHidden/>
          </w:rPr>
          <w:fldChar w:fldCharType="separate"/>
        </w:r>
        <w:r w:rsidR="00D81F78">
          <w:rPr>
            <w:noProof/>
            <w:webHidden/>
          </w:rPr>
          <w:t>16</w:t>
        </w:r>
        <w:r w:rsidR="00D81F78">
          <w:rPr>
            <w:noProof/>
            <w:webHidden/>
          </w:rPr>
          <w:fldChar w:fldCharType="end"/>
        </w:r>
      </w:hyperlink>
    </w:p>
    <w:p w14:paraId="5B7832A3" w14:textId="29E70EA0" w:rsidR="00D81F78" w:rsidRDefault="00000000">
      <w:pPr>
        <w:pStyle w:val="TOC2"/>
        <w:rPr>
          <w:noProof/>
        </w:rPr>
      </w:pPr>
      <w:hyperlink w:anchor="_Toc106716456" w:history="1">
        <w:r w:rsidR="00D81F78" w:rsidRPr="00AD098A">
          <w:rPr>
            <w:rStyle w:val="Hyperlink"/>
            <w:noProof/>
            <w:lang w:eastAsia="en-GB"/>
          </w:rPr>
          <w:t>Using Supertraits to Require One Trait’s Functionality Within Another Trait</w:t>
        </w:r>
        <w:r w:rsidR="00D81F78">
          <w:rPr>
            <w:noProof/>
            <w:webHidden/>
          </w:rPr>
          <w:tab/>
        </w:r>
        <w:r w:rsidR="00D81F78">
          <w:rPr>
            <w:noProof/>
            <w:webHidden/>
          </w:rPr>
          <w:fldChar w:fldCharType="begin"/>
        </w:r>
        <w:r w:rsidR="00D81F78">
          <w:rPr>
            <w:noProof/>
            <w:webHidden/>
          </w:rPr>
          <w:instrText xml:space="preserve"> PAGEREF _Toc106716456 \h </w:instrText>
        </w:r>
        <w:r w:rsidR="00D81F78">
          <w:rPr>
            <w:noProof/>
            <w:webHidden/>
          </w:rPr>
        </w:r>
        <w:r w:rsidR="00D81F78">
          <w:rPr>
            <w:noProof/>
            <w:webHidden/>
          </w:rPr>
          <w:fldChar w:fldCharType="separate"/>
        </w:r>
        <w:r w:rsidR="00D81F78">
          <w:rPr>
            <w:noProof/>
            <w:webHidden/>
          </w:rPr>
          <w:t>20</w:t>
        </w:r>
        <w:r w:rsidR="00D81F78">
          <w:rPr>
            <w:noProof/>
            <w:webHidden/>
          </w:rPr>
          <w:fldChar w:fldCharType="end"/>
        </w:r>
      </w:hyperlink>
    </w:p>
    <w:p w14:paraId="2D3B6E6F" w14:textId="1B7657E1" w:rsidR="00D81F78" w:rsidRDefault="00000000">
      <w:pPr>
        <w:pStyle w:val="TOC2"/>
        <w:rPr>
          <w:noProof/>
        </w:rPr>
      </w:pPr>
      <w:hyperlink w:anchor="_Toc106716457" w:history="1">
        <w:r w:rsidR="00D81F78" w:rsidRPr="00AD098A">
          <w:rPr>
            <w:rStyle w:val="Hyperlink"/>
            <w:noProof/>
            <w:lang w:eastAsia="en-GB"/>
          </w:rPr>
          <w:t>Using the Newtype Pattern to Implement External Traits on External Types</w:t>
        </w:r>
        <w:r w:rsidR="00D81F78">
          <w:rPr>
            <w:noProof/>
            <w:webHidden/>
          </w:rPr>
          <w:tab/>
        </w:r>
        <w:r w:rsidR="00D81F78">
          <w:rPr>
            <w:noProof/>
            <w:webHidden/>
          </w:rPr>
          <w:fldChar w:fldCharType="begin"/>
        </w:r>
        <w:r w:rsidR="00D81F78">
          <w:rPr>
            <w:noProof/>
            <w:webHidden/>
          </w:rPr>
          <w:instrText xml:space="preserve"> PAGEREF _Toc106716457 \h </w:instrText>
        </w:r>
        <w:r w:rsidR="00D81F78">
          <w:rPr>
            <w:noProof/>
            <w:webHidden/>
          </w:rPr>
        </w:r>
        <w:r w:rsidR="00D81F78">
          <w:rPr>
            <w:noProof/>
            <w:webHidden/>
          </w:rPr>
          <w:fldChar w:fldCharType="separate"/>
        </w:r>
        <w:r w:rsidR="00D81F78">
          <w:rPr>
            <w:noProof/>
            <w:webHidden/>
          </w:rPr>
          <w:t>22</w:t>
        </w:r>
        <w:r w:rsidR="00D81F78">
          <w:rPr>
            <w:noProof/>
            <w:webHidden/>
          </w:rPr>
          <w:fldChar w:fldCharType="end"/>
        </w:r>
      </w:hyperlink>
    </w:p>
    <w:p w14:paraId="5C085C48" w14:textId="2DC3938B" w:rsidR="00D81F78" w:rsidRDefault="00000000" w:rsidP="004B162F">
      <w:pPr>
        <w:pStyle w:val="TOC1"/>
        <w:rPr>
          <w:noProof/>
        </w:rPr>
      </w:pPr>
      <w:hyperlink w:anchor="_Toc106716458" w:history="1">
        <w:r w:rsidR="00D81F78" w:rsidRPr="00AD098A">
          <w:rPr>
            <w:rStyle w:val="Hyperlink"/>
            <w:noProof/>
            <w:lang w:eastAsia="en-GB"/>
          </w:rPr>
          <w:t>Advanced Types</w:t>
        </w:r>
        <w:r w:rsidR="00D81F78">
          <w:rPr>
            <w:noProof/>
            <w:webHidden/>
          </w:rPr>
          <w:tab/>
        </w:r>
        <w:r w:rsidR="00D81F78">
          <w:rPr>
            <w:noProof/>
            <w:webHidden/>
          </w:rPr>
          <w:fldChar w:fldCharType="begin"/>
        </w:r>
        <w:r w:rsidR="00D81F78">
          <w:rPr>
            <w:noProof/>
            <w:webHidden/>
          </w:rPr>
          <w:instrText xml:space="preserve"> PAGEREF _Toc106716458 \h </w:instrText>
        </w:r>
        <w:r w:rsidR="00D81F78">
          <w:rPr>
            <w:noProof/>
            <w:webHidden/>
          </w:rPr>
        </w:r>
        <w:r w:rsidR="00D81F78">
          <w:rPr>
            <w:noProof/>
            <w:webHidden/>
          </w:rPr>
          <w:fldChar w:fldCharType="separate"/>
        </w:r>
        <w:r w:rsidR="00D81F78">
          <w:rPr>
            <w:noProof/>
            <w:webHidden/>
          </w:rPr>
          <w:t>23</w:t>
        </w:r>
        <w:r w:rsidR="00D81F78">
          <w:rPr>
            <w:noProof/>
            <w:webHidden/>
          </w:rPr>
          <w:fldChar w:fldCharType="end"/>
        </w:r>
      </w:hyperlink>
    </w:p>
    <w:p w14:paraId="47C92CB1" w14:textId="2E499934" w:rsidR="00D81F78" w:rsidRDefault="00000000">
      <w:pPr>
        <w:pStyle w:val="TOC2"/>
        <w:rPr>
          <w:noProof/>
        </w:rPr>
      </w:pPr>
      <w:hyperlink w:anchor="_Toc106716459" w:history="1">
        <w:r w:rsidR="00D81F78" w:rsidRPr="00AD098A">
          <w:rPr>
            <w:rStyle w:val="Hyperlink"/>
            <w:noProof/>
            <w:lang w:eastAsia="en-GB"/>
          </w:rPr>
          <w:t>Using the Newtype Pattern for Type Safety and Abstraction</w:t>
        </w:r>
        <w:r w:rsidR="00D81F78">
          <w:rPr>
            <w:noProof/>
            <w:webHidden/>
          </w:rPr>
          <w:tab/>
        </w:r>
        <w:r w:rsidR="00D81F78">
          <w:rPr>
            <w:noProof/>
            <w:webHidden/>
          </w:rPr>
          <w:fldChar w:fldCharType="begin"/>
        </w:r>
        <w:r w:rsidR="00D81F78">
          <w:rPr>
            <w:noProof/>
            <w:webHidden/>
          </w:rPr>
          <w:instrText xml:space="preserve"> PAGEREF _Toc106716459 \h </w:instrText>
        </w:r>
        <w:r w:rsidR="00D81F78">
          <w:rPr>
            <w:noProof/>
            <w:webHidden/>
          </w:rPr>
        </w:r>
        <w:r w:rsidR="00D81F78">
          <w:rPr>
            <w:noProof/>
            <w:webHidden/>
          </w:rPr>
          <w:fldChar w:fldCharType="separate"/>
        </w:r>
        <w:r w:rsidR="00D81F78">
          <w:rPr>
            <w:noProof/>
            <w:webHidden/>
          </w:rPr>
          <w:t>23</w:t>
        </w:r>
        <w:r w:rsidR="00D81F78">
          <w:rPr>
            <w:noProof/>
            <w:webHidden/>
          </w:rPr>
          <w:fldChar w:fldCharType="end"/>
        </w:r>
      </w:hyperlink>
    </w:p>
    <w:p w14:paraId="0BC469C8" w14:textId="373EBDF7" w:rsidR="00D81F78" w:rsidRDefault="00000000">
      <w:pPr>
        <w:pStyle w:val="TOC2"/>
        <w:rPr>
          <w:noProof/>
        </w:rPr>
      </w:pPr>
      <w:hyperlink w:anchor="_Toc106716460" w:history="1">
        <w:r w:rsidR="00D81F78" w:rsidRPr="00AD098A">
          <w:rPr>
            <w:rStyle w:val="Hyperlink"/>
            <w:noProof/>
            <w:lang w:eastAsia="en-GB"/>
          </w:rPr>
          <w:t>Creating Type Synonyms with Type Aliases</w:t>
        </w:r>
        <w:r w:rsidR="00D81F78">
          <w:rPr>
            <w:noProof/>
            <w:webHidden/>
          </w:rPr>
          <w:tab/>
        </w:r>
        <w:r w:rsidR="00D81F78">
          <w:rPr>
            <w:noProof/>
            <w:webHidden/>
          </w:rPr>
          <w:fldChar w:fldCharType="begin"/>
        </w:r>
        <w:r w:rsidR="00D81F78">
          <w:rPr>
            <w:noProof/>
            <w:webHidden/>
          </w:rPr>
          <w:instrText xml:space="preserve"> PAGEREF _Toc106716460 \h </w:instrText>
        </w:r>
        <w:r w:rsidR="00D81F78">
          <w:rPr>
            <w:noProof/>
            <w:webHidden/>
          </w:rPr>
        </w:r>
        <w:r w:rsidR="00D81F78">
          <w:rPr>
            <w:noProof/>
            <w:webHidden/>
          </w:rPr>
          <w:fldChar w:fldCharType="separate"/>
        </w:r>
        <w:r w:rsidR="00D81F78">
          <w:rPr>
            <w:noProof/>
            <w:webHidden/>
          </w:rPr>
          <w:t>24</w:t>
        </w:r>
        <w:r w:rsidR="00D81F78">
          <w:rPr>
            <w:noProof/>
            <w:webHidden/>
          </w:rPr>
          <w:fldChar w:fldCharType="end"/>
        </w:r>
      </w:hyperlink>
    </w:p>
    <w:p w14:paraId="091ACB37" w14:textId="2C96A036" w:rsidR="00D81F78" w:rsidRDefault="00000000">
      <w:pPr>
        <w:pStyle w:val="TOC2"/>
        <w:rPr>
          <w:noProof/>
        </w:rPr>
      </w:pPr>
      <w:hyperlink w:anchor="_Toc106716461" w:history="1">
        <w:r w:rsidR="00D81F78" w:rsidRPr="00AD098A">
          <w:rPr>
            <w:rStyle w:val="Hyperlink"/>
            <w:noProof/>
            <w:lang w:eastAsia="en-GB"/>
          </w:rPr>
          <w:t xml:space="preserve">The Never Type </w:t>
        </w:r>
        <w:r w:rsidR="00515D16">
          <w:rPr>
            <w:rStyle w:val="Hyperlink"/>
            <w:noProof/>
            <w:lang w:eastAsia="en-GB"/>
          </w:rPr>
          <w:t>T</w:t>
        </w:r>
        <w:r w:rsidR="00515D16" w:rsidRPr="00AD098A">
          <w:rPr>
            <w:rStyle w:val="Hyperlink"/>
            <w:noProof/>
            <w:lang w:eastAsia="en-GB"/>
          </w:rPr>
          <w:t xml:space="preserve">hat </w:t>
        </w:r>
        <w:r w:rsidR="00D81F78" w:rsidRPr="00AD098A">
          <w:rPr>
            <w:rStyle w:val="Hyperlink"/>
            <w:noProof/>
            <w:lang w:eastAsia="en-GB"/>
          </w:rPr>
          <w:t>Never Returns</w:t>
        </w:r>
        <w:r w:rsidR="00D81F78">
          <w:rPr>
            <w:noProof/>
            <w:webHidden/>
          </w:rPr>
          <w:tab/>
        </w:r>
        <w:r w:rsidR="00D81F78">
          <w:rPr>
            <w:noProof/>
            <w:webHidden/>
          </w:rPr>
          <w:fldChar w:fldCharType="begin"/>
        </w:r>
        <w:r w:rsidR="00D81F78">
          <w:rPr>
            <w:noProof/>
            <w:webHidden/>
          </w:rPr>
          <w:instrText xml:space="preserve"> PAGEREF _Toc106716461 \h </w:instrText>
        </w:r>
        <w:r w:rsidR="00D81F78">
          <w:rPr>
            <w:noProof/>
            <w:webHidden/>
          </w:rPr>
        </w:r>
        <w:r w:rsidR="00D81F78">
          <w:rPr>
            <w:noProof/>
            <w:webHidden/>
          </w:rPr>
          <w:fldChar w:fldCharType="separate"/>
        </w:r>
        <w:r w:rsidR="00D81F78">
          <w:rPr>
            <w:noProof/>
            <w:webHidden/>
          </w:rPr>
          <w:t>26</w:t>
        </w:r>
        <w:r w:rsidR="00D81F78">
          <w:rPr>
            <w:noProof/>
            <w:webHidden/>
          </w:rPr>
          <w:fldChar w:fldCharType="end"/>
        </w:r>
      </w:hyperlink>
    </w:p>
    <w:p w14:paraId="63F2C13D" w14:textId="00634E8C" w:rsidR="00D81F78" w:rsidRDefault="00000000">
      <w:pPr>
        <w:pStyle w:val="TOC2"/>
        <w:rPr>
          <w:noProof/>
        </w:rPr>
      </w:pPr>
      <w:hyperlink w:anchor="_Toc106716462" w:history="1">
        <w:r w:rsidR="00D81F78" w:rsidRPr="00AD098A">
          <w:rPr>
            <w:rStyle w:val="Hyperlink"/>
            <w:noProof/>
          </w:rPr>
          <w:t>Dynamically Sized Types and the Sized</w:t>
        </w:r>
        <w:r w:rsidR="00D81F78" w:rsidRPr="00AD098A">
          <w:rPr>
            <w:rStyle w:val="Hyperlink"/>
            <w:noProof/>
            <w:lang w:eastAsia="en-GB"/>
          </w:rPr>
          <w:t xml:space="preserve"> Trait</w:t>
        </w:r>
        <w:r w:rsidR="00D81F78">
          <w:rPr>
            <w:noProof/>
            <w:webHidden/>
          </w:rPr>
          <w:tab/>
        </w:r>
        <w:r w:rsidR="00D81F78">
          <w:rPr>
            <w:noProof/>
            <w:webHidden/>
          </w:rPr>
          <w:fldChar w:fldCharType="begin"/>
        </w:r>
        <w:r w:rsidR="00D81F78">
          <w:rPr>
            <w:noProof/>
            <w:webHidden/>
          </w:rPr>
          <w:instrText xml:space="preserve"> PAGEREF _Toc106716462 \h </w:instrText>
        </w:r>
        <w:r w:rsidR="00D81F78">
          <w:rPr>
            <w:noProof/>
            <w:webHidden/>
          </w:rPr>
        </w:r>
        <w:r w:rsidR="00D81F78">
          <w:rPr>
            <w:noProof/>
            <w:webHidden/>
          </w:rPr>
          <w:fldChar w:fldCharType="separate"/>
        </w:r>
        <w:r w:rsidR="00D81F78">
          <w:rPr>
            <w:noProof/>
            <w:webHidden/>
          </w:rPr>
          <w:t>27</w:t>
        </w:r>
        <w:r w:rsidR="00D81F78">
          <w:rPr>
            <w:noProof/>
            <w:webHidden/>
          </w:rPr>
          <w:fldChar w:fldCharType="end"/>
        </w:r>
      </w:hyperlink>
    </w:p>
    <w:p w14:paraId="72EC2D34" w14:textId="7FD4AD8D" w:rsidR="00D81F78" w:rsidRDefault="00000000" w:rsidP="004B162F">
      <w:pPr>
        <w:pStyle w:val="TOC1"/>
        <w:rPr>
          <w:noProof/>
        </w:rPr>
      </w:pPr>
      <w:hyperlink w:anchor="_Toc106716463" w:history="1">
        <w:r w:rsidR="00D81F78" w:rsidRPr="00AD098A">
          <w:rPr>
            <w:rStyle w:val="Hyperlink"/>
            <w:noProof/>
            <w:lang w:eastAsia="en-GB"/>
          </w:rPr>
          <w:t>Advanced Functions and Closures</w:t>
        </w:r>
        <w:r w:rsidR="00D81F78">
          <w:rPr>
            <w:noProof/>
            <w:webHidden/>
          </w:rPr>
          <w:tab/>
        </w:r>
        <w:r w:rsidR="00D81F78">
          <w:rPr>
            <w:noProof/>
            <w:webHidden/>
          </w:rPr>
          <w:fldChar w:fldCharType="begin"/>
        </w:r>
        <w:r w:rsidR="00D81F78">
          <w:rPr>
            <w:noProof/>
            <w:webHidden/>
          </w:rPr>
          <w:instrText xml:space="preserve"> PAGEREF _Toc106716463 \h </w:instrText>
        </w:r>
        <w:r w:rsidR="00D81F78">
          <w:rPr>
            <w:noProof/>
            <w:webHidden/>
          </w:rPr>
        </w:r>
        <w:r w:rsidR="00D81F78">
          <w:rPr>
            <w:noProof/>
            <w:webHidden/>
          </w:rPr>
          <w:fldChar w:fldCharType="separate"/>
        </w:r>
        <w:r w:rsidR="00D81F78">
          <w:rPr>
            <w:noProof/>
            <w:webHidden/>
          </w:rPr>
          <w:t>29</w:t>
        </w:r>
        <w:r w:rsidR="00D81F78">
          <w:rPr>
            <w:noProof/>
            <w:webHidden/>
          </w:rPr>
          <w:fldChar w:fldCharType="end"/>
        </w:r>
      </w:hyperlink>
    </w:p>
    <w:p w14:paraId="698F213E" w14:textId="22656C24" w:rsidR="00D81F78" w:rsidRDefault="00000000">
      <w:pPr>
        <w:pStyle w:val="TOC2"/>
        <w:rPr>
          <w:noProof/>
        </w:rPr>
      </w:pPr>
      <w:hyperlink w:anchor="_Toc106716464" w:history="1">
        <w:r w:rsidR="00D81F78" w:rsidRPr="00AD098A">
          <w:rPr>
            <w:rStyle w:val="Hyperlink"/>
            <w:noProof/>
            <w:lang w:eastAsia="en-GB"/>
          </w:rPr>
          <w:t>Function Pointers</w:t>
        </w:r>
        <w:r w:rsidR="00D81F78">
          <w:rPr>
            <w:noProof/>
            <w:webHidden/>
          </w:rPr>
          <w:tab/>
        </w:r>
        <w:r w:rsidR="00D81F78">
          <w:rPr>
            <w:noProof/>
            <w:webHidden/>
          </w:rPr>
          <w:fldChar w:fldCharType="begin"/>
        </w:r>
        <w:r w:rsidR="00D81F78">
          <w:rPr>
            <w:noProof/>
            <w:webHidden/>
          </w:rPr>
          <w:instrText xml:space="preserve"> PAGEREF _Toc106716464 \h </w:instrText>
        </w:r>
        <w:r w:rsidR="00D81F78">
          <w:rPr>
            <w:noProof/>
            <w:webHidden/>
          </w:rPr>
        </w:r>
        <w:r w:rsidR="00D81F78">
          <w:rPr>
            <w:noProof/>
            <w:webHidden/>
          </w:rPr>
          <w:fldChar w:fldCharType="separate"/>
        </w:r>
        <w:r w:rsidR="00D81F78">
          <w:rPr>
            <w:noProof/>
            <w:webHidden/>
          </w:rPr>
          <w:t>29</w:t>
        </w:r>
        <w:r w:rsidR="00D81F78">
          <w:rPr>
            <w:noProof/>
            <w:webHidden/>
          </w:rPr>
          <w:fldChar w:fldCharType="end"/>
        </w:r>
      </w:hyperlink>
    </w:p>
    <w:p w14:paraId="32FB4362" w14:textId="09957CDE" w:rsidR="00D81F78" w:rsidRDefault="00000000">
      <w:pPr>
        <w:pStyle w:val="TOC2"/>
        <w:rPr>
          <w:noProof/>
        </w:rPr>
      </w:pPr>
      <w:hyperlink w:anchor="_Toc106716465" w:history="1">
        <w:r w:rsidR="00D81F78" w:rsidRPr="00AD098A">
          <w:rPr>
            <w:rStyle w:val="Hyperlink"/>
            <w:noProof/>
            <w:lang w:eastAsia="en-GB"/>
          </w:rPr>
          <w:t>Returning Closures</w:t>
        </w:r>
        <w:r w:rsidR="00D81F78">
          <w:rPr>
            <w:noProof/>
            <w:webHidden/>
          </w:rPr>
          <w:tab/>
        </w:r>
        <w:r w:rsidR="00D81F78">
          <w:rPr>
            <w:noProof/>
            <w:webHidden/>
          </w:rPr>
          <w:fldChar w:fldCharType="begin"/>
        </w:r>
        <w:r w:rsidR="00D81F78">
          <w:rPr>
            <w:noProof/>
            <w:webHidden/>
          </w:rPr>
          <w:instrText xml:space="preserve"> PAGEREF _Toc106716465 \h </w:instrText>
        </w:r>
        <w:r w:rsidR="00D81F78">
          <w:rPr>
            <w:noProof/>
            <w:webHidden/>
          </w:rPr>
        </w:r>
        <w:r w:rsidR="00D81F78">
          <w:rPr>
            <w:noProof/>
            <w:webHidden/>
          </w:rPr>
          <w:fldChar w:fldCharType="separate"/>
        </w:r>
        <w:r w:rsidR="00D81F78">
          <w:rPr>
            <w:noProof/>
            <w:webHidden/>
          </w:rPr>
          <w:t>31</w:t>
        </w:r>
        <w:r w:rsidR="00D81F78">
          <w:rPr>
            <w:noProof/>
            <w:webHidden/>
          </w:rPr>
          <w:fldChar w:fldCharType="end"/>
        </w:r>
      </w:hyperlink>
    </w:p>
    <w:p w14:paraId="6C54C3BE" w14:textId="660712EE" w:rsidR="00D81F78" w:rsidRDefault="00000000" w:rsidP="004B162F">
      <w:pPr>
        <w:pStyle w:val="TOC1"/>
        <w:rPr>
          <w:noProof/>
        </w:rPr>
      </w:pPr>
      <w:hyperlink w:anchor="_Toc106716466" w:history="1">
        <w:r w:rsidR="00D81F78" w:rsidRPr="00AD098A">
          <w:rPr>
            <w:rStyle w:val="Hyperlink"/>
            <w:noProof/>
            <w:lang w:eastAsia="en-GB"/>
          </w:rPr>
          <w:t>Macros</w:t>
        </w:r>
        <w:r w:rsidR="00D81F78">
          <w:rPr>
            <w:noProof/>
            <w:webHidden/>
          </w:rPr>
          <w:tab/>
        </w:r>
        <w:r w:rsidR="00D81F78">
          <w:rPr>
            <w:noProof/>
            <w:webHidden/>
          </w:rPr>
          <w:fldChar w:fldCharType="begin"/>
        </w:r>
        <w:r w:rsidR="00D81F78">
          <w:rPr>
            <w:noProof/>
            <w:webHidden/>
          </w:rPr>
          <w:instrText xml:space="preserve"> PAGEREF _Toc106716466 \h </w:instrText>
        </w:r>
        <w:r w:rsidR="00D81F78">
          <w:rPr>
            <w:noProof/>
            <w:webHidden/>
          </w:rPr>
        </w:r>
        <w:r w:rsidR="00D81F78">
          <w:rPr>
            <w:noProof/>
            <w:webHidden/>
          </w:rPr>
          <w:fldChar w:fldCharType="separate"/>
        </w:r>
        <w:r w:rsidR="00D81F78">
          <w:rPr>
            <w:noProof/>
            <w:webHidden/>
          </w:rPr>
          <w:t>32</w:t>
        </w:r>
        <w:r w:rsidR="00D81F78">
          <w:rPr>
            <w:noProof/>
            <w:webHidden/>
          </w:rPr>
          <w:fldChar w:fldCharType="end"/>
        </w:r>
      </w:hyperlink>
    </w:p>
    <w:p w14:paraId="0AE63242" w14:textId="7EDD9D98" w:rsidR="00D81F78" w:rsidRDefault="00000000">
      <w:pPr>
        <w:pStyle w:val="TOC2"/>
        <w:rPr>
          <w:noProof/>
        </w:rPr>
      </w:pPr>
      <w:hyperlink w:anchor="_Toc106716467" w:history="1">
        <w:r w:rsidR="00D81F78" w:rsidRPr="00AD098A">
          <w:rPr>
            <w:rStyle w:val="Hyperlink"/>
            <w:noProof/>
            <w:lang w:eastAsia="en-GB"/>
          </w:rPr>
          <w:t>The Difference Between Macros and Functions</w:t>
        </w:r>
        <w:r w:rsidR="00D81F78">
          <w:rPr>
            <w:noProof/>
            <w:webHidden/>
          </w:rPr>
          <w:tab/>
        </w:r>
        <w:r w:rsidR="00D81F78">
          <w:rPr>
            <w:noProof/>
            <w:webHidden/>
          </w:rPr>
          <w:fldChar w:fldCharType="begin"/>
        </w:r>
        <w:r w:rsidR="00D81F78">
          <w:rPr>
            <w:noProof/>
            <w:webHidden/>
          </w:rPr>
          <w:instrText xml:space="preserve"> PAGEREF _Toc106716467 \h </w:instrText>
        </w:r>
        <w:r w:rsidR="00D81F78">
          <w:rPr>
            <w:noProof/>
            <w:webHidden/>
          </w:rPr>
        </w:r>
        <w:r w:rsidR="00D81F78">
          <w:rPr>
            <w:noProof/>
            <w:webHidden/>
          </w:rPr>
          <w:fldChar w:fldCharType="separate"/>
        </w:r>
        <w:r w:rsidR="00D81F78">
          <w:rPr>
            <w:noProof/>
            <w:webHidden/>
          </w:rPr>
          <w:t>32</w:t>
        </w:r>
        <w:r w:rsidR="00D81F78">
          <w:rPr>
            <w:noProof/>
            <w:webHidden/>
          </w:rPr>
          <w:fldChar w:fldCharType="end"/>
        </w:r>
      </w:hyperlink>
    </w:p>
    <w:p w14:paraId="3C22C68C" w14:textId="120FF61A" w:rsidR="00D81F78" w:rsidRDefault="00000000">
      <w:pPr>
        <w:pStyle w:val="TOC2"/>
        <w:rPr>
          <w:noProof/>
        </w:rPr>
      </w:pPr>
      <w:hyperlink w:anchor="_Toc106716468" w:history="1">
        <w:r w:rsidR="00D81F78" w:rsidRPr="00AD098A">
          <w:rPr>
            <w:rStyle w:val="Hyperlink"/>
            <w:noProof/>
          </w:rPr>
          <w:t>Declarative Macros with macro_rules!</w:t>
        </w:r>
        <w:r w:rsidR="00D81F78" w:rsidRPr="00AD098A">
          <w:rPr>
            <w:rStyle w:val="Hyperlink"/>
            <w:noProof/>
            <w:lang w:eastAsia="en-GB"/>
          </w:rPr>
          <w:t xml:space="preserve"> for General Metaprogramming</w:t>
        </w:r>
        <w:r w:rsidR="00D81F78">
          <w:rPr>
            <w:noProof/>
            <w:webHidden/>
          </w:rPr>
          <w:tab/>
        </w:r>
        <w:r w:rsidR="00D81F78">
          <w:rPr>
            <w:noProof/>
            <w:webHidden/>
          </w:rPr>
          <w:fldChar w:fldCharType="begin"/>
        </w:r>
        <w:r w:rsidR="00D81F78">
          <w:rPr>
            <w:noProof/>
            <w:webHidden/>
          </w:rPr>
          <w:instrText xml:space="preserve"> PAGEREF _Toc106716468 \h </w:instrText>
        </w:r>
        <w:r w:rsidR="00D81F78">
          <w:rPr>
            <w:noProof/>
            <w:webHidden/>
          </w:rPr>
        </w:r>
        <w:r w:rsidR="00D81F78">
          <w:rPr>
            <w:noProof/>
            <w:webHidden/>
          </w:rPr>
          <w:fldChar w:fldCharType="separate"/>
        </w:r>
        <w:r w:rsidR="00D81F78">
          <w:rPr>
            <w:noProof/>
            <w:webHidden/>
          </w:rPr>
          <w:t>33</w:t>
        </w:r>
        <w:r w:rsidR="00D81F78">
          <w:rPr>
            <w:noProof/>
            <w:webHidden/>
          </w:rPr>
          <w:fldChar w:fldCharType="end"/>
        </w:r>
      </w:hyperlink>
    </w:p>
    <w:p w14:paraId="1D27C805" w14:textId="7830C5EA" w:rsidR="00D81F78" w:rsidRDefault="00000000">
      <w:pPr>
        <w:pStyle w:val="TOC2"/>
        <w:rPr>
          <w:noProof/>
        </w:rPr>
      </w:pPr>
      <w:hyperlink w:anchor="_Toc106716469" w:history="1">
        <w:r w:rsidR="00D81F78" w:rsidRPr="00AD098A">
          <w:rPr>
            <w:rStyle w:val="Hyperlink"/>
            <w:noProof/>
            <w:lang w:eastAsia="en-GB"/>
          </w:rPr>
          <w:t>Procedural Macros for Generating Code from Attributes</w:t>
        </w:r>
        <w:r w:rsidR="00D81F78">
          <w:rPr>
            <w:noProof/>
            <w:webHidden/>
          </w:rPr>
          <w:tab/>
        </w:r>
        <w:r w:rsidR="00D81F78">
          <w:rPr>
            <w:noProof/>
            <w:webHidden/>
          </w:rPr>
          <w:fldChar w:fldCharType="begin"/>
        </w:r>
        <w:r w:rsidR="00D81F78">
          <w:rPr>
            <w:noProof/>
            <w:webHidden/>
          </w:rPr>
          <w:instrText xml:space="preserve"> PAGEREF _Toc106716469 \h </w:instrText>
        </w:r>
        <w:r w:rsidR="00D81F78">
          <w:rPr>
            <w:noProof/>
            <w:webHidden/>
          </w:rPr>
        </w:r>
        <w:r w:rsidR="00D81F78">
          <w:rPr>
            <w:noProof/>
            <w:webHidden/>
          </w:rPr>
          <w:fldChar w:fldCharType="separate"/>
        </w:r>
        <w:r w:rsidR="00D81F78">
          <w:rPr>
            <w:noProof/>
            <w:webHidden/>
          </w:rPr>
          <w:t>35</w:t>
        </w:r>
        <w:r w:rsidR="00D81F78">
          <w:rPr>
            <w:noProof/>
            <w:webHidden/>
          </w:rPr>
          <w:fldChar w:fldCharType="end"/>
        </w:r>
      </w:hyperlink>
    </w:p>
    <w:p w14:paraId="1A313585" w14:textId="29B83359" w:rsidR="00D81F78" w:rsidRDefault="00000000">
      <w:pPr>
        <w:pStyle w:val="TOC2"/>
        <w:rPr>
          <w:noProof/>
        </w:rPr>
      </w:pPr>
      <w:hyperlink w:anchor="_Toc106716470" w:history="1">
        <w:r w:rsidR="00D81F78" w:rsidRPr="00AD098A">
          <w:rPr>
            <w:rStyle w:val="Hyperlink"/>
            <w:noProof/>
          </w:rPr>
          <w:t>How to Write a Custom derive</w:t>
        </w:r>
        <w:r w:rsidR="00D81F78" w:rsidRPr="00AD098A">
          <w:rPr>
            <w:rStyle w:val="Hyperlink"/>
            <w:noProof/>
            <w:lang w:eastAsia="en-GB"/>
          </w:rPr>
          <w:t xml:space="preserve"> Macro</w:t>
        </w:r>
        <w:r w:rsidR="00D81F78">
          <w:rPr>
            <w:noProof/>
            <w:webHidden/>
          </w:rPr>
          <w:tab/>
        </w:r>
        <w:r w:rsidR="00D81F78">
          <w:rPr>
            <w:noProof/>
            <w:webHidden/>
          </w:rPr>
          <w:fldChar w:fldCharType="begin"/>
        </w:r>
        <w:r w:rsidR="00D81F78">
          <w:rPr>
            <w:noProof/>
            <w:webHidden/>
          </w:rPr>
          <w:instrText xml:space="preserve"> PAGEREF _Toc106716470 \h </w:instrText>
        </w:r>
        <w:r w:rsidR="00D81F78">
          <w:rPr>
            <w:noProof/>
            <w:webHidden/>
          </w:rPr>
        </w:r>
        <w:r w:rsidR="00D81F78">
          <w:rPr>
            <w:noProof/>
            <w:webHidden/>
          </w:rPr>
          <w:fldChar w:fldCharType="separate"/>
        </w:r>
        <w:r w:rsidR="00D81F78">
          <w:rPr>
            <w:noProof/>
            <w:webHidden/>
          </w:rPr>
          <w:t>35</w:t>
        </w:r>
        <w:r w:rsidR="00D81F78">
          <w:rPr>
            <w:noProof/>
            <w:webHidden/>
          </w:rPr>
          <w:fldChar w:fldCharType="end"/>
        </w:r>
      </w:hyperlink>
    </w:p>
    <w:p w14:paraId="6CDEF0A7" w14:textId="4F7774DB" w:rsidR="00D81F78" w:rsidRDefault="00000000">
      <w:pPr>
        <w:pStyle w:val="TOC2"/>
        <w:rPr>
          <w:noProof/>
        </w:rPr>
      </w:pPr>
      <w:hyperlink w:anchor="_Toc106716471" w:history="1">
        <w:r w:rsidR="00D81F78" w:rsidRPr="00AD098A">
          <w:rPr>
            <w:rStyle w:val="Hyperlink"/>
            <w:noProof/>
            <w:lang w:eastAsia="en-GB"/>
          </w:rPr>
          <w:t xml:space="preserve">Attribute-like </w:t>
        </w:r>
        <w:r w:rsidR="00515D16">
          <w:rPr>
            <w:rStyle w:val="Hyperlink"/>
            <w:noProof/>
            <w:lang w:eastAsia="en-GB"/>
          </w:rPr>
          <w:t>M</w:t>
        </w:r>
        <w:r w:rsidR="00D81F78" w:rsidRPr="00AD098A">
          <w:rPr>
            <w:rStyle w:val="Hyperlink"/>
            <w:noProof/>
            <w:lang w:eastAsia="en-GB"/>
          </w:rPr>
          <w:t>acros</w:t>
        </w:r>
        <w:r w:rsidR="00D81F78">
          <w:rPr>
            <w:noProof/>
            <w:webHidden/>
          </w:rPr>
          <w:tab/>
        </w:r>
        <w:r w:rsidR="00D81F78">
          <w:rPr>
            <w:noProof/>
            <w:webHidden/>
          </w:rPr>
          <w:fldChar w:fldCharType="begin"/>
        </w:r>
        <w:r w:rsidR="00D81F78">
          <w:rPr>
            <w:noProof/>
            <w:webHidden/>
          </w:rPr>
          <w:instrText xml:space="preserve"> PAGEREF _Toc106716471 \h </w:instrText>
        </w:r>
        <w:r w:rsidR="00D81F78">
          <w:rPr>
            <w:noProof/>
            <w:webHidden/>
          </w:rPr>
        </w:r>
        <w:r w:rsidR="00D81F78">
          <w:rPr>
            <w:noProof/>
            <w:webHidden/>
          </w:rPr>
          <w:fldChar w:fldCharType="separate"/>
        </w:r>
        <w:r w:rsidR="00D81F78">
          <w:rPr>
            <w:noProof/>
            <w:webHidden/>
          </w:rPr>
          <w:t>41</w:t>
        </w:r>
        <w:r w:rsidR="00D81F78">
          <w:rPr>
            <w:noProof/>
            <w:webHidden/>
          </w:rPr>
          <w:fldChar w:fldCharType="end"/>
        </w:r>
      </w:hyperlink>
    </w:p>
    <w:p w14:paraId="3FC31F7E" w14:textId="34CADF22" w:rsidR="00D81F78" w:rsidRDefault="00000000">
      <w:pPr>
        <w:pStyle w:val="TOC2"/>
        <w:rPr>
          <w:noProof/>
        </w:rPr>
      </w:pPr>
      <w:hyperlink w:anchor="_Toc106716472" w:history="1">
        <w:r w:rsidR="00D81F78" w:rsidRPr="00AD098A">
          <w:rPr>
            <w:rStyle w:val="Hyperlink"/>
            <w:noProof/>
            <w:lang w:eastAsia="en-GB"/>
          </w:rPr>
          <w:t xml:space="preserve">Function-like </w:t>
        </w:r>
        <w:r w:rsidR="00515D16">
          <w:rPr>
            <w:rStyle w:val="Hyperlink"/>
            <w:noProof/>
            <w:lang w:eastAsia="en-GB"/>
          </w:rPr>
          <w:t>M</w:t>
        </w:r>
        <w:r w:rsidR="00D81F78" w:rsidRPr="00AD098A">
          <w:rPr>
            <w:rStyle w:val="Hyperlink"/>
            <w:noProof/>
            <w:lang w:eastAsia="en-GB"/>
          </w:rPr>
          <w:t>acros</w:t>
        </w:r>
        <w:r w:rsidR="00D81F78">
          <w:rPr>
            <w:noProof/>
            <w:webHidden/>
          </w:rPr>
          <w:tab/>
        </w:r>
        <w:r w:rsidR="00D81F78">
          <w:rPr>
            <w:noProof/>
            <w:webHidden/>
          </w:rPr>
          <w:fldChar w:fldCharType="begin"/>
        </w:r>
        <w:r w:rsidR="00D81F78">
          <w:rPr>
            <w:noProof/>
            <w:webHidden/>
          </w:rPr>
          <w:instrText xml:space="preserve"> PAGEREF _Toc106716472 \h </w:instrText>
        </w:r>
        <w:r w:rsidR="00D81F78">
          <w:rPr>
            <w:noProof/>
            <w:webHidden/>
          </w:rPr>
        </w:r>
        <w:r w:rsidR="00D81F78">
          <w:rPr>
            <w:noProof/>
            <w:webHidden/>
          </w:rPr>
          <w:fldChar w:fldCharType="separate"/>
        </w:r>
        <w:r w:rsidR="00D81F78">
          <w:rPr>
            <w:noProof/>
            <w:webHidden/>
          </w:rPr>
          <w:t>41</w:t>
        </w:r>
        <w:r w:rsidR="00D81F78">
          <w:rPr>
            <w:noProof/>
            <w:webHidden/>
          </w:rPr>
          <w:fldChar w:fldCharType="end"/>
        </w:r>
      </w:hyperlink>
    </w:p>
    <w:p w14:paraId="3B9C031C" w14:textId="615B39A8" w:rsidR="00D81F78" w:rsidRDefault="00000000" w:rsidP="004B162F">
      <w:pPr>
        <w:pStyle w:val="TOC1"/>
        <w:rPr>
          <w:noProof/>
        </w:rPr>
      </w:pPr>
      <w:hyperlink w:anchor="_Toc106716473" w:history="1">
        <w:r w:rsidR="00D81F78" w:rsidRPr="00AD098A">
          <w:rPr>
            <w:rStyle w:val="Hyperlink"/>
            <w:noProof/>
            <w:lang w:eastAsia="en-GB"/>
          </w:rPr>
          <w:t>Summary</w:t>
        </w:r>
        <w:r w:rsidR="00D81F78">
          <w:rPr>
            <w:noProof/>
            <w:webHidden/>
          </w:rPr>
          <w:tab/>
        </w:r>
        <w:r w:rsidR="00D81F78">
          <w:rPr>
            <w:noProof/>
            <w:webHidden/>
          </w:rPr>
          <w:fldChar w:fldCharType="begin"/>
        </w:r>
        <w:r w:rsidR="00D81F78">
          <w:rPr>
            <w:noProof/>
            <w:webHidden/>
          </w:rPr>
          <w:instrText xml:space="preserve"> PAGEREF _Toc106716473 \h </w:instrText>
        </w:r>
        <w:r w:rsidR="00D81F78">
          <w:rPr>
            <w:noProof/>
            <w:webHidden/>
          </w:rPr>
        </w:r>
        <w:r w:rsidR="00D81F78">
          <w:rPr>
            <w:noProof/>
            <w:webHidden/>
          </w:rPr>
          <w:fldChar w:fldCharType="separate"/>
        </w:r>
        <w:r w:rsidR="00D81F78">
          <w:rPr>
            <w:noProof/>
            <w:webHidden/>
          </w:rPr>
          <w:t>42</w:t>
        </w:r>
        <w:r w:rsidR="00D81F78">
          <w:rPr>
            <w:noProof/>
            <w:webHidden/>
          </w:rPr>
          <w:fldChar w:fldCharType="end"/>
        </w:r>
      </w:hyperlink>
    </w:p>
    <w:p w14:paraId="41326D05" w14:textId="5A5E3C90" w:rsidR="00740286" w:rsidRDefault="00D81F78" w:rsidP="001178B2">
      <w:pPr>
        <w:pStyle w:val="ChapterNumber"/>
        <w:numPr>
          <w:ilvl w:val="0"/>
          <w:numId w:val="0"/>
        </w:numPr>
        <w:rPr>
          <w:lang w:eastAsia="en-GB"/>
        </w:rPr>
        <w:pPrChange w:id="2" w:author="Carol Nichols" w:date="2022-09-13T12:49:00Z">
          <w:pPr>
            <w:pStyle w:val="ChapterNumber"/>
          </w:pPr>
        </w:pPrChange>
      </w:pPr>
      <w:r>
        <w:rPr>
          <w:lang w:eastAsia="en-GB"/>
        </w:rPr>
        <w:fldChar w:fldCharType="end"/>
      </w:r>
      <w:ins w:id="3" w:author="Carol Nichols" w:date="2022-09-13T12:49:00Z">
        <w:r w:rsidR="001178B2">
          <w:rPr>
            <w:lang w:eastAsia="en-GB"/>
          </w:rPr>
          <w:t>19</w:t>
        </w:r>
      </w:ins>
    </w:p>
    <w:p w14:paraId="00732327" w14:textId="1B26F930" w:rsidR="00616C71" w:rsidRPr="00616C71" w:rsidRDefault="00616C71" w:rsidP="00740286">
      <w:pPr>
        <w:pStyle w:val="ChapterTitle"/>
        <w:rPr>
          <w:lang w:eastAsia="en-GB"/>
        </w:rPr>
      </w:pPr>
      <w:r w:rsidRPr="00616C71">
        <w:rPr>
          <w:lang w:eastAsia="en-GB"/>
        </w:rPr>
        <w:t>Advanced Features</w:t>
      </w:r>
    </w:p>
    <w:p w14:paraId="5C18487D" w14:textId="0682C853" w:rsidR="00616C71" w:rsidRPr="00616C71" w:rsidRDefault="00616C71" w:rsidP="00740286">
      <w:pPr>
        <w:pStyle w:val="ChapterIntro"/>
        <w:rPr>
          <w:lang w:eastAsia="en-GB"/>
        </w:rPr>
      </w:pPr>
      <w:r w:rsidRPr="00616C71">
        <w:rPr>
          <w:lang w:eastAsia="en-GB"/>
        </w:rPr>
        <w:t>By now, you’ve learned the most commonly used parts of the Rust programming</w:t>
      </w:r>
      <w:r>
        <w:rPr>
          <w:lang w:eastAsia="en-GB"/>
        </w:rPr>
        <w:t xml:space="preserve"> </w:t>
      </w:r>
      <w:r w:rsidRPr="00616C71">
        <w:rPr>
          <w:lang w:eastAsia="en-GB"/>
        </w:rPr>
        <w:t>language. Before we do one more project</w:t>
      </w:r>
      <w:r w:rsidR="00515D16">
        <w:rPr>
          <w:lang w:eastAsia="en-GB"/>
        </w:rPr>
        <w:t>,</w:t>
      </w:r>
      <w:r w:rsidRPr="00616C71">
        <w:rPr>
          <w:lang w:eastAsia="en-GB"/>
        </w:rPr>
        <w:t xml:space="preserve"> in </w:t>
      </w:r>
      <w:r w:rsidRPr="00603B1F">
        <w:rPr>
          <w:rStyle w:val="Xref"/>
        </w:rPr>
        <w:t>Chapter 20</w:t>
      </w:r>
      <w:r w:rsidRPr="00616C71">
        <w:rPr>
          <w:lang w:eastAsia="en-GB"/>
        </w:rPr>
        <w:t>, we’ll look at a few</w:t>
      </w:r>
      <w:r>
        <w:rPr>
          <w:lang w:eastAsia="en-GB"/>
        </w:rPr>
        <w:t xml:space="preserve"> </w:t>
      </w:r>
      <w:r w:rsidRPr="00616C71">
        <w:rPr>
          <w:lang w:eastAsia="en-GB"/>
        </w:rPr>
        <w:t>aspects of the language you might run into every once in a while, but may not</w:t>
      </w:r>
      <w:r>
        <w:rPr>
          <w:lang w:eastAsia="en-GB"/>
        </w:rPr>
        <w:t xml:space="preserve"> </w:t>
      </w:r>
      <w:r w:rsidRPr="00616C71">
        <w:rPr>
          <w:lang w:eastAsia="en-GB"/>
        </w:rPr>
        <w:t>use every day. You can use this chapter as a reference for when you encounter</w:t>
      </w:r>
      <w:r>
        <w:rPr>
          <w:lang w:eastAsia="en-GB"/>
        </w:rPr>
        <w:t xml:space="preserve"> </w:t>
      </w:r>
      <w:r w:rsidRPr="00616C71">
        <w:rPr>
          <w:lang w:eastAsia="en-GB"/>
        </w:rPr>
        <w:t>any unknowns. The features covered here are useful in very specific situations.</w:t>
      </w:r>
      <w:r>
        <w:rPr>
          <w:lang w:eastAsia="en-GB"/>
        </w:rPr>
        <w:t xml:space="preserve"> </w:t>
      </w:r>
      <w:r w:rsidRPr="00616C71">
        <w:rPr>
          <w:lang w:eastAsia="en-GB"/>
        </w:rPr>
        <w:t xml:space="preserve">Although you might not reach for them often, we want to </w:t>
      </w:r>
      <w:r w:rsidRPr="00616C71">
        <w:rPr>
          <w:lang w:eastAsia="en-GB"/>
        </w:rPr>
        <w:lastRenderedPageBreak/>
        <w:t>make sure you have a</w:t>
      </w:r>
      <w:r>
        <w:rPr>
          <w:lang w:eastAsia="en-GB"/>
        </w:rPr>
        <w:t xml:space="preserve"> </w:t>
      </w:r>
      <w:r w:rsidRPr="00616C71">
        <w:rPr>
          <w:lang w:eastAsia="en-GB"/>
        </w:rPr>
        <w:t>grasp of all the features Rust has to offer.</w:t>
      </w:r>
    </w:p>
    <w:p w14:paraId="2AA1BB87" w14:textId="77777777" w:rsidR="00616C71" w:rsidRPr="00616C71" w:rsidRDefault="00616C71" w:rsidP="00740286">
      <w:pPr>
        <w:pStyle w:val="Body"/>
        <w:rPr>
          <w:lang w:eastAsia="en-GB"/>
        </w:rPr>
      </w:pPr>
      <w:r w:rsidRPr="00616C71">
        <w:rPr>
          <w:lang w:eastAsia="en-GB"/>
        </w:rPr>
        <w:t>In this chapter, we’ll cover:</w:t>
      </w:r>
    </w:p>
    <w:p w14:paraId="19A4005D" w14:textId="53716F77" w:rsidR="00616C71" w:rsidRPr="00616C71" w:rsidRDefault="00616C71" w:rsidP="00740286">
      <w:pPr>
        <w:pStyle w:val="ListBullet"/>
        <w:rPr>
          <w:lang w:eastAsia="en-GB"/>
        </w:rPr>
      </w:pPr>
      <w:r w:rsidRPr="00616C71">
        <w:rPr>
          <w:lang w:eastAsia="en-GB"/>
        </w:rPr>
        <w:t>Unsafe Rust: how to opt out of some of Rust’s guarantees and take</w:t>
      </w:r>
      <w:r>
        <w:rPr>
          <w:lang w:eastAsia="en-GB"/>
        </w:rPr>
        <w:t xml:space="preserve"> </w:t>
      </w:r>
      <w:r w:rsidRPr="00616C71">
        <w:rPr>
          <w:lang w:eastAsia="en-GB"/>
        </w:rPr>
        <w:t>responsibility for manually upholding those guarantees</w:t>
      </w:r>
    </w:p>
    <w:p w14:paraId="43AEACDA" w14:textId="18F2AA0A" w:rsidR="00616C71" w:rsidRPr="00616C71" w:rsidRDefault="00616C71" w:rsidP="00740286">
      <w:pPr>
        <w:pStyle w:val="ListBullet"/>
        <w:rPr>
          <w:lang w:eastAsia="en-GB"/>
        </w:rPr>
      </w:pPr>
      <w:r w:rsidRPr="00616C71">
        <w:rPr>
          <w:lang w:eastAsia="en-GB"/>
        </w:rPr>
        <w:t>Advanced traits: associated types, default type parameters, fully qualified</w:t>
      </w:r>
      <w:r>
        <w:rPr>
          <w:lang w:eastAsia="en-GB"/>
        </w:rPr>
        <w:t xml:space="preserve"> </w:t>
      </w:r>
      <w:r w:rsidRPr="00616C71">
        <w:rPr>
          <w:lang w:eastAsia="en-GB"/>
        </w:rPr>
        <w:t>syntax, supertraits, and the newtype pattern in relation to traits</w:t>
      </w:r>
    </w:p>
    <w:p w14:paraId="1F2A0276" w14:textId="20283596" w:rsidR="00616C71" w:rsidRPr="00616C71" w:rsidRDefault="00616C71" w:rsidP="00740286">
      <w:pPr>
        <w:pStyle w:val="ListBullet"/>
        <w:rPr>
          <w:lang w:eastAsia="en-GB"/>
        </w:rPr>
      </w:pPr>
      <w:r w:rsidRPr="00616C71">
        <w:rPr>
          <w:lang w:eastAsia="en-GB"/>
        </w:rPr>
        <w:t>Advanced types: more about the newtype pattern, type aliases, the never type,</w:t>
      </w:r>
      <w:r>
        <w:rPr>
          <w:lang w:eastAsia="en-GB"/>
        </w:rPr>
        <w:t xml:space="preserve"> </w:t>
      </w:r>
      <w:r w:rsidRPr="00616C71">
        <w:rPr>
          <w:lang w:eastAsia="en-GB"/>
        </w:rPr>
        <w:t>and dynamically sized types</w:t>
      </w:r>
    </w:p>
    <w:p w14:paraId="29AD257C" w14:textId="77777777" w:rsidR="00616C71" w:rsidRPr="00616C71" w:rsidRDefault="00616C71" w:rsidP="00740286">
      <w:pPr>
        <w:pStyle w:val="ListBullet"/>
        <w:rPr>
          <w:lang w:eastAsia="en-GB"/>
        </w:rPr>
      </w:pPr>
      <w:r w:rsidRPr="00616C71">
        <w:rPr>
          <w:lang w:eastAsia="en-GB"/>
        </w:rPr>
        <w:t>Advanced functions and closures: function pointers and returning closures</w:t>
      </w:r>
    </w:p>
    <w:p w14:paraId="7283DDDC" w14:textId="77777777" w:rsidR="00616C71" w:rsidRPr="00616C71" w:rsidRDefault="00616C71" w:rsidP="00740286">
      <w:pPr>
        <w:pStyle w:val="ListBullet"/>
        <w:rPr>
          <w:lang w:eastAsia="en-GB"/>
        </w:rPr>
      </w:pPr>
      <w:r w:rsidRPr="00616C71">
        <w:rPr>
          <w:lang w:eastAsia="en-GB"/>
        </w:rPr>
        <w:t>Macros: ways to define code that defines more code at compile time</w:t>
      </w:r>
    </w:p>
    <w:p w14:paraId="47E33CA1" w14:textId="77777777" w:rsidR="00616C71" w:rsidRPr="00616C71" w:rsidRDefault="00616C71" w:rsidP="00740286">
      <w:pPr>
        <w:pStyle w:val="Body"/>
        <w:rPr>
          <w:lang w:eastAsia="en-GB"/>
        </w:rPr>
      </w:pPr>
      <w:r w:rsidRPr="00616C71">
        <w:rPr>
          <w:lang w:eastAsia="en-GB"/>
        </w:rPr>
        <w:t>It’s a panoply of Rust features with something for everyone! Let’s dive in!</w:t>
      </w:r>
    </w:p>
    <w:bookmarkStart w:id="4" w:name="unsafe-rust"/>
    <w:bookmarkStart w:id="5" w:name="_Toc106716441"/>
    <w:bookmarkEnd w:id="4"/>
    <w:p w14:paraId="7399C221" w14:textId="46B5EF63" w:rsidR="00616C71" w:rsidRPr="00616C71" w:rsidRDefault="00A31FBE" w:rsidP="00740286">
      <w:pPr>
        <w:pStyle w:val="HeadA"/>
        <w:rPr>
          <w:lang w:eastAsia="en-GB"/>
        </w:rPr>
      </w:pPr>
      <w:r>
        <w:rPr>
          <w:lang w:eastAsia="en-GB"/>
        </w:rPr>
        <w:fldChar w:fldCharType="begin"/>
      </w:r>
      <w:r>
        <w:instrText xml:space="preserve"> XE "</w:instrText>
      </w:r>
      <w:r w:rsidRPr="002C55BF">
        <w:instrText>unsafe</w:instrText>
      </w:r>
      <w:r>
        <w:instrText xml:space="preserve"> startRange" </w:instrText>
      </w:r>
      <w:r>
        <w:rPr>
          <w:lang w:eastAsia="en-GB"/>
        </w:rPr>
        <w:fldChar w:fldCharType="end"/>
      </w:r>
      <w:r w:rsidR="00616C71" w:rsidRPr="00616C71">
        <w:rPr>
          <w:lang w:eastAsia="en-GB"/>
        </w:rPr>
        <w:t>Unsafe Rust</w:t>
      </w:r>
      <w:bookmarkEnd w:id="5"/>
    </w:p>
    <w:p w14:paraId="6CB95D6D" w14:textId="2126A1B5" w:rsidR="00616C71" w:rsidRPr="00616C71" w:rsidRDefault="00616C71" w:rsidP="00740286">
      <w:pPr>
        <w:pStyle w:val="Body"/>
        <w:rPr>
          <w:lang w:eastAsia="en-GB"/>
        </w:rPr>
      </w:pPr>
      <w:r w:rsidRPr="00740286">
        <w:t xml:space="preserve">All the code we’ve discussed so far has had Rust’s memory safety guarantees enforced at compile time. However, Rust has a second language hidden inside it that doesn’t enforce these memory safety guarantees: it’s called </w:t>
      </w:r>
      <w:r w:rsidRPr="00EF7599">
        <w:rPr>
          <w:rStyle w:val="Italic"/>
        </w:rPr>
        <w:t>unsafe Rust</w:t>
      </w:r>
      <w:r>
        <w:rPr>
          <w:lang w:eastAsia="en-GB"/>
        </w:rPr>
        <w:t xml:space="preserve"> </w:t>
      </w:r>
      <w:r w:rsidRPr="00616C71">
        <w:rPr>
          <w:lang w:eastAsia="en-GB"/>
        </w:rPr>
        <w:t>and works just like regular Rust, but gives us extra superpowers.</w:t>
      </w:r>
    </w:p>
    <w:p w14:paraId="1E421F1A" w14:textId="5FD676BF" w:rsidR="00616C71" w:rsidRPr="00616C71" w:rsidRDefault="00616C71" w:rsidP="00740286">
      <w:pPr>
        <w:pStyle w:val="Body"/>
        <w:rPr>
          <w:lang w:eastAsia="en-GB"/>
        </w:rPr>
      </w:pPr>
      <w:r w:rsidRPr="00616C71">
        <w:rPr>
          <w:lang w:eastAsia="en-GB"/>
        </w:rPr>
        <w:t>Unsafe Rust exists because, by nature, static analysis is conservative. When</w:t>
      </w:r>
      <w:r>
        <w:rPr>
          <w:lang w:eastAsia="en-GB"/>
        </w:rPr>
        <w:t xml:space="preserve"> </w:t>
      </w:r>
      <w:r w:rsidRPr="00616C71">
        <w:rPr>
          <w:lang w:eastAsia="en-GB"/>
        </w:rPr>
        <w:t>the compiler tries to determine whether or not code upholds the guarantees,</w:t>
      </w:r>
      <w:r>
        <w:rPr>
          <w:lang w:eastAsia="en-GB"/>
        </w:rPr>
        <w:t xml:space="preserve"> </w:t>
      </w:r>
      <w:r w:rsidRPr="00616C71">
        <w:rPr>
          <w:lang w:eastAsia="en-GB"/>
        </w:rPr>
        <w:t>it’s better for it to reject some valid programs than to accept some invalid</w:t>
      </w:r>
      <w:r>
        <w:rPr>
          <w:lang w:eastAsia="en-GB"/>
        </w:rPr>
        <w:t xml:space="preserve"> </w:t>
      </w:r>
      <w:r w:rsidRPr="00616C71">
        <w:rPr>
          <w:lang w:eastAsia="en-GB"/>
        </w:rPr>
        <w:t xml:space="preserve">programs. Although the code </w:t>
      </w:r>
      <w:r w:rsidRPr="00EF7599">
        <w:rPr>
          <w:rStyle w:val="Italic"/>
        </w:rPr>
        <w:t>might</w:t>
      </w:r>
      <w:r w:rsidRPr="00616C71">
        <w:rPr>
          <w:lang w:eastAsia="en-GB"/>
        </w:rPr>
        <w:t xml:space="preserve"> be okay, if the Rust compiler doesn’t have</w:t>
      </w:r>
      <w:r>
        <w:rPr>
          <w:lang w:eastAsia="en-GB"/>
        </w:rPr>
        <w:t xml:space="preserve"> </w:t>
      </w:r>
      <w:r w:rsidRPr="00616C71">
        <w:rPr>
          <w:lang w:eastAsia="en-GB"/>
        </w:rPr>
        <w:t>enough information to be confident, it will reject the code. In these cases,</w:t>
      </w:r>
      <w:r>
        <w:rPr>
          <w:lang w:eastAsia="en-GB"/>
        </w:rPr>
        <w:t xml:space="preserve"> </w:t>
      </w:r>
      <w:r w:rsidRPr="00616C71">
        <w:rPr>
          <w:lang w:eastAsia="en-GB"/>
        </w:rPr>
        <w:t>you can use unsafe code to tell the compiler, “Trust me, I know what I’m</w:t>
      </w:r>
      <w:r>
        <w:rPr>
          <w:lang w:eastAsia="en-GB"/>
        </w:rPr>
        <w:t xml:space="preserve"> </w:t>
      </w:r>
      <w:r w:rsidRPr="00616C71">
        <w:rPr>
          <w:lang w:eastAsia="en-GB"/>
        </w:rPr>
        <w:t>doing.” Be warned, however, that you use unsafe Rust at your own risk: if you</w:t>
      </w:r>
      <w:r>
        <w:rPr>
          <w:lang w:eastAsia="en-GB"/>
        </w:rPr>
        <w:t xml:space="preserve"> </w:t>
      </w:r>
      <w:r w:rsidRPr="00616C71">
        <w:rPr>
          <w:lang w:eastAsia="en-GB"/>
        </w:rPr>
        <w:t>use unsafe code incorrectly, problems can occur due to memory unsafety, such as</w:t>
      </w:r>
      <w:r>
        <w:rPr>
          <w:lang w:eastAsia="en-GB"/>
        </w:rPr>
        <w:t xml:space="preserve"> </w:t>
      </w:r>
      <w:r w:rsidRPr="00616C71">
        <w:rPr>
          <w:lang w:eastAsia="en-GB"/>
        </w:rPr>
        <w:t>null pointer dereferencing.</w:t>
      </w:r>
    </w:p>
    <w:p w14:paraId="69AFEFB3" w14:textId="52B32932" w:rsidR="00616C71" w:rsidRPr="00616C71" w:rsidRDefault="00616C71" w:rsidP="00740286">
      <w:pPr>
        <w:pStyle w:val="Body"/>
        <w:rPr>
          <w:lang w:eastAsia="en-GB"/>
        </w:rPr>
      </w:pPr>
      <w:r w:rsidRPr="00616C71">
        <w:rPr>
          <w:lang w:eastAsia="en-GB"/>
        </w:rPr>
        <w:t>Another reason Rust has an unsafe alter ego is that the underlying computer</w:t>
      </w:r>
      <w:r>
        <w:rPr>
          <w:lang w:eastAsia="en-GB"/>
        </w:rPr>
        <w:t xml:space="preserve"> </w:t>
      </w:r>
      <w:r w:rsidRPr="00616C71">
        <w:rPr>
          <w:lang w:eastAsia="en-GB"/>
        </w:rPr>
        <w:t>hardware is inherently unsafe. If Rust didn’t let you do unsafe operations, you</w:t>
      </w:r>
      <w:r>
        <w:rPr>
          <w:lang w:eastAsia="en-GB"/>
        </w:rPr>
        <w:t xml:space="preserve"> </w:t>
      </w:r>
      <w:r w:rsidRPr="00616C71">
        <w:rPr>
          <w:lang w:eastAsia="en-GB"/>
        </w:rPr>
        <w:t>couldn’t do certain tasks. Rust needs to allow you to do low-level systems</w:t>
      </w:r>
      <w:r>
        <w:rPr>
          <w:lang w:eastAsia="en-GB"/>
        </w:rPr>
        <w:t xml:space="preserve"> </w:t>
      </w:r>
      <w:r w:rsidRPr="00616C71">
        <w:rPr>
          <w:lang w:eastAsia="en-GB"/>
        </w:rPr>
        <w:t>programming, such as directly interacting with the operating system or even</w:t>
      </w:r>
      <w:r>
        <w:rPr>
          <w:lang w:eastAsia="en-GB"/>
        </w:rPr>
        <w:t xml:space="preserve"> </w:t>
      </w:r>
      <w:r w:rsidRPr="00616C71">
        <w:rPr>
          <w:lang w:eastAsia="en-GB"/>
        </w:rPr>
        <w:t>writing your own operating system. Working with low-level systems programming</w:t>
      </w:r>
      <w:r>
        <w:rPr>
          <w:lang w:eastAsia="en-GB"/>
        </w:rPr>
        <w:t xml:space="preserve"> </w:t>
      </w:r>
      <w:r w:rsidRPr="00616C71">
        <w:rPr>
          <w:lang w:eastAsia="en-GB"/>
        </w:rPr>
        <w:t>is one of the goals of the language. Let’s explore what we can do with unsafe</w:t>
      </w:r>
      <w:r>
        <w:rPr>
          <w:lang w:eastAsia="en-GB"/>
        </w:rPr>
        <w:t xml:space="preserve"> </w:t>
      </w:r>
      <w:r w:rsidRPr="00616C71">
        <w:rPr>
          <w:lang w:eastAsia="en-GB"/>
        </w:rPr>
        <w:t>Rust and how to do it.</w:t>
      </w:r>
    </w:p>
    <w:bookmarkStart w:id="6" w:name="unsafe-superpowers"/>
    <w:bookmarkStart w:id="7" w:name="_Toc106716442"/>
    <w:bookmarkEnd w:id="6"/>
    <w:p w14:paraId="1D8B9C44" w14:textId="5E37AB0F" w:rsidR="00616C71" w:rsidRPr="00616C71" w:rsidRDefault="00765366" w:rsidP="00740286">
      <w:pPr>
        <w:pStyle w:val="HeadB"/>
        <w:rPr>
          <w:lang w:eastAsia="en-GB"/>
        </w:rPr>
      </w:pPr>
      <w:r>
        <w:rPr>
          <w:lang w:eastAsia="en-GB"/>
        </w:rPr>
        <w:fldChar w:fldCharType="begin"/>
      </w:r>
      <w:r>
        <w:instrText xml:space="preserve"> XE "</w:instrText>
      </w:r>
      <w:r w:rsidRPr="00BE574B">
        <w:instrText>unsafe</w:instrText>
      </w:r>
      <w:r>
        <w:instrText xml:space="preserve">:superpowers startRange" </w:instrText>
      </w:r>
      <w:r>
        <w:rPr>
          <w:lang w:eastAsia="en-GB"/>
        </w:rPr>
        <w:fldChar w:fldCharType="end"/>
      </w:r>
      <w:r w:rsidR="00616C71" w:rsidRPr="00616C71">
        <w:rPr>
          <w:lang w:eastAsia="en-GB"/>
        </w:rPr>
        <w:t>Unsafe Superpowers</w:t>
      </w:r>
      <w:bookmarkEnd w:id="7"/>
    </w:p>
    <w:p w14:paraId="0FF6A84F" w14:textId="56FAEE30" w:rsidR="00616C71" w:rsidRPr="00616C71" w:rsidRDefault="00616C71" w:rsidP="00740286">
      <w:pPr>
        <w:pStyle w:val="Body"/>
        <w:rPr>
          <w:lang w:eastAsia="en-GB"/>
        </w:rPr>
      </w:pPr>
      <w:r w:rsidRPr="00740286">
        <w:t xml:space="preserve">To switch to unsafe Rust, use the </w:t>
      </w:r>
      <w:r w:rsidRPr="00EF7599">
        <w:rPr>
          <w:rStyle w:val="Literal"/>
        </w:rPr>
        <w:t>unsafe</w:t>
      </w:r>
      <w:r w:rsidRPr="00740286">
        <w:t xml:space="preserve"> keyword and then start a new block that holds the unsafe code. You can take five actions in unsafe Rust that you </w:t>
      </w:r>
      <w:r w:rsidRPr="00740286">
        <w:lastRenderedPageBreak/>
        <w:t xml:space="preserve">can’t in safe Rust, which we call </w:t>
      </w:r>
      <w:r w:rsidRPr="00EF7599">
        <w:rPr>
          <w:rStyle w:val="Italic"/>
        </w:rPr>
        <w:t>unsafe superpowers</w:t>
      </w:r>
      <w:r w:rsidRPr="00616C71">
        <w:rPr>
          <w:lang w:eastAsia="en-GB"/>
        </w:rPr>
        <w:t>. Those superpowers</w:t>
      </w:r>
      <w:r>
        <w:rPr>
          <w:lang w:eastAsia="en-GB"/>
        </w:rPr>
        <w:t xml:space="preserve"> </w:t>
      </w:r>
      <w:r w:rsidRPr="00616C71">
        <w:rPr>
          <w:lang w:eastAsia="en-GB"/>
        </w:rPr>
        <w:t>include the ability to:</w:t>
      </w:r>
    </w:p>
    <w:p w14:paraId="04A39CBE" w14:textId="77777777" w:rsidR="00616C71" w:rsidRPr="00616C71" w:rsidRDefault="00616C71" w:rsidP="00A76600">
      <w:pPr>
        <w:pStyle w:val="ListNumber"/>
        <w:rPr>
          <w:lang w:eastAsia="en-GB"/>
        </w:rPr>
      </w:pPr>
      <w:r w:rsidRPr="00616C71">
        <w:rPr>
          <w:lang w:eastAsia="en-GB"/>
        </w:rPr>
        <w:t>Dereference a raw pointer</w:t>
      </w:r>
    </w:p>
    <w:p w14:paraId="13C0E7CA" w14:textId="77777777" w:rsidR="00616C71" w:rsidRPr="00616C71" w:rsidRDefault="00616C71" w:rsidP="00A76600">
      <w:pPr>
        <w:pStyle w:val="ListNumber"/>
        <w:rPr>
          <w:lang w:eastAsia="en-GB"/>
        </w:rPr>
      </w:pPr>
      <w:r w:rsidRPr="00616C71">
        <w:rPr>
          <w:lang w:eastAsia="en-GB"/>
        </w:rPr>
        <w:t>Call an unsafe function or method</w:t>
      </w:r>
    </w:p>
    <w:p w14:paraId="6A88DDC9" w14:textId="77777777" w:rsidR="00616C71" w:rsidRPr="00616C71" w:rsidRDefault="00616C71" w:rsidP="00A76600">
      <w:pPr>
        <w:pStyle w:val="ListNumber"/>
        <w:rPr>
          <w:lang w:eastAsia="en-GB"/>
        </w:rPr>
      </w:pPr>
      <w:r w:rsidRPr="00616C71">
        <w:rPr>
          <w:lang w:eastAsia="en-GB"/>
        </w:rPr>
        <w:t>Access or modify a mutable static variable</w:t>
      </w:r>
    </w:p>
    <w:p w14:paraId="1FB16B12" w14:textId="77777777" w:rsidR="00616C71" w:rsidRPr="00616C71" w:rsidRDefault="00616C71" w:rsidP="00A76600">
      <w:pPr>
        <w:pStyle w:val="ListNumber"/>
        <w:rPr>
          <w:lang w:eastAsia="en-GB"/>
        </w:rPr>
      </w:pPr>
      <w:r w:rsidRPr="00616C71">
        <w:rPr>
          <w:lang w:eastAsia="en-GB"/>
        </w:rPr>
        <w:t>Implement an unsafe trait</w:t>
      </w:r>
    </w:p>
    <w:p w14:paraId="74655F76" w14:textId="77777777" w:rsidR="00616C71" w:rsidRPr="00616C71" w:rsidRDefault="00616C71" w:rsidP="00A76600">
      <w:pPr>
        <w:pStyle w:val="ListNumber"/>
        <w:rPr>
          <w:lang w:eastAsia="en-GB"/>
        </w:rPr>
      </w:pPr>
      <w:r w:rsidRPr="00740286">
        <w:t xml:space="preserve">Access fields of </w:t>
      </w:r>
      <w:r w:rsidRPr="00EF7599">
        <w:rPr>
          <w:rStyle w:val="Literal"/>
        </w:rPr>
        <w:t>union</w:t>
      </w:r>
      <w:r w:rsidRPr="00616C71">
        <w:rPr>
          <w:lang w:eastAsia="en-GB"/>
        </w:rPr>
        <w:t>s</w:t>
      </w:r>
    </w:p>
    <w:p w14:paraId="700C2E78" w14:textId="0AD46680" w:rsidR="00616C71" w:rsidRPr="00616C71" w:rsidRDefault="00616C71" w:rsidP="00740286">
      <w:pPr>
        <w:pStyle w:val="Body"/>
        <w:rPr>
          <w:lang w:eastAsia="en-GB"/>
        </w:rPr>
      </w:pPr>
      <w:r w:rsidRPr="00616C71">
        <w:rPr>
          <w:lang w:eastAsia="en-GB"/>
        </w:rPr>
        <w:t xml:space="preserve">It’s important to understand that </w:t>
      </w:r>
      <w:r w:rsidRPr="00EF7599">
        <w:rPr>
          <w:rStyle w:val="Literal"/>
        </w:rPr>
        <w:t>unsafe</w:t>
      </w:r>
      <w:r w:rsidRPr="00740286">
        <w:t xml:space="preserve"> doesn’t turn off the borrow checker or disable any of Rust’s </w:t>
      </w:r>
      <w:r w:rsidR="002C4D3B">
        <w:t xml:space="preserve">other </w:t>
      </w:r>
      <w:r w:rsidRPr="00740286">
        <w:t xml:space="preserve">safety checks: if you use a reference in unsafe code, it will still be checked. The </w:t>
      </w:r>
      <w:r w:rsidRPr="00EF7599">
        <w:rPr>
          <w:rStyle w:val="Literal"/>
        </w:rPr>
        <w:t>unsafe</w:t>
      </w:r>
      <w:r w:rsidRPr="00616C71">
        <w:rPr>
          <w:lang w:eastAsia="en-GB"/>
        </w:rPr>
        <w:t xml:space="preserve"> keyword only gives you access to</w:t>
      </w:r>
      <w:r>
        <w:rPr>
          <w:lang w:eastAsia="en-GB"/>
        </w:rPr>
        <w:t xml:space="preserve"> </w:t>
      </w:r>
      <w:r w:rsidRPr="00616C71">
        <w:rPr>
          <w:lang w:eastAsia="en-GB"/>
        </w:rPr>
        <w:t>these five features that are then not checked by the compiler for memory</w:t>
      </w:r>
      <w:r>
        <w:rPr>
          <w:lang w:eastAsia="en-GB"/>
        </w:rPr>
        <w:t xml:space="preserve"> </w:t>
      </w:r>
      <w:r w:rsidRPr="00616C71">
        <w:rPr>
          <w:lang w:eastAsia="en-GB"/>
        </w:rPr>
        <w:t>safety. You’ll still get some degree of safety inside an unsafe block.</w:t>
      </w:r>
    </w:p>
    <w:p w14:paraId="1E5FB47F" w14:textId="56C3AEED" w:rsidR="00616C71" w:rsidRPr="00616C71" w:rsidRDefault="00616C71" w:rsidP="00740286">
      <w:pPr>
        <w:pStyle w:val="Body"/>
        <w:rPr>
          <w:lang w:eastAsia="en-GB"/>
        </w:rPr>
      </w:pPr>
      <w:r w:rsidRPr="00616C71">
        <w:rPr>
          <w:lang w:eastAsia="en-GB"/>
        </w:rPr>
        <w:t xml:space="preserve">In addition, </w:t>
      </w:r>
      <w:r w:rsidRPr="00EF7599">
        <w:rPr>
          <w:rStyle w:val="Literal"/>
        </w:rPr>
        <w:t>unsafe</w:t>
      </w:r>
      <w:r w:rsidRPr="00740286">
        <w:t xml:space="preserve"> does not mean the code inside the block is necessarily dangerous or that it will definitely have memory safety problems: the intent is that as the programmer, you’ll ensure the code inside an </w:t>
      </w:r>
      <w:r w:rsidRPr="00EF7599">
        <w:rPr>
          <w:rStyle w:val="Literal"/>
        </w:rPr>
        <w:t>unsafe</w:t>
      </w:r>
      <w:r w:rsidRPr="00616C71">
        <w:rPr>
          <w:lang w:eastAsia="en-GB"/>
        </w:rPr>
        <w:t xml:space="preserve"> block will</w:t>
      </w:r>
      <w:r>
        <w:rPr>
          <w:lang w:eastAsia="en-GB"/>
        </w:rPr>
        <w:t xml:space="preserve"> </w:t>
      </w:r>
      <w:r w:rsidRPr="00616C71">
        <w:rPr>
          <w:lang w:eastAsia="en-GB"/>
        </w:rPr>
        <w:t>access memory in a valid way.</w:t>
      </w:r>
    </w:p>
    <w:p w14:paraId="589C2C33" w14:textId="1A1708D1" w:rsidR="00616C71" w:rsidRPr="00616C71" w:rsidRDefault="00616C71" w:rsidP="00740286">
      <w:pPr>
        <w:pStyle w:val="Body"/>
        <w:rPr>
          <w:lang w:eastAsia="en-GB"/>
        </w:rPr>
      </w:pPr>
      <w:r w:rsidRPr="00616C71">
        <w:rPr>
          <w:lang w:eastAsia="en-GB"/>
        </w:rPr>
        <w:t>People are fallible and mistakes will happen, but by requiring these five</w:t>
      </w:r>
      <w:r>
        <w:rPr>
          <w:lang w:eastAsia="en-GB"/>
        </w:rPr>
        <w:t xml:space="preserve"> </w:t>
      </w:r>
      <w:r w:rsidRPr="00616C71">
        <w:rPr>
          <w:lang w:eastAsia="en-GB"/>
        </w:rPr>
        <w:t xml:space="preserve">unsafe operations to be inside blocks annotated with </w:t>
      </w:r>
      <w:r w:rsidRPr="00EF7599">
        <w:rPr>
          <w:rStyle w:val="Literal"/>
        </w:rPr>
        <w:t>unsafe</w:t>
      </w:r>
      <w:r w:rsidR="00515D16">
        <w:t xml:space="preserve">, </w:t>
      </w:r>
      <w:r w:rsidRPr="00740286">
        <w:t xml:space="preserve">you’ll know that any errors related to memory safety must be within an </w:t>
      </w:r>
      <w:r w:rsidRPr="00EF7599">
        <w:rPr>
          <w:rStyle w:val="Literal"/>
        </w:rPr>
        <w:t>unsafe</w:t>
      </w:r>
      <w:r w:rsidRPr="00740286">
        <w:t xml:space="preserve"> block. Keep </w:t>
      </w:r>
      <w:r w:rsidRPr="00EF7599">
        <w:rPr>
          <w:rStyle w:val="Literal"/>
        </w:rPr>
        <w:t>unsafe</w:t>
      </w:r>
      <w:r w:rsidRPr="00616C71">
        <w:rPr>
          <w:lang w:eastAsia="en-GB"/>
        </w:rPr>
        <w:t xml:space="preserve"> blocks small; you’ll be thankful later when you investigate memory</w:t>
      </w:r>
      <w:r>
        <w:rPr>
          <w:lang w:eastAsia="en-GB"/>
        </w:rPr>
        <w:t xml:space="preserve"> </w:t>
      </w:r>
      <w:r w:rsidRPr="00616C71">
        <w:rPr>
          <w:lang w:eastAsia="en-GB"/>
        </w:rPr>
        <w:t>bugs.</w:t>
      </w:r>
    </w:p>
    <w:p w14:paraId="7A5885FA" w14:textId="00B9EF6E" w:rsidR="00616C71" w:rsidRPr="00616C71" w:rsidRDefault="00616C71" w:rsidP="00740286">
      <w:pPr>
        <w:pStyle w:val="Body"/>
        <w:rPr>
          <w:lang w:eastAsia="en-GB"/>
        </w:rPr>
      </w:pPr>
      <w:r w:rsidRPr="00616C71">
        <w:rPr>
          <w:lang w:eastAsia="en-GB"/>
        </w:rPr>
        <w:t xml:space="preserve">To isolate unsafe code as much as possible, it’s best to enclose </w:t>
      </w:r>
      <w:r w:rsidR="00515D16">
        <w:rPr>
          <w:lang w:eastAsia="en-GB"/>
        </w:rPr>
        <w:t>such</w:t>
      </w:r>
      <w:r w:rsidR="00515D16" w:rsidRPr="00616C71">
        <w:rPr>
          <w:lang w:eastAsia="en-GB"/>
        </w:rPr>
        <w:t xml:space="preserve"> </w:t>
      </w:r>
      <w:r w:rsidRPr="00616C71">
        <w:rPr>
          <w:lang w:eastAsia="en-GB"/>
        </w:rPr>
        <w:t>code</w:t>
      </w:r>
      <w:r>
        <w:rPr>
          <w:lang w:eastAsia="en-GB"/>
        </w:rPr>
        <w:t xml:space="preserve"> </w:t>
      </w:r>
      <w:r w:rsidRPr="00616C71">
        <w:rPr>
          <w:lang w:eastAsia="en-GB"/>
        </w:rPr>
        <w:t>within a safe abstraction and provide a safe API, which we’ll discuss later in</w:t>
      </w:r>
      <w:r>
        <w:rPr>
          <w:lang w:eastAsia="en-GB"/>
        </w:rPr>
        <w:t xml:space="preserve"> </w:t>
      </w:r>
      <w:r w:rsidRPr="00616C71">
        <w:rPr>
          <w:lang w:eastAsia="en-GB"/>
        </w:rPr>
        <w:t>the chapter when we examine unsafe functions and methods. Parts of the standard</w:t>
      </w:r>
      <w:r>
        <w:rPr>
          <w:lang w:eastAsia="en-GB"/>
        </w:rPr>
        <w:t xml:space="preserve"> </w:t>
      </w:r>
      <w:r w:rsidRPr="00616C71">
        <w:rPr>
          <w:lang w:eastAsia="en-GB"/>
        </w:rPr>
        <w:t>library are implemented as safe abstractions over unsafe code that has been</w:t>
      </w:r>
      <w:r>
        <w:rPr>
          <w:lang w:eastAsia="en-GB"/>
        </w:rPr>
        <w:t xml:space="preserve"> </w:t>
      </w:r>
      <w:r w:rsidRPr="00616C71">
        <w:rPr>
          <w:lang w:eastAsia="en-GB"/>
        </w:rPr>
        <w:t xml:space="preserve">audited. Wrapping unsafe code in a safe abstraction prevents uses of </w:t>
      </w:r>
      <w:r w:rsidRPr="00EF7599">
        <w:rPr>
          <w:rStyle w:val="Literal"/>
        </w:rPr>
        <w:t>unsafe</w:t>
      </w:r>
      <w:r w:rsidRPr="00740286">
        <w:t xml:space="preserve"> from leaking out into all the places that you or your users might want to use the functionality implemented with </w:t>
      </w:r>
      <w:r w:rsidRPr="00EF7599">
        <w:rPr>
          <w:rStyle w:val="Literal"/>
        </w:rPr>
        <w:t>unsafe</w:t>
      </w:r>
      <w:r w:rsidRPr="00616C71">
        <w:rPr>
          <w:lang w:eastAsia="en-GB"/>
        </w:rPr>
        <w:t xml:space="preserve"> code, because using a safe</w:t>
      </w:r>
      <w:r>
        <w:rPr>
          <w:lang w:eastAsia="en-GB"/>
        </w:rPr>
        <w:t xml:space="preserve"> </w:t>
      </w:r>
      <w:r w:rsidRPr="00616C71">
        <w:rPr>
          <w:lang w:eastAsia="en-GB"/>
        </w:rPr>
        <w:t>abstraction is safe.</w:t>
      </w:r>
    </w:p>
    <w:p w14:paraId="3118C5C7" w14:textId="7FE1BB2B" w:rsidR="00616C71" w:rsidRPr="00616C71" w:rsidRDefault="00616C71" w:rsidP="00740286">
      <w:pPr>
        <w:pStyle w:val="Body"/>
        <w:rPr>
          <w:lang w:eastAsia="en-GB"/>
        </w:rPr>
      </w:pPr>
      <w:r w:rsidRPr="00616C71">
        <w:rPr>
          <w:lang w:eastAsia="en-GB"/>
        </w:rPr>
        <w:t>Let’s look at each of the five unsafe superpowers in turn. We’ll also look at</w:t>
      </w:r>
      <w:r>
        <w:rPr>
          <w:lang w:eastAsia="en-GB"/>
        </w:rPr>
        <w:t xml:space="preserve"> </w:t>
      </w:r>
      <w:r w:rsidRPr="00616C71">
        <w:rPr>
          <w:lang w:eastAsia="en-GB"/>
        </w:rPr>
        <w:t>some abstractions that provide a safe interface to unsafe code.</w:t>
      </w:r>
      <w:r w:rsidR="00765366">
        <w:rPr>
          <w:lang w:eastAsia="en-GB"/>
        </w:rPr>
        <w:fldChar w:fldCharType="begin"/>
      </w:r>
      <w:r w:rsidR="00765366">
        <w:instrText xml:space="preserve"> XE "</w:instrText>
      </w:r>
      <w:r w:rsidR="00765366" w:rsidRPr="00BE574B">
        <w:instrText>unsafe</w:instrText>
      </w:r>
      <w:r w:rsidR="00765366">
        <w:instrText xml:space="preserve">:superpowers endRange" </w:instrText>
      </w:r>
      <w:r w:rsidR="00765366">
        <w:rPr>
          <w:lang w:eastAsia="en-GB"/>
        </w:rPr>
        <w:fldChar w:fldCharType="end"/>
      </w:r>
    </w:p>
    <w:bookmarkStart w:id="8" w:name="dereferencing-a-raw-pointer"/>
    <w:bookmarkStart w:id="9" w:name="_Toc106716443"/>
    <w:bookmarkEnd w:id="8"/>
    <w:p w14:paraId="1E6823CF" w14:textId="12EDB637" w:rsidR="00616C71" w:rsidRPr="00616C71" w:rsidRDefault="006367FF" w:rsidP="00740286">
      <w:pPr>
        <w:pStyle w:val="HeadB"/>
        <w:rPr>
          <w:lang w:eastAsia="en-GB"/>
        </w:rPr>
      </w:pPr>
      <w:r>
        <w:rPr>
          <w:lang w:eastAsia="en-GB"/>
        </w:rPr>
        <w:fldChar w:fldCharType="begin"/>
      </w:r>
      <w:r>
        <w:instrText xml:space="preserve"> XE "raw pointers startRange" </w:instrText>
      </w:r>
      <w:r>
        <w:rPr>
          <w:lang w:eastAsia="en-GB"/>
        </w:rPr>
        <w:fldChar w:fldCharType="end"/>
      </w:r>
      <w:r>
        <w:rPr>
          <w:lang w:eastAsia="en-GB"/>
        </w:rPr>
        <w:fldChar w:fldCharType="begin"/>
      </w:r>
      <w:r>
        <w:instrText xml:space="preserve"> XE "pointer:raw startRange" </w:instrText>
      </w:r>
      <w:r>
        <w:rPr>
          <w:lang w:eastAsia="en-GB"/>
        </w:rPr>
        <w:fldChar w:fldCharType="end"/>
      </w:r>
      <w:r w:rsidR="00F57689">
        <w:rPr>
          <w:lang w:eastAsia="en-GB"/>
        </w:rPr>
        <w:fldChar w:fldCharType="begin"/>
      </w:r>
      <w:r w:rsidR="00F57689">
        <w:instrText xml:space="preserve"> XE "*const T startRange" </w:instrText>
      </w:r>
      <w:r w:rsidR="00F57689">
        <w:rPr>
          <w:lang w:eastAsia="en-GB"/>
        </w:rPr>
        <w:fldChar w:fldCharType="end"/>
      </w:r>
      <w:r w:rsidR="00F57689">
        <w:rPr>
          <w:lang w:eastAsia="en-GB"/>
        </w:rPr>
        <w:fldChar w:fldCharType="begin"/>
      </w:r>
      <w:r w:rsidR="00F57689">
        <w:instrText xml:space="preserve"> XE "*mut T startRange" </w:instrText>
      </w:r>
      <w:r w:rsidR="00F57689">
        <w:rPr>
          <w:lang w:eastAsia="en-GB"/>
        </w:rPr>
        <w:fldChar w:fldCharType="end"/>
      </w:r>
      <w:r w:rsidR="00616C71" w:rsidRPr="00616C71">
        <w:rPr>
          <w:lang w:eastAsia="en-GB"/>
        </w:rPr>
        <w:t>Dereferencing a Raw Pointer</w:t>
      </w:r>
      <w:bookmarkEnd w:id="9"/>
    </w:p>
    <w:p w14:paraId="1C327EBD" w14:textId="3F3AAADE" w:rsidR="00616C71" w:rsidRPr="00616C71" w:rsidRDefault="00616C71" w:rsidP="00740286">
      <w:pPr>
        <w:pStyle w:val="Body"/>
        <w:rPr>
          <w:lang w:eastAsia="en-GB"/>
        </w:rPr>
      </w:pPr>
      <w:r w:rsidRPr="00740286">
        <w:t xml:space="preserve">In </w:t>
      </w:r>
      <w:r w:rsidRPr="00EE6E53">
        <w:rPr>
          <w:rStyle w:val="Xref"/>
        </w:rPr>
        <w:t>“</w:t>
      </w:r>
      <w:r w:rsidRPr="005E677D">
        <w:rPr>
          <w:rStyle w:val="Xref"/>
        </w:rPr>
        <w:t xml:space="preserve">Dangling References” </w:t>
      </w:r>
      <w:r w:rsidR="00515D16">
        <w:t xml:space="preserve">on </w:t>
      </w:r>
      <w:r w:rsidR="00515D16" w:rsidRPr="00EE6E53">
        <w:rPr>
          <w:rStyle w:val="Xref"/>
        </w:rPr>
        <w:t>page XX</w:t>
      </w:r>
      <w:r w:rsidRPr="00740286">
        <w:t xml:space="preserve">, we mentioned that the compiler ensures references are always valid. Unsafe Rust has two new types called </w:t>
      </w:r>
      <w:r w:rsidRPr="00EF7599">
        <w:rPr>
          <w:rStyle w:val="Italic"/>
        </w:rPr>
        <w:t>raw pointers</w:t>
      </w:r>
      <w:r w:rsidRPr="00740286">
        <w:t xml:space="preserve"> that are similar to references. As with references, raw pointers can be immutable or mutable and are written as </w:t>
      </w:r>
      <w:r w:rsidRPr="00EF7599">
        <w:rPr>
          <w:rStyle w:val="Literal"/>
        </w:rPr>
        <w:t>*const T</w:t>
      </w:r>
      <w:r w:rsidRPr="00740286">
        <w:t xml:space="preserve"> and </w:t>
      </w:r>
      <w:r w:rsidRPr="00EF7599">
        <w:rPr>
          <w:rStyle w:val="Literal"/>
        </w:rPr>
        <w:t>*mut T</w:t>
      </w:r>
      <w:r w:rsidRPr="00740286">
        <w:t xml:space="preserve">, respectively. The asterisk isn’t the dereference operator; it’s part of the type name. In the context of raw pointers, </w:t>
      </w:r>
      <w:r w:rsidRPr="00EF7599">
        <w:rPr>
          <w:rStyle w:val="Italic"/>
        </w:rPr>
        <w:t>immutable</w:t>
      </w:r>
      <w:r w:rsidRPr="00616C71">
        <w:rPr>
          <w:lang w:eastAsia="en-GB"/>
        </w:rPr>
        <w:t xml:space="preserve"> means that the pointer</w:t>
      </w:r>
      <w:r>
        <w:rPr>
          <w:lang w:eastAsia="en-GB"/>
        </w:rPr>
        <w:t xml:space="preserve"> </w:t>
      </w:r>
      <w:r w:rsidRPr="00616C71">
        <w:rPr>
          <w:lang w:eastAsia="en-GB"/>
        </w:rPr>
        <w:t xml:space="preserve">can’t be directly assigned to after </w:t>
      </w:r>
      <w:r w:rsidRPr="00616C71">
        <w:rPr>
          <w:lang w:eastAsia="en-GB"/>
        </w:rPr>
        <w:lastRenderedPageBreak/>
        <w:t>being dereferenced.</w:t>
      </w:r>
    </w:p>
    <w:p w14:paraId="5834D786" w14:textId="77777777" w:rsidR="00616C71" w:rsidRPr="00616C71" w:rsidRDefault="00616C71" w:rsidP="00740286">
      <w:pPr>
        <w:pStyle w:val="Body"/>
        <w:rPr>
          <w:lang w:eastAsia="en-GB"/>
        </w:rPr>
      </w:pPr>
      <w:r w:rsidRPr="00616C71">
        <w:rPr>
          <w:lang w:eastAsia="en-GB"/>
        </w:rPr>
        <w:t>Different from references and smart pointers, raw pointers:</w:t>
      </w:r>
    </w:p>
    <w:p w14:paraId="7E3D18BA" w14:textId="559F0FB0" w:rsidR="00616C71" w:rsidRPr="00616C71" w:rsidRDefault="00616C71" w:rsidP="005E677D">
      <w:pPr>
        <w:pStyle w:val="ListBullet"/>
        <w:rPr>
          <w:lang w:eastAsia="en-GB"/>
        </w:rPr>
      </w:pPr>
      <w:r w:rsidRPr="00616C71">
        <w:rPr>
          <w:lang w:eastAsia="en-GB"/>
        </w:rPr>
        <w:t>Are allowed to ignore the borrowing rules by having both immutable and</w:t>
      </w:r>
      <w:r>
        <w:rPr>
          <w:lang w:eastAsia="en-GB"/>
        </w:rPr>
        <w:t xml:space="preserve"> </w:t>
      </w:r>
      <w:r w:rsidRPr="00616C71">
        <w:rPr>
          <w:lang w:eastAsia="en-GB"/>
        </w:rPr>
        <w:t>mutable pointers or multiple mutable pointers to the same location</w:t>
      </w:r>
    </w:p>
    <w:p w14:paraId="08EA8ABD" w14:textId="77777777" w:rsidR="00616C71" w:rsidRPr="00616C71" w:rsidRDefault="00616C71" w:rsidP="005E677D">
      <w:pPr>
        <w:pStyle w:val="ListBullet"/>
        <w:rPr>
          <w:lang w:eastAsia="en-GB"/>
        </w:rPr>
      </w:pPr>
      <w:r w:rsidRPr="00616C71">
        <w:rPr>
          <w:lang w:eastAsia="en-GB"/>
        </w:rPr>
        <w:t>Aren’t guaranteed to point to valid memory</w:t>
      </w:r>
    </w:p>
    <w:p w14:paraId="28D92F2E" w14:textId="77777777" w:rsidR="00616C71" w:rsidRPr="00616C71" w:rsidRDefault="00616C71" w:rsidP="005E677D">
      <w:pPr>
        <w:pStyle w:val="ListBullet"/>
        <w:rPr>
          <w:lang w:eastAsia="en-GB"/>
        </w:rPr>
      </w:pPr>
      <w:r w:rsidRPr="00616C71">
        <w:rPr>
          <w:lang w:eastAsia="en-GB"/>
        </w:rPr>
        <w:t>Are allowed to be null</w:t>
      </w:r>
    </w:p>
    <w:p w14:paraId="2EF3CC3B" w14:textId="77777777" w:rsidR="00616C71" w:rsidRPr="00616C71" w:rsidRDefault="00616C71" w:rsidP="005E677D">
      <w:pPr>
        <w:pStyle w:val="ListBullet"/>
        <w:rPr>
          <w:lang w:eastAsia="en-GB"/>
        </w:rPr>
      </w:pPr>
      <w:r w:rsidRPr="00616C71">
        <w:rPr>
          <w:lang w:eastAsia="en-GB"/>
        </w:rPr>
        <w:t>Don’t implement any automatic cleanup</w:t>
      </w:r>
    </w:p>
    <w:p w14:paraId="59EEC913" w14:textId="14DF504D" w:rsidR="00616C71" w:rsidRPr="00616C71" w:rsidRDefault="00616C71" w:rsidP="00740286">
      <w:pPr>
        <w:pStyle w:val="Body"/>
        <w:rPr>
          <w:lang w:eastAsia="en-GB"/>
        </w:rPr>
      </w:pPr>
      <w:r w:rsidRPr="00616C71">
        <w:rPr>
          <w:lang w:eastAsia="en-GB"/>
        </w:rPr>
        <w:t>By opting out of having Rust enforce these guarantees, you can give up</w:t>
      </w:r>
      <w:r>
        <w:rPr>
          <w:lang w:eastAsia="en-GB"/>
        </w:rPr>
        <w:t xml:space="preserve"> </w:t>
      </w:r>
      <w:r w:rsidRPr="00616C71">
        <w:rPr>
          <w:lang w:eastAsia="en-GB"/>
        </w:rPr>
        <w:t>guaranteed safety in exchange for greater performance or the ability to</w:t>
      </w:r>
      <w:r>
        <w:rPr>
          <w:lang w:eastAsia="en-GB"/>
        </w:rPr>
        <w:t xml:space="preserve"> </w:t>
      </w:r>
      <w:r w:rsidRPr="00616C71">
        <w:rPr>
          <w:lang w:eastAsia="en-GB"/>
        </w:rPr>
        <w:t>interface with another language or hardware where Rust’s guarantees don’t apply.</w:t>
      </w:r>
    </w:p>
    <w:p w14:paraId="38A4CF58" w14:textId="7F5CCF8E" w:rsidR="00616C71" w:rsidRPr="00616C71" w:rsidRDefault="00616C71" w:rsidP="0075292A">
      <w:pPr>
        <w:pStyle w:val="Body"/>
        <w:rPr>
          <w:lang w:eastAsia="en-GB"/>
        </w:rPr>
      </w:pPr>
      <w:r w:rsidRPr="00616C71">
        <w:rPr>
          <w:lang w:eastAsia="en-GB"/>
        </w:rPr>
        <w:t>Listing 19-1 shows how to create an immutable and a mutable raw pointer from</w:t>
      </w:r>
      <w:r>
        <w:rPr>
          <w:lang w:eastAsia="en-GB"/>
        </w:rPr>
        <w:t xml:space="preserve"> </w:t>
      </w:r>
      <w:r w:rsidRPr="00616C71">
        <w:rPr>
          <w:lang w:eastAsia="en-GB"/>
        </w:rPr>
        <w:t>references.</w:t>
      </w:r>
    </w:p>
    <w:p w14:paraId="25B33CF6" w14:textId="77777777" w:rsidR="00616C71" w:rsidRPr="00616C71" w:rsidRDefault="00616C71" w:rsidP="00740286">
      <w:pPr>
        <w:pStyle w:val="Code"/>
        <w:rPr>
          <w:lang w:eastAsia="en-GB"/>
        </w:rPr>
      </w:pPr>
      <w:r w:rsidRPr="00616C71">
        <w:rPr>
          <w:lang w:eastAsia="en-GB"/>
        </w:rPr>
        <w:t>let mut num = 5;</w:t>
      </w:r>
    </w:p>
    <w:p w14:paraId="6836629C" w14:textId="77777777" w:rsidR="00616C71" w:rsidRPr="00616C71" w:rsidRDefault="00616C71" w:rsidP="00740286">
      <w:pPr>
        <w:pStyle w:val="Code"/>
        <w:rPr>
          <w:lang w:eastAsia="en-GB"/>
        </w:rPr>
      </w:pPr>
    </w:p>
    <w:p w14:paraId="0971F230" w14:textId="77777777" w:rsidR="00616C71" w:rsidRPr="00616C71" w:rsidRDefault="00616C71" w:rsidP="00740286">
      <w:pPr>
        <w:pStyle w:val="Code"/>
        <w:rPr>
          <w:lang w:eastAsia="en-GB"/>
        </w:rPr>
      </w:pPr>
      <w:r w:rsidRPr="00616C71">
        <w:rPr>
          <w:lang w:eastAsia="en-GB"/>
        </w:rPr>
        <w:t>let r1 = &amp;num as *const i32;</w:t>
      </w:r>
    </w:p>
    <w:p w14:paraId="7364C40C" w14:textId="77777777" w:rsidR="00616C71" w:rsidRPr="00616C71" w:rsidRDefault="00616C71" w:rsidP="00740286">
      <w:pPr>
        <w:pStyle w:val="Code"/>
        <w:rPr>
          <w:lang w:eastAsia="en-GB"/>
        </w:rPr>
      </w:pPr>
      <w:r w:rsidRPr="00616C71">
        <w:rPr>
          <w:lang w:eastAsia="en-GB"/>
        </w:rPr>
        <w:t>let r2 = &amp;mut num as *mut i32;</w:t>
      </w:r>
    </w:p>
    <w:p w14:paraId="7BC1EB6E" w14:textId="212BBE7A" w:rsidR="00616C71" w:rsidRPr="00616C71" w:rsidRDefault="00616C71" w:rsidP="00740286">
      <w:pPr>
        <w:pStyle w:val="CodeListingCaption"/>
        <w:rPr>
          <w:lang w:eastAsia="en-GB"/>
        </w:rPr>
      </w:pPr>
      <w:r w:rsidRPr="00616C71">
        <w:rPr>
          <w:lang w:eastAsia="en-GB"/>
        </w:rPr>
        <w:t>Creating raw pointers from references</w:t>
      </w:r>
    </w:p>
    <w:p w14:paraId="5971CA87" w14:textId="2D2732B2" w:rsidR="00616C71" w:rsidRPr="00616C71" w:rsidRDefault="00616C71" w:rsidP="00740286">
      <w:pPr>
        <w:pStyle w:val="Body"/>
        <w:rPr>
          <w:lang w:eastAsia="en-GB"/>
        </w:rPr>
      </w:pPr>
      <w:r w:rsidRPr="00740286">
        <w:t xml:space="preserve">Notice that we don’t include the </w:t>
      </w:r>
      <w:r w:rsidRPr="00EF7599">
        <w:rPr>
          <w:rStyle w:val="Literal"/>
        </w:rPr>
        <w:t>unsafe</w:t>
      </w:r>
      <w:r w:rsidRPr="00616C71">
        <w:rPr>
          <w:lang w:eastAsia="en-GB"/>
        </w:rPr>
        <w:t xml:space="preserve"> keyword in this code. We can create</w:t>
      </w:r>
      <w:r>
        <w:rPr>
          <w:lang w:eastAsia="en-GB"/>
        </w:rPr>
        <w:t xml:space="preserve"> </w:t>
      </w:r>
      <w:r w:rsidRPr="00616C71">
        <w:rPr>
          <w:lang w:eastAsia="en-GB"/>
        </w:rPr>
        <w:t>raw pointers in safe code; we just can’t dereference raw pointers outside an</w:t>
      </w:r>
      <w:r>
        <w:rPr>
          <w:lang w:eastAsia="en-GB"/>
        </w:rPr>
        <w:t xml:space="preserve"> </w:t>
      </w:r>
      <w:r w:rsidRPr="00616C71">
        <w:rPr>
          <w:lang w:eastAsia="en-GB"/>
        </w:rPr>
        <w:t>unsafe block, as you’ll see in a bit.</w:t>
      </w:r>
    </w:p>
    <w:p w14:paraId="7D7388B6" w14:textId="44A2A0D4" w:rsidR="00616C71" w:rsidRPr="00616C71" w:rsidRDefault="00616C71" w:rsidP="00740286">
      <w:pPr>
        <w:pStyle w:val="Body"/>
        <w:rPr>
          <w:lang w:eastAsia="en-GB"/>
        </w:rPr>
      </w:pPr>
      <w:r w:rsidRPr="00616C71">
        <w:rPr>
          <w:lang w:eastAsia="en-GB"/>
        </w:rPr>
        <w:t xml:space="preserve">We’ve created raw pointers by using </w:t>
      </w:r>
      <w:r w:rsidRPr="00EF7599">
        <w:rPr>
          <w:rStyle w:val="Literal"/>
        </w:rPr>
        <w:t>as</w:t>
      </w:r>
      <w:r w:rsidRPr="00616C71">
        <w:rPr>
          <w:lang w:eastAsia="en-GB"/>
        </w:rPr>
        <w:t xml:space="preserve"> to cast an immutable and a mutable</w:t>
      </w:r>
      <w:r>
        <w:rPr>
          <w:lang w:eastAsia="en-GB"/>
        </w:rPr>
        <w:t xml:space="preserve"> </w:t>
      </w:r>
      <w:r w:rsidRPr="00616C71">
        <w:rPr>
          <w:lang w:eastAsia="en-GB"/>
        </w:rPr>
        <w:t>reference into their corresponding raw pointer types. Because we created them</w:t>
      </w:r>
      <w:r>
        <w:rPr>
          <w:lang w:eastAsia="en-GB"/>
        </w:rPr>
        <w:t xml:space="preserve"> </w:t>
      </w:r>
      <w:r w:rsidRPr="00616C71">
        <w:rPr>
          <w:lang w:eastAsia="en-GB"/>
        </w:rPr>
        <w:t>directly from references guaranteed to be valid, we know these particular raw</w:t>
      </w:r>
      <w:r>
        <w:rPr>
          <w:lang w:eastAsia="en-GB"/>
        </w:rPr>
        <w:t xml:space="preserve"> </w:t>
      </w:r>
      <w:r w:rsidRPr="00616C71">
        <w:rPr>
          <w:lang w:eastAsia="en-GB"/>
        </w:rPr>
        <w:t>pointers are valid, but we can’t make that assumption about just any raw</w:t>
      </w:r>
      <w:r>
        <w:rPr>
          <w:lang w:eastAsia="en-GB"/>
        </w:rPr>
        <w:t xml:space="preserve"> </w:t>
      </w:r>
      <w:r w:rsidRPr="00616C71">
        <w:rPr>
          <w:lang w:eastAsia="en-GB"/>
        </w:rPr>
        <w:t>pointer.</w:t>
      </w:r>
    </w:p>
    <w:p w14:paraId="5450AEFE" w14:textId="48B9DB8B" w:rsidR="00616C71" w:rsidRPr="00616C71" w:rsidRDefault="00616C71" w:rsidP="00740286">
      <w:pPr>
        <w:pStyle w:val="Body"/>
        <w:rPr>
          <w:lang w:eastAsia="en-GB"/>
        </w:rPr>
      </w:pPr>
      <w:r w:rsidRPr="00616C71">
        <w:rPr>
          <w:lang w:eastAsia="en-GB"/>
        </w:rPr>
        <w:t>To demonstrate this, next we’ll create a raw pointer whose validity we can’t be</w:t>
      </w:r>
      <w:r>
        <w:rPr>
          <w:lang w:eastAsia="en-GB"/>
        </w:rPr>
        <w:t xml:space="preserve"> </w:t>
      </w:r>
      <w:r w:rsidRPr="00616C71">
        <w:rPr>
          <w:lang w:eastAsia="en-GB"/>
        </w:rPr>
        <w:t>so certain of. Listing 19-2 shows how to create a raw pointer to an arbitrary</w:t>
      </w:r>
      <w:r>
        <w:rPr>
          <w:lang w:eastAsia="en-GB"/>
        </w:rPr>
        <w:t xml:space="preserve"> </w:t>
      </w:r>
      <w:r w:rsidRPr="00616C71">
        <w:rPr>
          <w:lang w:eastAsia="en-GB"/>
        </w:rPr>
        <w:t>location in memory. Trying to use arbitrary memory is undefined: there might be</w:t>
      </w:r>
      <w:r>
        <w:rPr>
          <w:lang w:eastAsia="en-GB"/>
        </w:rPr>
        <w:t xml:space="preserve"> </w:t>
      </w:r>
      <w:r w:rsidRPr="00616C71">
        <w:rPr>
          <w:lang w:eastAsia="en-GB"/>
        </w:rPr>
        <w:t>data at that address or there might not, the compiler might optimize the code</w:t>
      </w:r>
      <w:r>
        <w:rPr>
          <w:lang w:eastAsia="en-GB"/>
        </w:rPr>
        <w:t xml:space="preserve"> </w:t>
      </w:r>
      <w:r w:rsidRPr="00616C71">
        <w:rPr>
          <w:lang w:eastAsia="en-GB"/>
        </w:rPr>
        <w:t xml:space="preserve">so there is no memory access, or the program might </w:t>
      </w:r>
      <w:r w:rsidR="00F26480">
        <w:rPr>
          <w:lang w:eastAsia="en-GB"/>
        </w:rPr>
        <w:t>terminate</w:t>
      </w:r>
      <w:r w:rsidR="00F26480" w:rsidRPr="00616C71">
        <w:rPr>
          <w:lang w:eastAsia="en-GB"/>
        </w:rPr>
        <w:t xml:space="preserve"> </w:t>
      </w:r>
      <w:r w:rsidRPr="00616C71">
        <w:rPr>
          <w:lang w:eastAsia="en-GB"/>
        </w:rPr>
        <w:t>with a segmentation</w:t>
      </w:r>
      <w:r>
        <w:rPr>
          <w:lang w:eastAsia="en-GB"/>
        </w:rPr>
        <w:t xml:space="preserve"> </w:t>
      </w:r>
      <w:r w:rsidRPr="00616C71">
        <w:rPr>
          <w:lang w:eastAsia="en-GB"/>
        </w:rPr>
        <w:t>fault. Usually, there is no good reason to write code like this, but it is</w:t>
      </w:r>
      <w:r>
        <w:rPr>
          <w:lang w:eastAsia="en-GB"/>
        </w:rPr>
        <w:t xml:space="preserve"> </w:t>
      </w:r>
      <w:r w:rsidRPr="00616C71">
        <w:rPr>
          <w:lang w:eastAsia="en-GB"/>
        </w:rPr>
        <w:t>possible.</w:t>
      </w:r>
    </w:p>
    <w:p w14:paraId="3656304C" w14:textId="77777777" w:rsidR="00616C71" w:rsidRPr="00616C71" w:rsidRDefault="00616C71" w:rsidP="00740286">
      <w:pPr>
        <w:pStyle w:val="Code"/>
        <w:rPr>
          <w:lang w:eastAsia="en-GB"/>
        </w:rPr>
      </w:pPr>
      <w:r w:rsidRPr="00616C71">
        <w:rPr>
          <w:lang w:eastAsia="en-GB"/>
        </w:rPr>
        <w:t>let address = 0x012345usize;</w:t>
      </w:r>
    </w:p>
    <w:p w14:paraId="2387AE46" w14:textId="77777777" w:rsidR="00616C71" w:rsidRPr="00616C71" w:rsidRDefault="00616C71" w:rsidP="00740286">
      <w:pPr>
        <w:pStyle w:val="Code"/>
        <w:rPr>
          <w:lang w:eastAsia="en-GB"/>
        </w:rPr>
      </w:pPr>
      <w:r w:rsidRPr="00616C71">
        <w:rPr>
          <w:lang w:eastAsia="en-GB"/>
        </w:rPr>
        <w:t>let r = address as *const i32;</w:t>
      </w:r>
    </w:p>
    <w:p w14:paraId="27358507" w14:textId="60D4B985" w:rsidR="00616C71" w:rsidRPr="00616C71" w:rsidRDefault="00616C71" w:rsidP="0075292A">
      <w:pPr>
        <w:pStyle w:val="CodeListingCaption"/>
        <w:rPr>
          <w:lang w:eastAsia="en-GB"/>
        </w:rPr>
      </w:pPr>
      <w:r w:rsidRPr="00616C71">
        <w:rPr>
          <w:lang w:eastAsia="en-GB"/>
        </w:rPr>
        <w:t>Creating a raw pointer to an arbitrary memory address</w:t>
      </w:r>
    </w:p>
    <w:p w14:paraId="4B3D2FF7" w14:textId="299F9438" w:rsidR="00616C71" w:rsidRPr="00616C71" w:rsidRDefault="00DE2038" w:rsidP="00740286">
      <w:pPr>
        <w:pStyle w:val="Body"/>
        <w:rPr>
          <w:lang w:eastAsia="en-GB"/>
        </w:rPr>
      </w:pPr>
      <w:r>
        <w:rPr>
          <w:lang w:eastAsia="en-GB"/>
        </w:rPr>
        <w:fldChar w:fldCharType="begin"/>
      </w:r>
      <w:r>
        <w:instrText xml:space="preserve"> XE "* (asterisk):dereference operator startRange" </w:instrText>
      </w:r>
      <w:r>
        <w:rPr>
          <w:lang w:eastAsia="en-GB"/>
        </w:rPr>
        <w:fldChar w:fldCharType="end"/>
      </w:r>
      <w:r>
        <w:rPr>
          <w:lang w:eastAsia="en-GB"/>
        </w:rPr>
        <w:fldChar w:fldCharType="begin"/>
      </w:r>
      <w:r>
        <w:instrText xml:space="preserve"> XE "asterisk (*):dereference operator startRange" </w:instrText>
      </w:r>
      <w:r>
        <w:rPr>
          <w:lang w:eastAsia="en-GB"/>
        </w:rPr>
        <w:fldChar w:fldCharType="end"/>
      </w:r>
      <w:r w:rsidR="00616C71" w:rsidRPr="00740286">
        <w:t xml:space="preserve">Recall that we can create raw pointers in safe code, but we can’t </w:t>
      </w:r>
      <w:r w:rsidR="00616C71" w:rsidRPr="00EF7599">
        <w:rPr>
          <w:rStyle w:val="Italic"/>
        </w:rPr>
        <w:t>dereference</w:t>
      </w:r>
      <w:r w:rsidR="00616C71" w:rsidRPr="00740286">
        <w:t xml:space="preserve"> raw pointers and read the data being pointed to. In Listing 19-3, we use the dereference operator </w:t>
      </w:r>
      <w:r w:rsidR="00616C71" w:rsidRPr="00EF7599">
        <w:rPr>
          <w:rStyle w:val="Literal"/>
        </w:rPr>
        <w:t>*</w:t>
      </w:r>
      <w:r w:rsidR="00616C71" w:rsidRPr="00740286">
        <w:t xml:space="preserve"> on a raw pointer that requires an </w:t>
      </w:r>
      <w:r w:rsidR="00616C71" w:rsidRPr="00EF7599">
        <w:rPr>
          <w:rStyle w:val="Literal"/>
        </w:rPr>
        <w:t>unsafe</w:t>
      </w:r>
      <w:r w:rsidR="00616C71" w:rsidRPr="00616C71">
        <w:rPr>
          <w:lang w:eastAsia="en-GB"/>
        </w:rPr>
        <w:t xml:space="preserve"> block.</w:t>
      </w:r>
    </w:p>
    <w:p w14:paraId="0565E915" w14:textId="77777777" w:rsidR="00616C71" w:rsidRPr="00616C71" w:rsidRDefault="00616C71" w:rsidP="00740286">
      <w:pPr>
        <w:pStyle w:val="Code"/>
        <w:rPr>
          <w:lang w:eastAsia="en-GB"/>
        </w:rPr>
      </w:pPr>
      <w:r w:rsidRPr="00616C71">
        <w:rPr>
          <w:lang w:eastAsia="en-GB"/>
        </w:rPr>
        <w:t>let mut num = 5;</w:t>
      </w:r>
    </w:p>
    <w:p w14:paraId="31AB6FA5" w14:textId="77777777" w:rsidR="00616C71" w:rsidRPr="00616C71" w:rsidRDefault="00616C71" w:rsidP="00740286">
      <w:pPr>
        <w:pStyle w:val="Code"/>
        <w:rPr>
          <w:lang w:eastAsia="en-GB"/>
        </w:rPr>
      </w:pPr>
    </w:p>
    <w:p w14:paraId="18E6DC71" w14:textId="77777777" w:rsidR="00616C71" w:rsidRPr="00616C71" w:rsidRDefault="00616C71" w:rsidP="00740286">
      <w:pPr>
        <w:pStyle w:val="Code"/>
        <w:rPr>
          <w:lang w:eastAsia="en-GB"/>
        </w:rPr>
      </w:pPr>
      <w:r w:rsidRPr="00616C71">
        <w:rPr>
          <w:lang w:eastAsia="en-GB"/>
        </w:rPr>
        <w:t>let r1 = &amp;num as *const i32;</w:t>
      </w:r>
    </w:p>
    <w:p w14:paraId="6BA3AA2C" w14:textId="77777777" w:rsidR="00616C71" w:rsidRPr="00616C71" w:rsidRDefault="00616C71" w:rsidP="00740286">
      <w:pPr>
        <w:pStyle w:val="Code"/>
        <w:rPr>
          <w:lang w:eastAsia="en-GB"/>
        </w:rPr>
      </w:pPr>
      <w:r w:rsidRPr="00616C71">
        <w:rPr>
          <w:lang w:eastAsia="en-GB"/>
        </w:rPr>
        <w:t>let r2 = &amp;mut num as *mut i32;</w:t>
      </w:r>
    </w:p>
    <w:p w14:paraId="00C452FF" w14:textId="77777777" w:rsidR="00616C71" w:rsidRPr="00616C71" w:rsidRDefault="00616C71" w:rsidP="00740286">
      <w:pPr>
        <w:pStyle w:val="Code"/>
        <w:rPr>
          <w:lang w:eastAsia="en-GB"/>
        </w:rPr>
      </w:pPr>
    </w:p>
    <w:p w14:paraId="06B0C19A" w14:textId="77777777" w:rsidR="00616C71" w:rsidRPr="00616C71" w:rsidRDefault="00616C71" w:rsidP="00740286">
      <w:pPr>
        <w:pStyle w:val="Code"/>
        <w:rPr>
          <w:lang w:eastAsia="en-GB"/>
        </w:rPr>
      </w:pPr>
      <w:r w:rsidRPr="00616C71">
        <w:rPr>
          <w:lang w:eastAsia="en-GB"/>
        </w:rPr>
        <w:t>unsafe {</w:t>
      </w:r>
    </w:p>
    <w:p w14:paraId="45FFF6EE" w14:textId="77777777" w:rsidR="00616C71" w:rsidRPr="00616C71" w:rsidRDefault="00616C71" w:rsidP="00740286">
      <w:pPr>
        <w:pStyle w:val="Code"/>
        <w:rPr>
          <w:lang w:eastAsia="en-GB"/>
        </w:rPr>
      </w:pPr>
      <w:r w:rsidRPr="00616C71">
        <w:rPr>
          <w:lang w:eastAsia="en-GB"/>
        </w:rPr>
        <w:t xml:space="preserve">    println!("r1 is: {}", *r1);</w:t>
      </w:r>
    </w:p>
    <w:p w14:paraId="07B0E078" w14:textId="77777777" w:rsidR="00616C71" w:rsidRPr="00616C71" w:rsidRDefault="00616C71" w:rsidP="00740286">
      <w:pPr>
        <w:pStyle w:val="Code"/>
        <w:rPr>
          <w:lang w:eastAsia="en-GB"/>
        </w:rPr>
      </w:pPr>
      <w:r w:rsidRPr="00616C71">
        <w:rPr>
          <w:lang w:eastAsia="en-GB"/>
        </w:rPr>
        <w:t xml:space="preserve">    println!("r2 is: {}", *r2);</w:t>
      </w:r>
    </w:p>
    <w:p w14:paraId="27A008DA" w14:textId="77777777" w:rsidR="00616C71" w:rsidRPr="00616C71" w:rsidRDefault="00616C71" w:rsidP="00740286">
      <w:pPr>
        <w:pStyle w:val="Code"/>
        <w:rPr>
          <w:lang w:eastAsia="en-GB"/>
        </w:rPr>
      </w:pPr>
      <w:r w:rsidRPr="00616C71">
        <w:rPr>
          <w:lang w:eastAsia="en-GB"/>
        </w:rPr>
        <w:t>}</w:t>
      </w:r>
    </w:p>
    <w:p w14:paraId="418061F2" w14:textId="410A113C" w:rsidR="00616C71" w:rsidRPr="00616C71" w:rsidRDefault="00616C71" w:rsidP="0075292A">
      <w:pPr>
        <w:pStyle w:val="CodeListingCaption"/>
        <w:rPr>
          <w:lang w:eastAsia="en-GB"/>
        </w:rPr>
      </w:pPr>
      <w:r w:rsidRPr="00740286">
        <w:t xml:space="preserve">Dereferencing raw pointers within an </w:t>
      </w:r>
      <w:r w:rsidRPr="00EF7599">
        <w:rPr>
          <w:rStyle w:val="Literal"/>
        </w:rPr>
        <w:t>unsafe</w:t>
      </w:r>
      <w:r w:rsidRPr="00616C71">
        <w:rPr>
          <w:lang w:eastAsia="en-GB"/>
        </w:rPr>
        <w:t xml:space="preserve"> block</w:t>
      </w:r>
    </w:p>
    <w:p w14:paraId="753A5714" w14:textId="5B30FAAB" w:rsidR="00616C71" w:rsidRPr="00616C71" w:rsidRDefault="00616C71" w:rsidP="00740286">
      <w:pPr>
        <w:pStyle w:val="Body"/>
        <w:rPr>
          <w:lang w:eastAsia="en-GB"/>
        </w:rPr>
      </w:pPr>
      <w:r w:rsidRPr="00616C71">
        <w:rPr>
          <w:lang w:eastAsia="en-GB"/>
        </w:rPr>
        <w:t>Creating a pointer does no harm; it’s only when we try to access the value that</w:t>
      </w:r>
      <w:r>
        <w:rPr>
          <w:lang w:eastAsia="en-GB"/>
        </w:rPr>
        <w:t xml:space="preserve"> </w:t>
      </w:r>
      <w:r w:rsidRPr="00616C71">
        <w:rPr>
          <w:lang w:eastAsia="en-GB"/>
        </w:rPr>
        <w:t>it points at that we might end up dealing with an invalid value.</w:t>
      </w:r>
      <w:r w:rsidR="00DE2038">
        <w:rPr>
          <w:lang w:eastAsia="en-GB"/>
        </w:rPr>
        <w:fldChar w:fldCharType="begin"/>
      </w:r>
      <w:r w:rsidR="00DE2038">
        <w:instrText xml:space="preserve"> XE "* (asterisk):dereference operator endRange" </w:instrText>
      </w:r>
      <w:r w:rsidR="00DE2038">
        <w:rPr>
          <w:lang w:eastAsia="en-GB"/>
        </w:rPr>
        <w:fldChar w:fldCharType="end"/>
      </w:r>
      <w:r w:rsidR="00DE2038">
        <w:rPr>
          <w:lang w:eastAsia="en-GB"/>
        </w:rPr>
        <w:fldChar w:fldCharType="begin"/>
      </w:r>
      <w:r w:rsidR="00DE2038">
        <w:instrText xml:space="preserve"> XE "asterisk (*):dereference operator endRange" </w:instrText>
      </w:r>
      <w:r w:rsidR="00DE2038">
        <w:rPr>
          <w:lang w:eastAsia="en-GB"/>
        </w:rPr>
        <w:fldChar w:fldCharType="end"/>
      </w:r>
    </w:p>
    <w:p w14:paraId="5A2B961F" w14:textId="5486328A" w:rsidR="00616C71" w:rsidRPr="00616C71" w:rsidRDefault="00616C71" w:rsidP="00740286">
      <w:pPr>
        <w:pStyle w:val="Body"/>
        <w:rPr>
          <w:lang w:eastAsia="en-GB"/>
        </w:rPr>
      </w:pPr>
      <w:r w:rsidRPr="00740286">
        <w:t>Note also that in Listing</w:t>
      </w:r>
      <w:r w:rsidR="001D438E">
        <w:t>s</w:t>
      </w:r>
      <w:r w:rsidRPr="00740286">
        <w:t xml:space="preserve"> 19-1 and 19-3, we created </w:t>
      </w:r>
      <w:r w:rsidRPr="00EF7599">
        <w:rPr>
          <w:rStyle w:val="Literal"/>
        </w:rPr>
        <w:t>*const i32</w:t>
      </w:r>
      <w:r w:rsidRPr="00740286">
        <w:t xml:space="preserve"> and </w:t>
      </w:r>
      <w:r w:rsidRPr="00EF7599">
        <w:rPr>
          <w:rStyle w:val="Literal"/>
        </w:rPr>
        <w:t>*mut i32</w:t>
      </w:r>
      <w:r w:rsidRPr="00740286">
        <w:t xml:space="preserve"> raw pointers that both pointed to the same memory location, where </w:t>
      </w:r>
      <w:r w:rsidRPr="00EF7599">
        <w:rPr>
          <w:rStyle w:val="Literal"/>
        </w:rPr>
        <w:t>num</w:t>
      </w:r>
      <w:r w:rsidRPr="00740286">
        <w:t xml:space="preserve"> is stored. If we instead tried to create an immutable and a mutable reference to </w:t>
      </w:r>
      <w:r w:rsidRPr="00EF7599">
        <w:rPr>
          <w:rStyle w:val="Literal"/>
        </w:rPr>
        <w:t>num</w:t>
      </w:r>
      <w:r w:rsidRPr="00616C71">
        <w:rPr>
          <w:lang w:eastAsia="en-GB"/>
        </w:rPr>
        <w:t>, the code would not have compiled because Rust’s ownership rules don’t</w:t>
      </w:r>
      <w:r>
        <w:rPr>
          <w:lang w:eastAsia="en-GB"/>
        </w:rPr>
        <w:t xml:space="preserve"> </w:t>
      </w:r>
      <w:r w:rsidRPr="00616C71">
        <w:rPr>
          <w:lang w:eastAsia="en-GB"/>
        </w:rPr>
        <w:t>allow a mutable reference at the same time as any immutable references. With</w:t>
      </w:r>
      <w:r>
        <w:rPr>
          <w:lang w:eastAsia="en-GB"/>
        </w:rPr>
        <w:t xml:space="preserve"> </w:t>
      </w:r>
      <w:r w:rsidRPr="00616C71">
        <w:rPr>
          <w:lang w:eastAsia="en-GB"/>
        </w:rPr>
        <w:t>raw pointers, we can create a mutable pointer and an immutable pointer to the</w:t>
      </w:r>
      <w:r>
        <w:rPr>
          <w:lang w:eastAsia="en-GB"/>
        </w:rPr>
        <w:t xml:space="preserve"> </w:t>
      </w:r>
      <w:r w:rsidRPr="00616C71">
        <w:rPr>
          <w:lang w:eastAsia="en-GB"/>
        </w:rPr>
        <w:t>same location and change data through the mutable pointer, potentially creating</w:t>
      </w:r>
      <w:r>
        <w:rPr>
          <w:lang w:eastAsia="en-GB"/>
        </w:rPr>
        <w:t xml:space="preserve"> </w:t>
      </w:r>
      <w:r w:rsidRPr="00616C71">
        <w:rPr>
          <w:lang w:eastAsia="en-GB"/>
        </w:rPr>
        <w:t>a data race. Be careful!</w:t>
      </w:r>
    </w:p>
    <w:p w14:paraId="552B06D7" w14:textId="1A0F5966" w:rsidR="00616C71" w:rsidRPr="00616C71" w:rsidRDefault="00616C71" w:rsidP="00740286">
      <w:pPr>
        <w:pStyle w:val="Body"/>
        <w:rPr>
          <w:lang w:eastAsia="en-GB"/>
        </w:rPr>
      </w:pPr>
      <w:r w:rsidRPr="00616C71">
        <w:rPr>
          <w:lang w:eastAsia="en-GB"/>
        </w:rPr>
        <w:t>With all of these dangers, why would you ever use raw pointers? One major use</w:t>
      </w:r>
      <w:r>
        <w:rPr>
          <w:lang w:eastAsia="en-GB"/>
        </w:rPr>
        <w:t xml:space="preserve"> </w:t>
      </w:r>
      <w:r w:rsidRPr="00616C71">
        <w:rPr>
          <w:lang w:eastAsia="en-GB"/>
        </w:rPr>
        <w:t>case is when interfacing with C code, as you’ll see in</w:t>
      </w:r>
      <w:r w:rsidR="00B009D3">
        <w:rPr>
          <w:lang w:eastAsia="en-GB"/>
        </w:rPr>
        <w:t xml:space="preserve"> </w:t>
      </w:r>
      <w:r w:rsidRPr="00EE6E53">
        <w:rPr>
          <w:rStyle w:val="Xref"/>
        </w:rPr>
        <w:t>“</w:t>
      </w:r>
      <w:r w:rsidRPr="00AE5D9A">
        <w:rPr>
          <w:rStyle w:val="Xref"/>
        </w:rPr>
        <w:t>Calling an Unsafe Function or Method</w:t>
      </w:r>
      <w:r w:rsidRPr="00EE6E53">
        <w:rPr>
          <w:rStyle w:val="Xref"/>
        </w:rPr>
        <w:t>”</w:t>
      </w:r>
      <w:r w:rsidR="001D438E">
        <w:rPr>
          <w:lang w:eastAsia="en-GB"/>
        </w:rPr>
        <w:t xml:space="preserve"> on </w:t>
      </w:r>
      <w:r w:rsidR="001D438E" w:rsidRPr="00EE6E53">
        <w:rPr>
          <w:rStyle w:val="Xref"/>
        </w:rPr>
        <w:t>page XX</w:t>
      </w:r>
      <w:r w:rsidR="001D438E">
        <w:rPr>
          <w:lang w:eastAsia="en-GB"/>
        </w:rPr>
        <w:t xml:space="preserve">. </w:t>
      </w:r>
      <w:r w:rsidRPr="00616C71">
        <w:rPr>
          <w:lang w:eastAsia="en-GB"/>
        </w:rPr>
        <w:t>Another case is when building up safe</w:t>
      </w:r>
      <w:r>
        <w:rPr>
          <w:lang w:eastAsia="en-GB"/>
        </w:rPr>
        <w:t xml:space="preserve"> </w:t>
      </w:r>
      <w:r w:rsidRPr="00616C71">
        <w:rPr>
          <w:lang w:eastAsia="en-GB"/>
        </w:rPr>
        <w:t>abstractions that the borrow checker doesn’t understand. We’ll introduce unsafe</w:t>
      </w:r>
      <w:r>
        <w:rPr>
          <w:lang w:eastAsia="en-GB"/>
        </w:rPr>
        <w:t xml:space="preserve"> </w:t>
      </w:r>
      <w:r w:rsidRPr="00616C71">
        <w:rPr>
          <w:lang w:eastAsia="en-GB"/>
        </w:rPr>
        <w:t>functions and then look at an example of a safe abstraction that uses unsafe</w:t>
      </w:r>
      <w:r>
        <w:rPr>
          <w:lang w:eastAsia="en-GB"/>
        </w:rPr>
        <w:t xml:space="preserve"> </w:t>
      </w:r>
      <w:r w:rsidRPr="00616C71">
        <w:rPr>
          <w:lang w:eastAsia="en-GB"/>
        </w:rPr>
        <w:t>code.</w:t>
      </w:r>
      <w:r w:rsidR="00353A3F">
        <w:rPr>
          <w:lang w:eastAsia="en-GB"/>
        </w:rPr>
        <w:fldChar w:fldCharType="begin"/>
      </w:r>
      <w:r w:rsidR="00353A3F">
        <w:instrText xml:space="preserve"> XE "raw pointers endRange" </w:instrText>
      </w:r>
      <w:r w:rsidR="00353A3F">
        <w:rPr>
          <w:lang w:eastAsia="en-GB"/>
        </w:rPr>
        <w:fldChar w:fldCharType="end"/>
      </w:r>
      <w:r w:rsidR="00353A3F">
        <w:rPr>
          <w:lang w:eastAsia="en-GB"/>
        </w:rPr>
        <w:fldChar w:fldCharType="begin"/>
      </w:r>
      <w:r w:rsidR="00353A3F">
        <w:instrText xml:space="preserve"> XE "pointer:raw endRange" </w:instrText>
      </w:r>
      <w:r w:rsidR="00353A3F">
        <w:rPr>
          <w:lang w:eastAsia="en-GB"/>
        </w:rPr>
        <w:fldChar w:fldCharType="end"/>
      </w:r>
      <w:r w:rsidR="00353A3F">
        <w:rPr>
          <w:lang w:eastAsia="en-GB"/>
        </w:rPr>
        <w:fldChar w:fldCharType="begin"/>
      </w:r>
      <w:r w:rsidR="00353A3F">
        <w:instrText xml:space="preserve"> XE "*const T endRange" </w:instrText>
      </w:r>
      <w:r w:rsidR="00353A3F">
        <w:rPr>
          <w:lang w:eastAsia="en-GB"/>
        </w:rPr>
        <w:fldChar w:fldCharType="end"/>
      </w:r>
      <w:r w:rsidR="00353A3F">
        <w:rPr>
          <w:lang w:eastAsia="en-GB"/>
        </w:rPr>
        <w:fldChar w:fldCharType="begin"/>
      </w:r>
      <w:r w:rsidR="00353A3F">
        <w:instrText xml:space="preserve"> XE "*mut T endRange" </w:instrText>
      </w:r>
      <w:r w:rsidR="00353A3F">
        <w:rPr>
          <w:lang w:eastAsia="en-GB"/>
        </w:rPr>
        <w:fldChar w:fldCharType="end"/>
      </w:r>
    </w:p>
    <w:bookmarkStart w:id="10" w:name="calling-an-unsafe-function-or-method"/>
    <w:bookmarkStart w:id="11" w:name="_Toc106716444"/>
    <w:bookmarkEnd w:id="10"/>
    <w:p w14:paraId="6EB24F4D" w14:textId="25010C9A" w:rsidR="00616C71" w:rsidRPr="00616C71" w:rsidRDefault="0016605C" w:rsidP="00740286">
      <w:pPr>
        <w:pStyle w:val="HeadB"/>
        <w:rPr>
          <w:lang w:eastAsia="en-GB"/>
        </w:rPr>
      </w:pPr>
      <w:r>
        <w:rPr>
          <w:lang w:eastAsia="en-GB"/>
        </w:rPr>
        <w:fldChar w:fldCharType="begin"/>
      </w:r>
      <w:r>
        <w:instrText xml:space="preserve"> XE "</w:instrText>
      </w:r>
      <w:r w:rsidRPr="00BE574B">
        <w:instrText>unsafe</w:instrText>
      </w:r>
      <w:r>
        <w:instrText xml:space="preserve">:functions startRange" </w:instrText>
      </w:r>
      <w:r>
        <w:rPr>
          <w:lang w:eastAsia="en-GB"/>
        </w:rPr>
        <w:fldChar w:fldCharType="end"/>
      </w:r>
      <w:r w:rsidR="00616C71" w:rsidRPr="00616C71">
        <w:rPr>
          <w:lang w:eastAsia="en-GB"/>
        </w:rPr>
        <w:t>Calling an Unsafe Function or Method</w:t>
      </w:r>
      <w:bookmarkEnd w:id="11"/>
    </w:p>
    <w:p w14:paraId="49993E13" w14:textId="3173F499" w:rsidR="00616C71" w:rsidRPr="00616C71" w:rsidRDefault="00616C71" w:rsidP="00740286">
      <w:pPr>
        <w:pStyle w:val="Body"/>
        <w:rPr>
          <w:lang w:eastAsia="en-GB"/>
        </w:rPr>
      </w:pPr>
      <w:r w:rsidRPr="00740286">
        <w:t xml:space="preserve">The second type of operation you can perform in an unsafe block is calling unsafe functions. Unsafe functions and methods look exactly like regular functions and methods, but they have an extra </w:t>
      </w:r>
      <w:r w:rsidRPr="00EF7599">
        <w:rPr>
          <w:rStyle w:val="Literal"/>
        </w:rPr>
        <w:t>unsafe</w:t>
      </w:r>
      <w:r w:rsidRPr="00740286">
        <w:t xml:space="preserve"> before the rest of the definition. The </w:t>
      </w:r>
      <w:r w:rsidRPr="00EF7599">
        <w:rPr>
          <w:rStyle w:val="Literal"/>
        </w:rPr>
        <w:t>unsafe</w:t>
      </w:r>
      <w:r w:rsidRPr="00740286">
        <w:t xml:space="preserve"> keyword in this context indicates the function has requirements we need to uphold when we call this function, because Rust can’t guarantee we’ve met these requirements. By calling an unsafe function within an </w:t>
      </w:r>
      <w:r w:rsidRPr="00EF7599">
        <w:rPr>
          <w:rStyle w:val="Literal"/>
        </w:rPr>
        <w:t>unsafe</w:t>
      </w:r>
      <w:r w:rsidRPr="00616C71">
        <w:rPr>
          <w:lang w:eastAsia="en-GB"/>
        </w:rPr>
        <w:t xml:space="preserve"> block, we’re saying that we’ve read this function’s documentation and</w:t>
      </w:r>
      <w:r>
        <w:rPr>
          <w:lang w:eastAsia="en-GB"/>
        </w:rPr>
        <w:t xml:space="preserve"> </w:t>
      </w:r>
      <w:r w:rsidR="002C4D3B">
        <w:rPr>
          <w:lang w:eastAsia="en-GB"/>
        </w:rPr>
        <w:t xml:space="preserve">we </w:t>
      </w:r>
      <w:r w:rsidRPr="00616C71">
        <w:rPr>
          <w:lang w:eastAsia="en-GB"/>
        </w:rPr>
        <w:t>take responsibility for upholding the function’s contracts.</w:t>
      </w:r>
    </w:p>
    <w:p w14:paraId="16EF378C" w14:textId="5325C77F" w:rsidR="00616C71" w:rsidRPr="00616C71" w:rsidRDefault="00616C71" w:rsidP="00740286">
      <w:pPr>
        <w:pStyle w:val="Body"/>
        <w:rPr>
          <w:lang w:eastAsia="en-GB"/>
        </w:rPr>
      </w:pPr>
      <w:r w:rsidRPr="00616C71">
        <w:rPr>
          <w:lang w:eastAsia="en-GB"/>
        </w:rPr>
        <w:t xml:space="preserve">Here is an unsafe function named </w:t>
      </w:r>
      <w:r w:rsidRPr="00EF7599">
        <w:rPr>
          <w:rStyle w:val="Literal"/>
        </w:rPr>
        <w:t>dangerous</w:t>
      </w:r>
      <w:r w:rsidRPr="00616C71">
        <w:rPr>
          <w:lang w:eastAsia="en-GB"/>
        </w:rPr>
        <w:t xml:space="preserve"> that doesn’t do anything in its</w:t>
      </w:r>
      <w:r>
        <w:rPr>
          <w:lang w:eastAsia="en-GB"/>
        </w:rPr>
        <w:t xml:space="preserve"> </w:t>
      </w:r>
      <w:r w:rsidRPr="00616C71">
        <w:rPr>
          <w:lang w:eastAsia="en-GB"/>
        </w:rPr>
        <w:t>body:</w:t>
      </w:r>
    </w:p>
    <w:p w14:paraId="7232A4C3" w14:textId="77777777" w:rsidR="00616C71" w:rsidRPr="00616C71" w:rsidRDefault="00616C71" w:rsidP="00740286">
      <w:pPr>
        <w:pStyle w:val="Code"/>
        <w:rPr>
          <w:lang w:eastAsia="en-GB"/>
        </w:rPr>
      </w:pPr>
      <w:r w:rsidRPr="00616C71">
        <w:rPr>
          <w:lang w:eastAsia="en-GB"/>
        </w:rPr>
        <w:t>unsafe fn dangerous() {}</w:t>
      </w:r>
    </w:p>
    <w:p w14:paraId="1BE7C1CE" w14:textId="77777777" w:rsidR="00616C71" w:rsidRPr="00616C71" w:rsidRDefault="00616C71" w:rsidP="00740286">
      <w:pPr>
        <w:pStyle w:val="Code"/>
        <w:rPr>
          <w:lang w:eastAsia="en-GB"/>
        </w:rPr>
      </w:pPr>
    </w:p>
    <w:p w14:paraId="2502C425" w14:textId="77777777" w:rsidR="00616C71" w:rsidRPr="00616C71" w:rsidRDefault="00616C71" w:rsidP="00740286">
      <w:pPr>
        <w:pStyle w:val="Code"/>
        <w:rPr>
          <w:lang w:eastAsia="en-GB"/>
        </w:rPr>
      </w:pPr>
      <w:r w:rsidRPr="00616C71">
        <w:rPr>
          <w:lang w:eastAsia="en-GB"/>
        </w:rPr>
        <w:t>unsafe {</w:t>
      </w:r>
    </w:p>
    <w:p w14:paraId="762B7DC7" w14:textId="77777777" w:rsidR="00616C71" w:rsidRPr="00616C71" w:rsidRDefault="00616C71" w:rsidP="00740286">
      <w:pPr>
        <w:pStyle w:val="Code"/>
        <w:rPr>
          <w:lang w:eastAsia="en-GB"/>
        </w:rPr>
      </w:pPr>
      <w:r w:rsidRPr="00616C71">
        <w:rPr>
          <w:lang w:eastAsia="en-GB"/>
        </w:rPr>
        <w:t xml:space="preserve">    dangerous();</w:t>
      </w:r>
    </w:p>
    <w:p w14:paraId="7D85404A" w14:textId="77777777" w:rsidR="00616C71" w:rsidRPr="00616C71" w:rsidRDefault="00616C71" w:rsidP="00740286">
      <w:pPr>
        <w:pStyle w:val="Code"/>
        <w:rPr>
          <w:lang w:eastAsia="en-GB"/>
        </w:rPr>
      </w:pPr>
      <w:r w:rsidRPr="00616C71">
        <w:rPr>
          <w:lang w:eastAsia="en-GB"/>
        </w:rPr>
        <w:lastRenderedPageBreak/>
        <w:t>}</w:t>
      </w:r>
    </w:p>
    <w:p w14:paraId="7C00409A" w14:textId="5542F5B1" w:rsidR="00616C71" w:rsidRPr="00616C71" w:rsidRDefault="00616C71" w:rsidP="00740286">
      <w:pPr>
        <w:pStyle w:val="Body"/>
        <w:rPr>
          <w:lang w:eastAsia="en-GB"/>
        </w:rPr>
      </w:pPr>
      <w:r w:rsidRPr="00740286">
        <w:t xml:space="preserve">We must call the </w:t>
      </w:r>
      <w:r w:rsidRPr="00EF7599">
        <w:rPr>
          <w:rStyle w:val="Literal"/>
        </w:rPr>
        <w:t>dangerous</w:t>
      </w:r>
      <w:r w:rsidRPr="00740286">
        <w:t xml:space="preserve"> function within a separate </w:t>
      </w:r>
      <w:r w:rsidRPr="00EF7599">
        <w:rPr>
          <w:rStyle w:val="Literal"/>
        </w:rPr>
        <w:t>unsafe</w:t>
      </w:r>
      <w:r w:rsidRPr="00740286">
        <w:t xml:space="preserve"> block. If we try to call </w:t>
      </w:r>
      <w:r w:rsidRPr="00EF7599">
        <w:rPr>
          <w:rStyle w:val="Literal"/>
        </w:rPr>
        <w:t>dangerous</w:t>
      </w:r>
      <w:r w:rsidRPr="00740286">
        <w:t xml:space="preserve"> without the </w:t>
      </w:r>
      <w:r w:rsidRPr="00EF7599">
        <w:rPr>
          <w:rStyle w:val="Literal"/>
        </w:rPr>
        <w:t>unsafe</w:t>
      </w:r>
      <w:r w:rsidRPr="00616C71">
        <w:rPr>
          <w:lang w:eastAsia="en-GB"/>
        </w:rPr>
        <w:t xml:space="preserve"> block, we’ll get an error:</w:t>
      </w:r>
    </w:p>
    <w:p w14:paraId="19AFDE34" w14:textId="77777777" w:rsidR="00A57827" w:rsidRDefault="00616C71" w:rsidP="00A57827">
      <w:pPr>
        <w:pStyle w:val="Code"/>
        <w:rPr>
          <w:lang w:eastAsia="en-GB"/>
        </w:rPr>
      </w:pPr>
      <w:r w:rsidRPr="00616C71">
        <w:rPr>
          <w:lang w:eastAsia="en-GB"/>
        </w:rPr>
        <w:t>error[E0133]: call to unsafe function is unsafe and requires</w:t>
      </w:r>
    </w:p>
    <w:p w14:paraId="30BB5F8A" w14:textId="1C23A096" w:rsidR="00616C71" w:rsidRPr="00616C71" w:rsidRDefault="00616C71" w:rsidP="00A57827">
      <w:pPr>
        <w:pStyle w:val="Code"/>
        <w:rPr>
          <w:lang w:eastAsia="en-GB"/>
        </w:rPr>
      </w:pPr>
      <w:r w:rsidRPr="00616C71">
        <w:rPr>
          <w:lang w:eastAsia="en-GB"/>
        </w:rPr>
        <w:t>unsafe function or block</w:t>
      </w:r>
    </w:p>
    <w:p w14:paraId="1F4CF3E5" w14:textId="77777777" w:rsidR="00616C71" w:rsidRPr="00616C71" w:rsidRDefault="00616C71" w:rsidP="00A57827">
      <w:pPr>
        <w:pStyle w:val="Code"/>
        <w:rPr>
          <w:lang w:eastAsia="en-GB"/>
        </w:rPr>
      </w:pPr>
      <w:r w:rsidRPr="00616C71">
        <w:rPr>
          <w:lang w:eastAsia="en-GB"/>
        </w:rPr>
        <w:t xml:space="preserve"> --&gt; src/main.rs:4:5</w:t>
      </w:r>
    </w:p>
    <w:p w14:paraId="66356BF6" w14:textId="77777777" w:rsidR="00616C71" w:rsidRPr="00616C71" w:rsidRDefault="00616C71" w:rsidP="00A57827">
      <w:pPr>
        <w:pStyle w:val="Code"/>
        <w:rPr>
          <w:lang w:eastAsia="en-GB"/>
        </w:rPr>
      </w:pPr>
      <w:r w:rsidRPr="00616C71">
        <w:rPr>
          <w:lang w:eastAsia="en-GB"/>
        </w:rPr>
        <w:t xml:space="preserve">  |</w:t>
      </w:r>
    </w:p>
    <w:p w14:paraId="2A7B990E" w14:textId="77777777" w:rsidR="00616C71" w:rsidRPr="00616C71" w:rsidRDefault="00616C71" w:rsidP="00A57827">
      <w:pPr>
        <w:pStyle w:val="Code"/>
        <w:rPr>
          <w:lang w:eastAsia="en-GB"/>
        </w:rPr>
      </w:pPr>
      <w:r w:rsidRPr="00616C71">
        <w:rPr>
          <w:lang w:eastAsia="en-GB"/>
        </w:rPr>
        <w:t>4 |     dangerous();</w:t>
      </w:r>
    </w:p>
    <w:p w14:paraId="62AB7C02" w14:textId="77777777" w:rsidR="00616C71" w:rsidRPr="00616C71" w:rsidRDefault="00616C71" w:rsidP="00A57827">
      <w:pPr>
        <w:pStyle w:val="Code"/>
        <w:rPr>
          <w:lang w:eastAsia="en-GB"/>
        </w:rPr>
      </w:pPr>
      <w:r w:rsidRPr="00616C71">
        <w:rPr>
          <w:lang w:eastAsia="en-GB"/>
        </w:rPr>
        <w:t xml:space="preserve">  |     ^^^^^^^^^^^ call to unsafe function</w:t>
      </w:r>
    </w:p>
    <w:p w14:paraId="67C15555" w14:textId="77777777" w:rsidR="00616C71" w:rsidRPr="00616C71" w:rsidRDefault="00616C71" w:rsidP="00A57827">
      <w:pPr>
        <w:pStyle w:val="Code"/>
        <w:rPr>
          <w:lang w:eastAsia="en-GB"/>
        </w:rPr>
      </w:pPr>
      <w:r w:rsidRPr="00616C71">
        <w:rPr>
          <w:lang w:eastAsia="en-GB"/>
        </w:rPr>
        <w:t xml:space="preserve">  |</w:t>
      </w:r>
    </w:p>
    <w:p w14:paraId="424FE487" w14:textId="77777777" w:rsidR="003A6500" w:rsidRDefault="00616C71" w:rsidP="00A57827">
      <w:pPr>
        <w:pStyle w:val="Code"/>
        <w:rPr>
          <w:lang w:eastAsia="en-GB"/>
        </w:rPr>
      </w:pPr>
      <w:r w:rsidRPr="00616C71">
        <w:rPr>
          <w:lang w:eastAsia="en-GB"/>
        </w:rPr>
        <w:t xml:space="preserve">  = note: consult the function's documentation for information on</w:t>
      </w:r>
    </w:p>
    <w:p w14:paraId="7EF37A56" w14:textId="766681C0" w:rsidR="00616C71" w:rsidRPr="00616C71" w:rsidRDefault="00616C71" w:rsidP="003A6500">
      <w:pPr>
        <w:pStyle w:val="Code"/>
        <w:rPr>
          <w:lang w:eastAsia="en-GB"/>
        </w:rPr>
      </w:pPr>
      <w:r w:rsidRPr="00616C71">
        <w:rPr>
          <w:lang w:eastAsia="en-GB"/>
        </w:rPr>
        <w:t>how to avoid undefined behavior</w:t>
      </w:r>
    </w:p>
    <w:p w14:paraId="5DA93AFD" w14:textId="0F4BBE2D" w:rsidR="00616C71" w:rsidRPr="00616C71" w:rsidRDefault="00616C71" w:rsidP="00740286">
      <w:pPr>
        <w:pStyle w:val="Body"/>
        <w:rPr>
          <w:lang w:eastAsia="en-GB"/>
        </w:rPr>
      </w:pPr>
      <w:r w:rsidRPr="00740286">
        <w:t xml:space="preserve">With the </w:t>
      </w:r>
      <w:r w:rsidRPr="00EF7599">
        <w:rPr>
          <w:rStyle w:val="Literal"/>
        </w:rPr>
        <w:t>unsafe</w:t>
      </w:r>
      <w:r w:rsidRPr="00616C71">
        <w:rPr>
          <w:lang w:eastAsia="en-GB"/>
        </w:rPr>
        <w:t xml:space="preserve"> block, we’re asserting to Rust that we’ve read the function’s</w:t>
      </w:r>
      <w:r>
        <w:rPr>
          <w:lang w:eastAsia="en-GB"/>
        </w:rPr>
        <w:t xml:space="preserve"> </w:t>
      </w:r>
      <w:r w:rsidRPr="00616C71">
        <w:rPr>
          <w:lang w:eastAsia="en-GB"/>
        </w:rPr>
        <w:t>documentation, we understand how to use it properly, and we’ve verified that</w:t>
      </w:r>
      <w:r>
        <w:rPr>
          <w:lang w:eastAsia="en-GB"/>
        </w:rPr>
        <w:t xml:space="preserve"> </w:t>
      </w:r>
      <w:r w:rsidRPr="00616C71">
        <w:rPr>
          <w:lang w:eastAsia="en-GB"/>
        </w:rPr>
        <w:t>we’re fulfilling the contract of the function.</w:t>
      </w:r>
    </w:p>
    <w:p w14:paraId="4048DE97" w14:textId="04FD03D1" w:rsidR="00616C71" w:rsidRPr="00616C71" w:rsidRDefault="00616C71" w:rsidP="00740286">
      <w:pPr>
        <w:pStyle w:val="Body"/>
        <w:rPr>
          <w:lang w:eastAsia="en-GB"/>
        </w:rPr>
      </w:pPr>
      <w:r w:rsidRPr="00616C71">
        <w:rPr>
          <w:lang w:eastAsia="en-GB"/>
        </w:rPr>
        <w:t xml:space="preserve">Bodies of unsafe functions are effectively </w:t>
      </w:r>
      <w:r w:rsidRPr="00EF7599">
        <w:rPr>
          <w:rStyle w:val="Literal"/>
        </w:rPr>
        <w:t>unsafe</w:t>
      </w:r>
      <w:r w:rsidRPr="00740286">
        <w:t xml:space="preserve"> blocks, so to perform other unsafe operations within an unsafe function, we don’t need to add another </w:t>
      </w:r>
      <w:r w:rsidRPr="00EF7599">
        <w:rPr>
          <w:rStyle w:val="Literal"/>
        </w:rPr>
        <w:t>unsafe</w:t>
      </w:r>
      <w:r w:rsidRPr="00616C71">
        <w:rPr>
          <w:lang w:eastAsia="en-GB"/>
        </w:rPr>
        <w:t xml:space="preserve"> block.</w:t>
      </w:r>
    </w:p>
    <w:p w14:paraId="46902929" w14:textId="77777777" w:rsidR="00616C71" w:rsidRPr="00EF7599" w:rsidRDefault="00616C71" w:rsidP="00EF7599">
      <w:pPr>
        <w:pStyle w:val="HeadC"/>
      </w:pPr>
      <w:bookmarkStart w:id="12" w:name="creating-a-safe-abstraction-over-unsafe-"/>
      <w:bookmarkStart w:id="13" w:name="_Toc106716445"/>
      <w:bookmarkEnd w:id="12"/>
      <w:r w:rsidRPr="00EF7599">
        <w:t>Creating a Safe Abstraction over Unsafe Code</w:t>
      </w:r>
      <w:bookmarkEnd w:id="13"/>
    </w:p>
    <w:p w14:paraId="2387EFB9" w14:textId="0EB20BE0" w:rsidR="00616C71" w:rsidRPr="00616C71" w:rsidRDefault="00616C71" w:rsidP="00740286">
      <w:pPr>
        <w:pStyle w:val="Body"/>
        <w:rPr>
          <w:lang w:eastAsia="en-GB"/>
        </w:rPr>
      </w:pPr>
      <w:r w:rsidRPr="00740286">
        <w:t xml:space="preserve">Just because a function contains unsafe code doesn’t mean we need to mark the entire function as unsafe. In fact, wrapping unsafe code in a safe function is a common abstraction. As an example, let’s study the </w:t>
      </w:r>
      <w:r w:rsidRPr="00EF7599">
        <w:rPr>
          <w:rStyle w:val="Literal"/>
        </w:rPr>
        <w:t>split_at_mut</w:t>
      </w:r>
      <w:r w:rsidRPr="00740286">
        <w:t xml:space="preserve"> function from the standard library, which requires some unsafe code. We’ll explore how we might implement it. This safe method is defined on mutable slices: it takes one slice and makes it two by splitting the slice at the index given as an argument. Listing 19-4 shows how to use </w:t>
      </w:r>
      <w:r w:rsidRPr="00EF7599">
        <w:rPr>
          <w:rStyle w:val="Literal"/>
        </w:rPr>
        <w:t>split_at_mut</w:t>
      </w:r>
      <w:r w:rsidRPr="00616C71">
        <w:rPr>
          <w:lang w:eastAsia="en-GB"/>
        </w:rPr>
        <w:t>.</w:t>
      </w:r>
    </w:p>
    <w:p w14:paraId="31046047" w14:textId="77777777" w:rsidR="00616C71" w:rsidRPr="00616C71" w:rsidRDefault="00616C71" w:rsidP="00740286">
      <w:pPr>
        <w:pStyle w:val="Code"/>
        <w:rPr>
          <w:lang w:eastAsia="en-GB"/>
        </w:rPr>
      </w:pPr>
      <w:r w:rsidRPr="00616C71">
        <w:rPr>
          <w:lang w:eastAsia="en-GB"/>
        </w:rPr>
        <w:t>let mut v = vec![1, 2, 3, 4, 5, 6];</w:t>
      </w:r>
    </w:p>
    <w:p w14:paraId="0FEE55FE" w14:textId="77777777" w:rsidR="00616C71" w:rsidRPr="00616C71" w:rsidRDefault="00616C71" w:rsidP="00740286">
      <w:pPr>
        <w:pStyle w:val="Code"/>
        <w:rPr>
          <w:lang w:eastAsia="en-GB"/>
        </w:rPr>
      </w:pPr>
    </w:p>
    <w:p w14:paraId="4565AEB7" w14:textId="77777777" w:rsidR="00616C71" w:rsidRPr="00616C71" w:rsidRDefault="00616C71" w:rsidP="00740286">
      <w:pPr>
        <w:pStyle w:val="Code"/>
        <w:rPr>
          <w:lang w:eastAsia="en-GB"/>
        </w:rPr>
      </w:pPr>
      <w:r w:rsidRPr="00616C71">
        <w:rPr>
          <w:lang w:eastAsia="en-GB"/>
        </w:rPr>
        <w:t>let r = &amp;mut v[..];</w:t>
      </w:r>
    </w:p>
    <w:p w14:paraId="68EC7A38" w14:textId="77777777" w:rsidR="00616C71" w:rsidRPr="00616C71" w:rsidRDefault="00616C71" w:rsidP="00740286">
      <w:pPr>
        <w:pStyle w:val="Code"/>
        <w:rPr>
          <w:lang w:eastAsia="en-GB"/>
        </w:rPr>
      </w:pPr>
    </w:p>
    <w:p w14:paraId="5319AB15" w14:textId="77777777" w:rsidR="00616C71" w:rsidRPr="00616C71" w:rsidRDefault="00616C71" w:rsidP="00740286">
      <w:pPr>
        <w:pStyle w:val="Code"/>
        <w:rPr>
          <w:lang w:eastAsia="en-GB"/>
        </w:rPr>
      </w:pPr>
      <w:r w:rsidRPr="00616C71">
        <w:rPr>
          <w:lang w:eastAsia="en-GB"/>
        </w:rPr>
        <w:t>let (a, b) = r.split_at_mut(3);</w:t>
      </w:r>
    </w:p>
    <w:p w14:paraId="1AC51E52" w14:textId="77777777" w:rsidR="00616C71" w:rsidRPr="00616C71" w:rsidRDefault="00616C71" w:rsidP="00740286">
      <w:pPr>
        <w:pStyle w:val="Code"/>
        <w:rPr>
          <w:lang w:eastAsia="en-GB"/>
        </w:rPr>
      </w:pPr>
    </w:p>
    <w:p w14:paraId="1728F387" w14:textId="77777777" w:rsidR="00616C71" w:rsidRPr="00616C71" w:rsidRDefault="00616C71" w:rsidP="00740286">
      <w:pPr>
        <w:pStyle w:val="Code"/>
        <w:rPr>
          <w:lang w:eastAsia="en-GB"/>
        </w:rPr>
      </w:pPr>
      <w:r w:rsidRPr="00616C71">
        <w:rPr>
          <w:lang w:eastAsia="en-GB"/>
        </w:rPr>
        <w:t>assert_eq!(a, &amp;mut [1, 2, 3]);</w:t>
      </w:r>
    </w:p>
    <w:p w14:paraId="19133D50" w14:textId="77777777" w:rsidR="00616C71" w:rsidRPr="00616C71" w:rsidRDefault="00616C71" w:rsidP="00740286">
      <w:pPr>
        <w:pStyle w:val="Code"/>
        <w:rPr>
          <w:lang w:eastAsia="en-GB"/>
        </w:rPr>
      </w:pPr>
      <w:r w:rsidRPr="00616C71">
        <w:rPr>
          <w:lang w:eastAsia="en-GB"/>
        </w:rPr>
        <w:t>assert_eq!(b, &amp;mut [4, 5, 6]);</w:t>
      </w:r>
    </w:p>
    <w:p w14:paraId="1223F38B" w14:textId="793E4008" w:rsidR="00616C71" w:rsidRPr="00616C71" w:rsidRDefault="00616C71" w:rsidP="0075292A">
      <w:pPr>
        <w:pStyle w:val="CodeListingCaption"/>
        <w:rPr>
          <w:lang w:eastAsia="en-GB"/>
        </w:rPr>
      </w:pPr>
      <w:r w:rsidRPr="00740286">
        <w:t xml:space="preserve">Using the safe </w:t>
      </w:r>
      <w:r w:rsidRPr="00EF7599">
        <w:rPr>
          <w:rStyle w:val="Literal"/>
        </w:rPr>
        <w:t>split_at_mut</w:t>
      </w:r>
      <w:r w:rsidRPr="00616C71">
        <w:rPr>
          <w:lang w:eastAsia="en-GB"/>
        </w:rPr>
        <w:t xml:space="preserve"> function</w:t>
      </w:r>
    </w:p>
    <w:p w14:paraId="0842C7EF" w14:textId="441F69CD" w:rsidR="00616C71" w:rsidRPr="00616C71" w:rsidRDefault="00616C71" w:rsidP="00740286">
      <w:pPr>
        <w:pStyle w:val="Body"/>
        <w:rPr>
          <w:lang w:eastAsia="en-GB"/>
        </w:rPr>
      </w:pPr>
      <w:r w:rsidRPr="00616C71">
        <w:rPr>
          <w:lang w:eastAsia="en-GB"/>
        </w:rPr>
        <w:t>We can’t implement this function using only safe Rust. An attempt might look</w:t>
      </w:r>
      <w:r>
        <w:rPr>
          <w:lang w:eastAsia="en-GB"/>
        </w:rPr>
        <w:t xml:space="preserve"> </w:t>
      </w:r>
      <w:r w:rsidRPr="00616C71">
        <w:rPr>
          <w:lang w:eastAsia="en-GB"/>
        </w:rPr>
        <w:t>something like Listing 19-5, which won’t compile. For simplicity, we’ll</w:t>
      </w:r>
      <w:r>
        <w:rPr>
          <w:lang w:eastAsia="en-GB"/>
        </w:rPr>
        <w:t xml:space="preserve"> </w:t>
      </w:r>
      <w:r w:rsidRPr="00616C71">
        <w:rPr>
          <w:lang w:eastAsia="en-GB"/>
        </w:rPr>
        <w:t xml:space="preserve">implement </w:t>
      </w:r>
      <w:r w:rsidRPr="00EF7599">
        <w:rPr>
          <w:rStyle w:val="Literal"/>
        </w:rPr>
        <w:t>split_at_mut</w:t>
      </w:r>
      <w:r w:rsidRPr="00740286">
        <w:t xml:space="preserve"> as a function rather than a method and only for slices of </w:t>
      </w:r>
      <w:r w:rsidRPr="00EF7599">
        <w:rPr>
          <w:rStyle w:val="Literal"/>
        </w:rPr>
        <w:t>i32</w:t>
      </w:r>
      <w:r w:rsidRPr="00740286">
        <w:t xml:space="preserve"> values rather than for a generic type </w:t>
      </w:r>
      <w:r w:rsidRPr="00EF7599">
        <w:rPr>
          <w:rStyle w:val="Literal"/>
        </w:rPr>
        <w:t>T</w:t>
      </w:r>
      <w:r w:rsidRPr="00616C71">
        <w:rPr>
          <w:lang w:eastAsia="en-GB"/>
        </w:rPr>
        <w:t>.</w:t>
      </w:r>
    </w:p>
    <w:p w14:paraId="0E7104CB" w14:textId="77777777" w:rsidR="00B03634" w:rsidRDefault="00616C71" w:rsidP="00740286">
      <w:pPr>
        <w:pStyle w:val="Code"/>
        <w:rPr>
          <w:lang w:eastAsia="en-GB"/>
        </w:rPr>
      </w:pPr>
      <w:r w:rsidRPr="00616C71">
        <w:rPr>
          <w:lang w:eastAsia="en-GB"/>
        </w:rPr>
        <w:t>fn split_at_mut(</w:t>
      </w:r>
    </w:p>
    <w:p w14:paraId="43535B44" w14:textId="558CAA85" w:rsidR="00B03634" w:rsidRDefault="00B03634" w:rsidP="00740286">
      <w:pPr>
        <w:pStyle w:val="Code"/>
        <w:rPr>
          <w:lang w:eastAsia="en-GB"/>
        </w:rPr>
      </w:pPr>
      <w:r>
        <w:rPr>
          <w:lang w:eastAsia="en-GB"/>
        </w:rPr>
        <w:t xml:space="preserve">    </w:t>
      </w:r>
      <w:r w:rsidR="00616C71" w:rsidRPr="00616C71">
        <w:rPr>
          <w:lang w:eastAsia="en-GB"/>
        </w:rPr>
        <w:t>values: &amp;mut [i32],</w:t>
      </w:r>
    </w:p>
    <w:p w14:paraId="6EF1D253" w14:textId="3F5D8DCE" w:rsidR="00B03634" w:rsidRDefault="00B03634" w:rsidP="00740286">
      <w:pPr>
        <w:pStyle w:val="Code"/>
        <w:rPr>
          <w:lang w:eastAsia="en-GB"/>
        </w:rPr>
      </w:pPr>
      <w:r>
        <w:rPr>
          <w:lang w:eastAsia="en-GB"/>
        </w:rPr>
        <w:t xml:space="preserve">    </w:t>
      </w:r>
      <w:r w:rsidR="00616C71" w:rsidRPr="00616C71">
        <w:rPr>
          <w:lang w:eastAsia="en-GB"/>
        </w:rPr>
        <w:t>mid: usize</w:t>
      </w:r>
      <w:r>
        <w:rPr>
          <w:lang w:eastAsia="en-GB"/>
        </w:rPr>
        <w:t>,</w:t>
      </w:r>
    </w:p>
    <w:p w14:paraId="04FCC44A" w14:textId="00B305CA" w:rsidR="00616C71" w:rsidRPr="00616C71" w:rsidRDefault="00616C71" w:rsidP="00740286">
      <w:pPr>
        <w:pStyle w:val="Code"/>
        <w:rPr>
          <w:lang w:eastAsia="en-GB"/>
        </w:rPr>
      </w:pPr>
      <w:r w:rsidRPr="00616C71">
        <w:rPr>
          <w:lang w:eastAsia="en-GB"/>
        </w:rPr>
        <w:t>) -&gt; (&amp;mut [i32], &amp;mut [i32]) {</w:t>
      </w:r>
    </w:p>
    <w:p w14:paraId="700301A7" w14:textId="77777777" w:rsidR="00616C71" w:rsidRPr="00616C71" w:rsidRDefault="00616C71" w:rsidP="00740286">
      <w:pPr>
        <w:pStyle w:val="Code"/>
        <w:rPr>
          <w:lang w:eastAsia="en-GB"/>
        </w:rPr>
      </w:pPr>
      <w:r w:rsidRPr="00616C71">
        <w:rPr>
          <w:lang w:eastAsia="en-GB"/>
        </w:rPr>
        <w:t xml:space="preserve">    let len = values.len();</w:t>
      </w:r>
    </w:p>
    <w:p w14:paraId="3E635B67" w14:textId="77777777" w:rsidR="00616C71" w:rsidRPr="00616C71" w:rsidRDefault="00616C71" w:rsidP="00740286">
      <w:pPr>
        <w:pStyle w:val="Code"/>
        <w:rPr>
          <w:lang w:eastAsia="en-GB"/>
        </w:rPr>
      </w:pPr>
    </w:p>
    <w:p w14:paraId="04B66274" w14:textId="77777777" w:rsidR="00616C71" w:rsidRPr="00616C71" w:rsidRDefault="00616C71" w:rsidP="00740286">
      <w:pPr>
        <w:pStyle w:val="Code"/>
        <w:rPr>
          <w:lang w:eastAsia="en-GB"/>
        </w:rPr>
      </w:pPr>
      <w:r w:rsidRPr="00616C71">
        <w:rPr>
          <w:lang w:eastAsia="en-GB"/>
        </w:rPr>
        <w:t xml:space="preserve">    assert!(mid &lt;= len);</w:t>
      </w:r>
    </w:p>
    <w:p w14:paraId="63EB9C0F" w14:textId="77777777" w:rsidR="00616C71" w:rsidRPr="00616C71" w:rsidRDefault="00616C71" w:rsidP="00740286">
      <w:pPr>
        <w:pStyle w:val="Code"/>
        <w:rPr>
          <w:lang w:eastAsia="en-GB"/>
        </w:rPr>
      </w:pPr>
    </w:p>
    <w:p w14:paraId="60CED3D3" w14:textId="77777777" w:rsidR="00616C71" w:rsidRPr="00616C71" w:rsidRDefault="00616C71" w:rsidP="00740286">
      <w:pPr>
        <w:pStyle w:val="Code"/>
        <w:rPr>
          <w:lang w:eastAsia="en-GB"/>
        </w:rPr>
      </w:pPr>
      <w:r w:rsidRPr="00616C71">
        <w:rPr>
          <w:lang w:eastAsia="en-GB"/>
        </w:rPr>
        <w:t xml:space="preserve">    (&amp;mut values[..mid], &amp;mut values[mid..])</w:t>
      </w:r>
    </w:p>
    <w:p w14:paraId="79A12076" w14:textId="77777777" w:rsidR="00616C71" w:rsidRPr="00616C71" w:rsidRDefault="00616C71" w:rsidP="00740286">
      <w:pPr>
        <w:pStyle w:val="Code"/>
        <w:rPr>
          <w:lang w:eastAsia="en-GB"/>
        </w:rPr>
      </w:pPr>
      <w:r w:rsidRPr="00616C71">
        <w:rPr>
          <w:lang w:eastAsia="en-GB"/>
        </w:rPr>
        <w:t>}</w:t>
      </w:r>
    </w:p>
    <w:p w14:paraId="356754C4" w14:textId="57C474E5" w:rsidR="00616C71" w:rsidRPr="00616C71" w:rsidRDefault="00616C71" w:rsidP="0075292A">
      <w:pPr>
        <w:pStyle w:val="CodeListingCaption"/>
        <w:rPr>
          <w:lang w:eastAsia="en-GB"/>
        </w:rPr>
      </w:pPr>
      <w:r w:rsidRPr="00740286">
        <w:t xml:space="preserve">An attempted implementation of </w:t>
      </w:r>
      <w:r w:rsidRPr="00EF7599">
        <w:rPr>
          <w:rStyle w:val="Literal"/>
        </w:rPr>
        <w:t>split_at_mut</w:t>
      </w:r>
      <w:r w:rsidRPr="00616C71">
        <w:rPr>
          <w:lang w:eastAsia="en-GB"/>
        </w:rPr>
        <w:t xml:space="preserve"> using only safe Rust</w:t>
      </w:r>
    </w:p>
    <w:p w14:paraId="582BAD75" w14:textId="7CB100AA" w:rsidR="00616C71" w:rsidRPr="00616C71" w:rsidRDefault="00616C71" w:rsidP="00740286">
      <w:pPr>
        <w:pStyle w:val="Body"/>
        <w:rPr>
          <w:lang w:eastAsia="en-GB"/>
        </w:rPr>
      </w:pPr>
      <w:r w:rsidRPr="00616C71">
        <w:rPr>
          <w:lang w:eastAsia="en-GB"/>
        </w:rPr>
        <w:t>This function first gets the total length of the slice. Then it asserts that</w:t>
      </w:r>
      <w:r>
        <w:rPr>
          <w:lang w:eastAsia="en-GB"/>
        </w:rPr>
        <w:t xml:space="preserve"> </w:t>
      </w:r>
      <w:r w:rsidRPr="00616C71">
        <w:rPr>
          <w:lang w:eastAsia="en-GB"/>
        </w:rPr>
        <w:t>the index given as a parameter is within the slice by checking whether it’s</w:t>
      </w:r>
      <w:r>
        <w:rPr>
          <w:lang w:eastAsia="en-GB"/>
        </w:rPr>
        <w:t xml:space="preserve"> </w:t>
      </w:r>
      <w:r w:rsidRPr="00616C71">
        <w:rPr>
          <w:lang w:eastAsia="en-GB"/>
        </w:rPr>
        <w:t>less than or equal to the length. The assertion means that if we pass an index</w:t>
      </w:r>
      <w:r>
        <w:rPr>
          <w:lang w:eastAsia="en-GB"/>
        </w:rPr>
        <w:t xml:space="preserve"> </w:t>
      </w:r>
      <w:r w:rsidRPr="00616C71">
        <w:rPr>
          <w:lang w:eastAsia="en-GB"/>
        </w:rPr>
        <w:t>that is greater than the length to split the slice at, the function will panic</w:t>
      </w:r>
      <w:r>
        <w:rPr>
          <w:lang w:eastAsia="en-GB"/>
        </w:rPr>
        <w:t xml:space="preserve"> </w:t>
      </w:r>
      <w:r w:rsidRPr="00616C71">
        <w:rPr>
          <w:lang w:eastAsia="en-GB"/>
        </w:rPr>
        <w:t>before it attempts to use that index.</w:t>
      </w:r>
    </w:p>
    <w:p w14:paraId="1EAA3B92" w14:textId="22C4AA5C" w:rsidR="00616C71" w:rsidRPr="00616C71" w:rsidRDefault="00616C71" w:rsidP="00740286">
      <w:pPr>
        <w:pStyle w:val="Body"/>
        <w:rPr>
          <w:lang w:eastAsia="en-GB"/>
        </w:rPr>
      </w:pPr>
      <w:r w:rsidRPr="00740286">
        <w:t xml:space="preserve">Then we return two mutable slices in a tuple: one from the start of the original slice to the </w:t>
      </w:r>
      <w:r w:rsidRPr="00EF7599">
        <w:rPr>
          <w:rStyle w:val="Literal"/>
        </w:rPr>
        <w:t>mid</w:t>
      </w:r>
      <w:r w:rsidRPr="00740286">
        <w:t xml:space="preserve"> index and another from </w:t>
      </w:r>
      <w:r w:rsidRPr="00EF7599">
        <w:rPr>
          <w:rStyle w:val="Literal"/>
        </w:rPr>
        <w:t>mid</w:t>
      </w:r>
      <w:r w:rsidRPr="00616C71">
        <w:rPr>
          <w:lang w:eastAsia="en-GB"/>
        </w:rPr>
        <w:t xml:space="preserve"> to the end of the</w:t>
      </w:r>
      <w:r>
        <w:rPr>
          <w:lang w:eastAsia="en-GB"/>
        </w:rPr>
        <w:t xml:space="preserve"> </w:t>
      </w:r>
      <w:r w:rsidRPr="00616C71">
        <w:rPr>
          <w:lang w:eastAsia="en-GB"/>
        </w:rPr>
        <w:t>slice.</w:t>
      </w:r>
    </w:p>
    <w:p w14:paraId="03BC1042" w14:textId="77777777" w:rsidR="00616C71" w:rsidRPr="00616C71" w:rsidRDefault="00616C71" w:rsidP="00740286">
      <w:pPr>
        <w:pStyle w:val="Body"/>
        <w:rPr>
          <w:lang w:eastAsia="en-GB"/>
        </w:rPr>
      </w:pPr>
      <w:r w:rsidRPr="00616C71">
        <w:rPr>
          <w:lang w:eastAsia="en-GB"/>
        </w:rPr>
        <w:t>When we try to compile the code in Listing 19-5, we’ll get an error:</w:t>
      </w:r>
    </w:p>
    <w:p w14:paraId="338A27CE" w14:textId="77777777" w:rsidR="00D03CAD" w:rsidRDefault="00D03CAD" w:rsidP="00D03CAD">
      <w:pPr>
        <w:pStyle w:val="CodeWide"/>
        <w:rPr>
          <w:lang w:eastAsia="en-GB"/>
        </w:rPr>
      </w:pPr>
      <w:r>
        <w:rPr>
          <w:lang w:eastAsia="en-GB"/>
        </w:rPr>
        <w:t>error[E0499]: cannot borrow `*values` as mutable more than once at a time</w:t>
      </w:r>
    </w:p>
    <w:p w14:paraId="5625C747" w14:textId="77777777" w:rsidR="00D03CAD" w:rsidRDefault="00D03CAD" w:rsidP="00D03CAD">
      <w:pPr>
        <w:pStyle w:val="CodeWide"/>
        <w:rPr>
          <w:lang w:eastAsia="en-GB"/>
        </w:rPr>
      </w:pPr>
      <w:r>
        <w:rPr>
          <w:lang w:eastAsia="en-GB"/>
        </w:rPr>
        <w:t xml:space="preserve"> --&gt; src/main.rs:9:31</w:t>
      </w:r>
    </w:p>
    <w:p w14:paraId="025AC68A" w14:textId="77777777" w:rsidR="00D03CAD" w:rsidRDefault="00D03CAD" w:rsidP="00D03CAD">
      <w:pPr>
        <w:pStyle w:val="CodeWide"/>
        <w:rPr>
          <w:lang w:eastAsia="en-GB"/>
        </w:rPr>
      </w:pPr>
      <w:r>
        <w:rPr>
          <w:lang w:eastAsia="en-GB"/>
        </w:rPr>
        <w:t xml:space="preserve">  |</w:t>
      </w:r>
    </w:p>
    <w:p w14:paraId="6F7F4424" w14:textId="77777777" w:rsidR="00D03CAD" w:rsidRDefault="00D03CAD" w:rsidP="00D03CAD">
      <w:pPr>
        <w:pStyle w:val="CodeWide"/>
        <w:rPr>
          <w:lang w:eastAsia="en-GB"/>
        </w:rPr>
      </w:pPr>
      <w:r>
        <w:rPr>
          <w:lang w:eastAsia="en-GB"/>
        </w:rPr>
        <w:t>2 |     values: &amp;mut [i32],</w:t>
      </w:r>
    </w:p>
    <w:p w14:paraId="00661923" w14:textId="77777777" w:rsidR="00D03CAD" w:rsidRDefault="00D03CAD" w:rsidP="00D03CAD">
      <w:pPr>
        <w:pStyle w:val="CodeWide"/>
        <w:rPr>
          <w:lang w:eastAsia="en-GB"/>
        </w:rPr>
      </w:pPr>
      <w:r>
        <w:rPr>
          <w:lang w:eastAsia="en-GB"/>
        </w:rPr>
        <w:t xml:space="preserve">  |             - let's call the lifetime of this reference `'1`</w:t>
      </w:r>
    </w:p>
    <w:p w14:paraId="67DF0816" w14:textId="77777777" w:rsidR="00D03CAD" w:rsidRDefault="00D03CAD" w:rsidP="00D03CAD">
      <w:pPr>
        <w:pStyle w:val="CodeWide"/>
        <w:rPr>
          <w:lang w:eastAsia="en-GB"/>
        </w:rPr>
      </w:pPr>
      <w:r>
        <w:rPr>
          <w:lang w:eastAsia="en-GB"/>
        </w:rPr>
        <w:t>...</w:t>
      </w:r>
    </w:p>
    <w:p w14:paraId="724632EB" w14:textId="77777777" w:rsidR="00D03CAD" w:rsidRDefault="00D03CAD" w:rsidP="00D03CAD">
      <w:pPr>
        <w:pStyle w:val="CodeWide"/>
        <w:rPr>
          <w:lang w:eastAsia="en-GB"/>
        </w:rPr>
      </w:pPr>
      <w:r>
        <w:rPr>
          <w:lang w:eastAsia="en-GB"/>
        </w:rPr>
        <w:t>9 |     (&amp;mut values[..mid], &amp;mut values[mid..])</w:t>
      </w:r>
    </w:p>
    <w:p w14:paraId="0A1C646D" w14:textId="77777777" w:rsidR="00D03CAD" w:rsidRDefault="00D03CAD" w:rsidP="00D03CAD">
      <w:pPr>
        <w:pStyle w:val="CodeWide"/>
        <w:rPr>
          <w:lang w:eastAsia="en-GB"/>
        </w:rPr>
      </w:pPr>
      <w:r>
        <w:rPr>
          <w:lang w:eastAsia="en-GB"/>
        </w:rPr>
        <w:t xml:space="preserve">  |     --------------------------^^^^^^--------</w:t>
      </w:r>
    </w:p>
    <w:p w14:paraId="7E45513B" w14:textId="77777777" w:rsidR="00D03CAD" w:rsidRDefault="00D03CAD" w:rsidP="00D03CAD">
      <w:pPr>
        <w:pStyle w:val="CodeWide"/>
        <w:rPr>
          <w:lang w:eastAsia="en-GB"/>
        </w:rPr>
      </w:pPr>
      <w:r>
        <w:rPr>
          <w:lang w:eastAsia="en-GB"/>
        </w:rPr>
        <w:t xml:space="preserve">  |     |     |                   |</w:t>
      </w:r>
    </w:p>
    <w:p w14:paraId="444A4802" w14:textId="77777777" w:rsidR="00D03CAD" w:rsidRDefault="00D03CAD" w:rsidP="00D03CAD">
      <w:pPr>
        <w:pStyle w:val="CodeWide"/>
        <w:rPr>
          <w:lang w:eastAsia="en-GB"/>
        </w:rPr>
      </w:pPr>
      <w:r>
        <w:rPr>
          <w:lang w:eastAsia="en-GB"/>
        </w:rPr>
        <w:t xml:space="preserve">  |     |     |                   second mutable borrow occurs here</w:t>
      </w:r>
    </w:p>
    <w:p w14:paraId="70B94D10" w14:textId="77777777" w:rsidR="00D03CAD" w:rsidRDefault="00D03CAD" w:rsidP="00D03CAD">
      <w:pPr>
        <w:pStyle w:val="CodeWide"/>
        <w:rPr>
          <w:lang w:eastAsia="en-GB"/>
        </w:rPr>
      </w:pPr>
      <w:r>
        <w:rPr>
          <w:lang w:eastAsia="en-GB"/>
        </w:rPr>
        <w:t xml:space="preserve">  |     |     first mutable borrow occurs here</w:t>
      </w:r>
    </w:p>
    <w:p w14:paraId="78ABE17B" w14:textId="09AC74B1" w:rsidR="00616C71" w:rsidRPr="00616C71" w:rsidRDefault="00D03CAD" w:rsidP="00D03CAD">
      <w:pPr>
        <w:pStyle w:val="CodeWide"/>
        <w:rPr>
          <w:lang w:eastAsia="en-GB"/>
        </w:rPr>
      </w:pPr>
      <w:r>
        <w:rPr>
          <w:lang w:eastAsia="en-GB"/>
        </w:rPr>
        <w:t xml:space="preserve">  |     returning this value requires that `*values` is borrowed for `'1`</w:t>
      </w:r>
    </w:p>
    <w:p w14:paraId="74F619E6" w14:textId="459A4DA4" w:rsidR="00616C71" w:rsidRPr="00616C71" w:rsidRDefault="00616C71" w:rsidP="00740286">
      <w:pPr>
        <w:pStyle w:val="Body"/>
        <w:rPr>
          <w:lang w:eastAsia="en-GB"/>
        </w:rPr>
      </w:pPr>
      <w:r w:rsidRPr="00616C71">
        <w:rPr>
          <w:lang w:eastAsia="en-GB"/>
        </w:rPr>
        <w:t>Rust’s borrow checker can’t understand that we’re borrowing different parts of</w:t>
      </w:r>
      <w:r>
        <w:rPr>
          <w:lang w:eastAsia="en-GB"/>
        </w:rPr>
        <w:t xml:space="preserve"> </w:t>
      </w:r>
      <w:r w:rsidRPr="00616C71">
        <w:rPr>
          <w:lang w:eastAsia="en-GB"/>
        </w:rPr>
        <w:t>the slice; it only knows that we’re borrowing from the same slice twice.</w:t>
      </w:r>
      <w:r>
        <w:rPr>
          <w:lang w:eastAsia="en-GB"/>
        </w:rPr>
        <w:t xml:space="preserve"> </w:t>
      </w:r>
      <w:r w:rsidRPr="00616C71">
        <w:rPr>
          <w:lang w:eastAsia="en-GB"/>
        </w:rPr>
        <w:t>Borrowing different parts of a slice is fundamentally okay because the two</w:t>
      </w:r>
      <w:r>
        <w:rPr>
          <w:lang w:eastAsia="en-GB"/>
        </w:rPr>
        <w:t xml:space="preserve"> </w:t>
      </w:r>
      <w:r w:rsidRPr="00616C71">
        <w:rPr>
          <w:lang w:eastAsia="en-GB"/>
        </w:rPr>
        <w:t>slices aren’t overlapping, but Rust isn’t smart enough to know this. When we</w:t>
      </w:r>
      <w:r>
        <w:rPr>
          <w:lang w:eastAsia="en-GB"/>
        </w:rPr>
        <w:t xml:space="preserve"> </w:t>
      </w:r>
      <w:r w:rsidRPr="00616C71">
        <w:rPr>
          <w:lang w:eastAsia="en-GB"/>
        </w:rPr>
        <w:t>know code is okay, but Rust doesn’t, it’s time to reach for unsafe code.</w:t>
      </w:r>
    </w:p>
    <w:p w14:paraId="204C9441" w14:textId="0AB1DF3C" w:rsidR="00616C71" w:rsidRPr="00616C71" w:rsidRDefault="00616C71" w:rsidP="00740286">
      <w:pPr>
        <w:pStyle w:val="Body"/>
        <w:rPr>
          <w:lang w:eastAsia="en-GB"/>
        </w:rPr>
      </w:pPr>
      <w:r w:rsidRPr="00740286">
        <w:t xml:space="preserve">Listing 19-6 shows how to use an </w:t>
      </w:r>
      <w:r w:rsidRPr="00EF7599">
        <w:rPr>
          <w:rStyle w:val="Literal"/>
        </w:rPr>
        <w:t>unsafe</w:t>
      </w:r>
      <w:r w:rsidRPr="00740286">
        <w:t xml:space="preserve"> block, a raw pointer, and some calls to unsafe functions to make the implementation of </w:t>
      </w:r>
      <w:r w:rsidRPr="00EF7599">
        <w:rPr>
          <w:rStyle w:val="Literal"/>
        </w:rPr>
        <w:t>split_at_mut</w:t>
      </w:r>
      <w:r w:rsidRPr="00616C71">
        <w:rPr>
          <w:lang w:eastAsia="en-GB"/>
        </w:rPr>
        <w:t xml:space="preserve"> work.</w:t>
      </w:r>
    </w:p>
    <w:p w14:paraId="34E0334B" w14:textId="77777777" w:rsidR="00616C71" w:rsidRPr="00616C71" w:rsidRDefault="00616C71" w:rsidP="00740286">
      <w:pPr>
        <w:pStyle w:val="Code"/>
        <w:rPr>
          <w:lang w:eastAsia="en-GB"/>
        </w:rPr>
      </w:pPr>
      <w:r w:rsidRPr="00616C71">
        <w:rPr>
          <w:lang w:eastAsia="en-GB"/>
        </w:rPr>
        <w:t>use std::slice;</w:t>
      </w:r>
    </w:p>
    <w:p w14:paraId="181C8822" w14:textId="77777777" w:rsidR="00616C71" w:rsidRPr="00616C71" w:rsidRDefault="00616C71" w:rsidP="00740286">
      <w:pPr>
        <w:pStyle w:val="Code"/>
        <w:rPr>
          <w:lang w:eastAsia="en-GB"/>
        </w:rPr>
      </w:pPr>
    </w:p>
    <w:p w14:paraId="5C5BACC5" w14:textId="77777777" w:rsidR="00CD08CD" w:rsidRPr="00EE6E53" w:rsidRDefault="00616C71" w:rsidP="00740286">
      <w:pPr>
        <w:pStyle w:val="Code"/>
        <w:rPr>
          <w:rStyle w:val="LiteralGray"/>
        </w:rPr>
      </w:pPr>
      <w:r w:rsidRPr="00EE6E53">
        <w:rPr>
          <w:rStyle w:val="LiteralGray"/>
        </w:rPr>
        <w:t>fn split_at_mut(</w:t>
      </w:r>
    </w:p>
    <w:p w14:paraId="4058CD7C" w14:textId="38055CA7" w:rsidR="00CD08CD" w:rsidRPr="00EE6E53" w:rsidRDefault="00CD08CD" w:rsidP="00740286">
      <w:pPr>
        <w:pStyle w:val="Code"/>
        <w:rPr>
          <w:rStyle w:val="LiteralGray"/>
        </w:rPr>
      </w:pPr>
      <w:r w:rsidRPr="00EE6E53">
        <w:rPr>
          <w:rStyle w:val="LiteralGray"/>
        </w:rPr>
        <w:t xml:space="preserve">    </w:t>
      </w:r>
      <w:r w:rsidR="00616C71" w:rsidRPr="00EE6E53">
        <w:rPr>
          <w:rStyle w:val="LiteralGray"/>
        </w:rPr>
        <w:t>values: &amp;mut [i32],</w:t>
      </w:r>
    </w:p>
    <w:p w14:paraId="3088CBAA" w14:textId="77777777" w:rsidR="00CD08CD" w:rsidRPr="00EE6E53" w:rsidRDefault="00CD08CD" w:rsidP="00740286">
      <w:pPr>
        <w:pStyle w:val="Code"/>
        <w:rPr>
          <w:rStyle w:val="LiteralGray"/>
        </w:rPr>
      </w:pPr>
      <w:r w:rsidRPr="00EE6E53">
        <w:rPr>
          <w:rStyle w:val="LiteralGray"/>
        </w:rPr>
        <w:t xml:space="preserve">    </w:t>
      </w:r>
      <w:r w:rsidR="00616C71" w:rsidRPr="00EE6E53">
        <w:rPr>
          <w:rStyle w:val="LiteralGray"/>
        </w:rPr>
        <w:t>mid: usize</w:t>
      </w:r>
      <w:r w:rsidRPr="00EE6E53">
        <w:rPr>
          <w:rStyle w:val="LiteralGray"/>
        </w:rPr>
        <w:t>,</w:t>
      </w:r>
    </w:p>
    <w:p w14:paraId="199F498F" w14:textId="21BED1F1" w:rsidR="00616C71" w:rsidRPr="00EE6E53" w:rsidRDefault="00616C71" w:rsidP="00740286">
      <w:pPr>
        <w:pStyle w:val="Code"/>
        <w:rPr>
          <w:rStyle w:val="LiteralGray"/>
        </w:rPr>
      </w:pPr>
      <w:r w:rsidRPr="00EE6E53">
        <w:rPr>
          <w:rStyle w:val="LiteralGray"/>
        </w:rPr>
        <w:t>) -&gt; (&amp;mut [i32], &amp;mut [i32]) {</w:t>
      </w:r>
    </w:p>
    <w:p w14:paraId="0ED5B830" w14:textId="1EE0A85D" w:rsidR="00616C71" w:rsidRPr="00616C71" w:rsidRDefault="00616C71" w:rsidP="00740286">
      <w:pPr>
        <w:pStyle w:val="Code"/>
        <w:rPr>
          <w:lang w:eastAsia="en-GB"/>
        </w:rPr>
      </w:pPr>
      <w:r w:rsidRPr="00616C71">
        <w:rPr>
          <w:lang w:eastAsia="en-GB"/>
        </w:rPr>
        <w:t xml:space="preserve">  </w:t>
      </w:r>
      <w:r w:rsidR="00EF7599" w:rsidRPr="00EF7599">
        <w:rPr>
          <w:rStyle w:val="CodeAnnotation"/>
        </w:rPr>
        <w:t>1</w:t>
      </w:r>
      <w:r w:rsidRPr="00616C71">
        <w:rPr>
          <w:lang w:eastAsia="en-GB"/>
        </w:rPr>
        <w:t xml:space="preserve"> </w:t>
      </w:r>
      <w:r w:rsidRPr="00EE6E53">
        <w:rPr>
          <w:rStyle w:val="LiteralGray"/>
        </w:rPr>
        <w:t>let len = values.len();</w:t>
      </w:r>
    </w:p>
    <w:p w14:paraId="3807B69F" w14:textId="2872D7BF" w:rsidR="00616C71" w:rsidRPr="00616C71" w:rsidRDefault="00616C71" w:rsidP="00740286">
      <w:pPr>
        <w:pStyle w:val="Code"/>
        <w:rPr>
          <w:lang w:eastAsia="en-GB"/>
        </w:rPr>
      </w:pPr>
      <w:r w:rsidRPr="00616C71">
        <w:rPr>
          <w:lang w:eastAsia="en-GB"/>
        </w:rPr>
        <w:t xml:space="preserve">  </w:t>
      </w:r>
      <w:r w:rsidR="00EF7599" w:rsidRPr="00EF7599">
        <w:rPr>
          <w:rStyle w:val="CodeAnnotation"/>
        </w:rPr>
        <w:t>2</w:t>
      </w:r>
      <w:r w:rsidRPr="00616C71">
        <w:rPr>
          <w:lang w:eastAsia="en-GB"/>
        </w:rPr>
        <w:t xml:space="preserve"> let ptr = values.as_mut_ptr();</w:t>
      </w:r>
    </w:p>
    <w:p w14:paraId="1AF5B98C" w14:textId="77777777" w:rsidR="00616C71" w:rsidRPr="00616C71" w:rsidRDefault="00616C71" w:rsidP="00740286">
      <w:pPr>
        <w:pStyle w:val="Code"/>
        <w:rPr>
          <w:lang w:eastAsia="en-GB"/>
        </w:rPr>
      </w:pPr>
    </w:p>
    <w:p w14:paraId="5FDBE3C8" w14:textId="0382F072" w:rsidR="00616C71" w:rsidRPr="00616C71" w:rsidRDefault="00616C71" w:rsidP="00740286">
      <w:pPr>
        <w:pStyle w:val="Code"/>
        <w:rPr>
          <w:lang w:eastAsia="en-GB"/>
        </w:rPr>
      </w:pPr>
      <w:r w:rsidRPr="00616C71">
        <w:rPr>
          <w:lang w:eastAsia="en-GB"/>
        </w:rPr>
        <w:t xml:space="preserve">  </w:t>
      </w:r>
      <w:r w:rsidR="00EF7599" w:rsidRPr="00EF7599">
        <w:rPr>
          <w:rStyle w:val="CodeAnnotation"/>
        </w:rPr>
        <w:t>3</w:t>
      </w:r>
      <w:r w:rsidRPr="00616C71">
        <w:rPr>
          <w:lang w:eastAsia="en-GB"/>
        </w:rPr>
        <w:t xml:space="preserve"> </w:t>
      </w:r>
      <w:r w:rsidRPr="00EE6E53">
        <w:rPr>
          <w:rStyle w:val="LiteralGray"/>
        </w:rPr>
        <w:t>assert!(mid &lt;= len);</w:t>
      </w:r>
    </w:p>
    <w:p w14:paraId="11BE6B24" w14:textId="77777777" w:rsidR="00616C71" w:rsidRPr="00616C71" w:rsidRDefault="00616C71" w:rsidP="00740286">
      <w:pPr>
        <w:pStyle w:val="Code"/>
        <w:rPr>
          <w:lang w:eastAsia="en-GB"/>
        </w:rPr>
      </w:pPr>
    </w:p>
    <w:p w14:paraId="512104BE" w14:textId="51591689" w:rsidR="00616C71" w:rsidRPr="00616C71" w:rsidRDefault="00616C71" w:rsidP="00740286">
      <w:pPr>
        <w:pStyle w:val="Code"/>
        <w:rPr>
          <w:lang w:eastAsia="en-GB"/>
        </w:rPr>
      </w:pPr>
      <w:r w:rsidRPr="00616C71">
        <w:rPr>
          <w:lang w:eastAsia="en-GB"/>
        </w:rPr>
        <w:t xml:space="preserve">  </w:t>
      </w:r>
      <w:r w:rsidR="00EF7599" w:rsidRPr="00EF7599">
        <w:rPr>
          <w:rStyle w:val="CodeAnnotation"/>
        </w:rPr>
        <w:t>4</w:t>
      </w:r>
      <w:r w:rsidRPr="00616C71">
        <w:rPr>
          <w:lang w:eastAsia="en-GB"/>
        </w:rPr>
        <w:t xml:space="preserve"> unsafe {</w:t>
      </w:r>
    </w:p>
    <w:p w14:paraId="7ABFBD7E" w14:textId="77777777" w:rsidR="00616C71" w:rsidRPr="00616C71" w:rsidRDefault="00616C71" w:rsidP="00740286">
      <w:pPr>
        <w:pStyle w:val="Code"/>
        <w:rPr>
          <w:lang w:eastAsia="en-GB"/>
        </w:rPr>
      </w:pPr>
      <w:r w:rsidRPr="00616C71">
        <w:rPr>
          <w:lang w:eastAsia="en-GB"/>
        </w:rPr>
        <w:t xml:space="preserve">        (</w:t>
      </w:r>
    </w:p>
    <w:p w14:paraId="28D58E20" w14:textId="02B22BDE" w:rsidR="00616C71" w:rsidRPr="00616C71" w:rsidRDefault="00616C71" w:rsidP="00740286">
      <w:pPr>
        <w:pStyle w:val="Code"/>
        <w:rPr>
          <w:lang w:eastAsia="en-GB"/>
        </w:rPr>
      </w:pPr>
      <w:r w:rsidRPr="00616C71">
        <w:rPr>
          <w:lang w:eastAsia="en-GB"/>
        </w:rPr>
        <w:t xml:space="preserve">          </w:t>
      </w:r>
      <w:r w:rsidR="00EF7599" w:rsidRPr="00EF7599">
        <w:rPr>
          <w:rStyle w:val="CodeAnnotation"/>
        </w:rPr>
        <w:t>5</w:t>
      </w:r>
      <w:r w:rsidRPr="00616C71">
        <w:rPr>
          <w:lang w:eastAsia="en-GB"/>
        </w:rPr>
        <w:t xml:space="preserve"> slice::from_raw_parts_mut(ptr, mid),</w:t>
      </w:r>
    </w:p>
    <w:p w14:paraId="23BA2523" w14:textId="56599B0C" w:rsidR="00616C71" w:rsidRPr="00616C71" w:rsidRDefault="00616C71" w:rsidP="00740286">
      <w:pPr>
        <w:pStyle w:val="Code"/>
        <w:rPr>
          <w:lang w:eastAsia="en-GB"/>
        </w:rPr>
      </w:pPr>
      <w:r w:rsidRPr="00616C71">
        <w:rPr>
          <w:lang w:eastAsia="en-GB"/>
        </w:rPr>
        <w:lastRenderedPageBreak/>
        <w:t xml:space="preserve">          </w:t>
      </w:r>
      <w:r w:rsidR="00EF7599" w:rsidRPr="00EF7599">
        <w:rPr>
          <w:rStyle w:val="CodeAnnotation"/>
        </w:rPr>
        <w:t>6</w:t>
      </w:r>
      <w:r w:rsidRPr="00616C71">
        <w:rPr>
          <w:lang w:eastAsia="en-GB"/>
        </w:rPr>
        <w:t xml:space="preserve"> slice::from_raw_parts_mut(ptr.add(mid), len - mid),</w:t>
      </w:r>
    </w:p>
    <w:p w14:paraId="372F7C71" w14:textId="77777777" w:rsidR="00616C71" w:rsidRPr="00616C71" w:rsidRDefault="00616C71" w:rsidP="00740286">
      <w:pPr>
        <w:pStyle w:val="Code"/>
        <w:rPr>
          <w:lang w:eastAsia="en-GB"/>
        </w:rPr>
      </w:pPr>
      <w:r w:rsidRPr="00616C71">
        <w:rPr>
          <w:lang w:eastAsia="en-GB"/>
        </w:rPr>
        <w:t xml:space="preserve">        )</w:t>
      </w:r>
    </w:p>
    <w:p w14:paraId="33C5D4E4" w14:textId="77777777" w:rsidR="00616C71" w:rsidRPr="00616C71" w:rsidRDefault="00616C71" w:rsidP="00740286">
      <w:pPr>
        <w:pStyle w:val="Code"/>
        <w:rPr>
          <w:lang w:eastAsia="en-GB"/>
        </w:rPr>
      </w:pPr>
      <w:r w:rsidRPr="00616C71">
        <w:rPr>
          <w:lang w:eastAsia="en-GB"/>
        </w:rPr>
        <w:t xml:space="preserve">    }</w:t>
      </w:r>
    </w:p>
    <w:p w14:paraId="47850080" w14:textId="77777777" w:rsidR="00616C71" w:rsidRPr="00616C71" w:rsidRDefault="00616C71" w:rsidP="00740286">
      <w:pPr>
        <w:pStyle w:val="Code"/>
        <w:rPr>
          <w:lang w:eastAsia="en-GB"/>
        </w:rPr>
      </w:pPr>
      <w:r w:rsidRPr="00616C71">
        <w:rPr>
          <w:lang w:eastAsia="en-GB"/>
        </w:rPr>
        <w:t>}</w:t>
      </w:r>
    </w:p>
    <w:p w14:paraId="547107E3" w14:textId="3B60285B" w:rsidR="00616C71" w:rsidRPr="00616C71" w:rsidRDefault="00616C71" w:rsidP="0075292A">
      <w:pPr>
        <w:pStyle w:val="CodeListingCaption"/>
        <w:rPr>
          <w:lang w:eastAsia="en-GB"/>
        </w:rPr>
      </w:pPr>
      <w:r w:rsidRPr="00740286">
        <w:t xml:space="preserve">Using unsafe code in the implementation of the </w:t>
      </w:r>
      <w:r w:rsidRPr="00EF7599">
        <w:rPr>
          <w:rStyle w:val="Literal"/>
        </w:rPr>
        <w:t>split_at_mut</w:t>
      </w:r>
      <w:r>
        <w:rPr>
          <w:lang w:eastAsia="en-GB"/>
        </w:rPr>
        <w:t xml:space="preserve"> </w:t>
      </w:r>
      <w:r w:rsidRPr="00616C71">
        <w:rPr>
          <w:lang w:eastAsia="en-GB"/>
        </w:rPr>
        <w:t>function</w:t>
      </w:r>
    </w:p>
    <w:p w14:paraId="0F48840E" w14:textId="0D17D573" w:rsidR="00616C71" w:rsidRPr="00616C71" w:rsidRDefault="00616C71" w:rsidP="00740286">
      <w:pPr>
        <w:pStyle w:val="Body"/>
        <w:rPr>
          <w:lang w:eastAsia="en-GB"/>
        </w:rPr>
      </w:pPr>
      <w:r w:rsidRPr="00616C71">
        <w:rPr>
          <w:lang w:eastAsia="en-GB"/>
        </w:rPr>
        <w:t xml:space="preserve">Recall from </w:t>
      </w:r>
      <w:r w:rsidRPr="005E677D">
        <w:rPr>
          <w:rStyle w:val="Xref"/>
        </w:rPr>
        <w:t>“The Slice Type”</w:t>
      </w:r>
      <w:r w:rsidRPr="00616C71">
        <w:rPr>
          <w:lang w:eastAsia="en-GB"/>
        </w:rPr>
        <w:t xml:space="preserve"> </w:t>
      </w:r>
      <w:r w:rsidR="001D4EA9">
        <w:rPr>
          <w:lang w:eastAsia="en-GB"/>
        </w:rPr>
        <w:t>on</w:t>
      </w:r>
      <w:r w:rsidRPr="00616C71">
        <w:rPr>
          <w:lang w:eastAsia="en-GB"/>
        </w:rPr>
        <w:t xml:space="preserve"> </w:t>
      </w:r>
      <w:r w:rsidR="001D4EA9">
        <w:rPr>
          <w:rStyle w:val="Xref"/>
        </w:rPr>
        <w:t>page XX</w:t>
      </w:r>
      <w:r w:rsidRPr="00616C71">
        <w:rPr>
          <w:lang w:eastAsia="en-GB"/>
        </w:rPr>
        <w:t xml:space="preserve"> that a slice is a pointer to</w:t>
      </w:r>
      <w:r>
        <w:rPr>
          <w:lang w:eastAsia="en-GB"/>
        </w:rPr>
        <w:t xml:space="preserve"> </w:t>
      </w:r>
      <w:r w:rsidRPr="00616C71">
        <w:rPr>
          <w:lang w:eastAsia="en-GB"/>
        </w:rPr>
        <w:t xml:space="preserve">some data and the length of the slice. We use the </w:t>
      </w:r>
      <w:r w:rsidRPr="00EF7599">
        <w:rPr>
          <w:rStyle w:val="Literal"/>
        </w:rPr>
        <w:t>len</w:t>
      </w:r>
      <w:r w:rsidRPr="00740286">
        <w:t xml:space="preserve"> method to get the length of a slice </w:t>
      </w:r>
      <w:r w:rsidR="00EF7599" w:rsidRPr="00EF7599">
        <w:rPr>
          <w:rStyle w:val="CodeAnnotation"/>
        </w:rPr>
        <w:t>1</w:t>
      </w:r>
      <w:r w:rsidRPr="00740286">
        <w:t xml:space="preserve"> and the </w:t>
      </w:r>
      <w:r w:rsidRPr="00EF7599">
        <w:rPr>
          <w:rStyle w:val="Literal"/>
        </w:rPr>
        <w:t>as_mut_ptr</w:t>
      </w:r>
      <w:r w:rsidRPr="00740286">
        <w:t xml:space="preserve"> method to access the raw pointer of a slice </w:t>
      </w:r>
      <w:r w:rsidR="00EF7599" w:rsidRPr="00EF7599">
        <w:rPr>
          <w:rStyle w:val="CodeAnnotation"/>
        </w:rPr>
        <w:t>2</w:t>
      </w:r>
      <w:r w:rsidRPr="00740286">
        <w:t xml:space="preserve">. In this case, because we have a mutable slice to </w:t>
      </w:r>
      <w:r w:rsidRPr="00EF7599">
        <w:rPr>
          <w:rStyle w:val="Literal"/>
        </w:rPr>
        <w:t>i32</w:t>
      </w:r>
      <w:r w:rsidRPr="00740286">
        <w:t xml:space="preserve"> values, </w:t>
      </w:r>
      <w:r w:rsidRPr="00EF7599">
        <w:rPr>
          <w:rStyle w:val="Literal"/>
        </w:rPr>
        <w:t>as_mut_ptr</w:t>
      </w:r>
      <w:r w:rsidRPr="00740286">
        <w:t xml:space="preserve"> returns a raw pointer with the type </w:t>
      </w:r>
      <w:r w:rsidRPr="00EF7599">
        <w:rPr>
          <w:rStyle w:val="Literal"/>
        </w:rPr>
        <w:t>*mut i32</w:t>
      </w:r>
      <w:r w:rsidRPr="00740286">
        <w:t xml:space="preserve">, which we’ve stored in the variable </w:t>
      </w:r>
      <w:r w:rsidRPr="00EF7599">
        <w:rPr>
          <w:rStyle w:val="Literal"/>
        </w:rPr>
        <w:t>ptr</w:t>
      </w:r>
      <w:r w:rsidRPr="00616C71">
        <w:rPr>
          <w:lang w:eastAsia="en-GB"/>
        </w:rPr>
        <w:t>.</w:t>
      </w:r>
    </w:p>
    <w:p w14:paraId="6BFED8D6" w14:textId="10DA78CB" w:rsidR="00616C71" w:rsidRPr="00616C71" w:rsidRDefault="00616C71" w:rsidP="00740286">
      <w:pPr>
        <w:pStyle w:val="Body"/>
        <w:rPr>
          <w:lang w:eastAsia="en-GB"/>
        </w:rPr>
      </w:pPr>
      <w:r w:rsidRPr="00616C71">
        <w:rPr>
          <w:lang w:eastAsia="en-GB"/>
        </w:rPr>
        <w:t xml:space="preserve">We keep the assertion that the </w:t>
      </w:r>
      <w:r w:rsidRPr="00EF7599">
        <w:rPr>
          <w:rStyle w:val="Literal"/>
        </w:rPr>
        <w:t>mid</w:t>
      </w:r>
      <w:r w:rsidRPr="00740286">
        <w:t xml:space="preserve"> index is within the slice </w:t>
      </w:r>
      <w:r w:rsidR="00EF7599" w:rsidRPr="00EF7599">
        <w:rPr>
          <w:rStyle w:val="CodeAnnotation"/>
        </w:rPr>
        <w:t>3</w:t>
      </w:r>
      <w:r w:rsidRPr="00740286">
        <w:t xml:space="preserve">. Then we get to the unsafe code </w:t>
      </w:r>
      <w:r w:rsidR="00EF7599" w:rsidRPr="00EF7599">
        <w:rPr>
          <w:rStyle w:val="CodeAnnotation"/>
        </w:rPr>
        <w:t>4</w:t>
      </w:r>
      <w:r w:rsidRPr="00740286">
        <w:t xml:space="preserve">: the </w:t>
      </w:r>
      <w:r w:rsidRPr="00EF7599">
        <w:rPr>
          <w:rStyle w:val="Literal"/>
        </w:rPr>
        <w:t>slice::from_raw_parts_mut</w:t>
      </w:r>
      <w:r w:rsidRPr="00740286">
        <w:t xml:space="preserve"> function takes a raw pointer and a length, and it creates a slice. We use it to create a slice that starts from </w:t>
      </w:r>
      <w:r w:rsidRPr="00EF7599">
        <w:rPr>
          <w:rStyle w:val="Literal"/>
        </w:rPr>
        <w:t>ptr</w:t>
      </w:r>
      <w:r w:rsidRPr="00740286">
        <w:t xml:space="preserve"> and is </w:t>
      </w:r>
      <w:r w:rsidRPr="00EF7599">
        <w:rPr>
          <w:rStyle w:val="Literal"/>
        </w:rPr>
        <w:t>mid</w:t>
      </w:r>
      <w:r w:rsidRPr="00740286">
        <w:t xml:space="preserve"> items long </w:t>
      </w:r>
      <w:r w:rsidR="00EF7599" w:rsidRPr="00EF7599">
        <w:rPr>
          <w:rStyle w:val="CodeAnnotation"/>
        </w:rPr>
        <w:t>5</w:t>
      </w:r>
      <w:r w:rsidRPr="00740286">
        <w:t xml:space="preserve">. Then we call the </w:t>
      </w:r>
      <w:r w:rsidRPr="00EF7599">
        <w:rPr>
          <w:rStyle w:val="Literal"/>
        </w:rPr>
        <w:t>add</w:t>
      </w:r>
      <w:r w:rsidRPr="00740286">
        <w:t xml:space="preserve"> method on </w:t>
      </w:r>
      <w:r w:rsidRPr="00EF7599">
        <w:rPr>
          <w:rStyle w:val="Literal"/>
        </w:rPr>
        <w:t>ptr</w:t>
      </w:r>
      <w:r w:rsidRPr="00740286">
        <w:t xml:space="preserve"> with </w:t>
      </w:r>
      <w:r w:rsidRPr="00EF7599">
        <w:rPr>
          <w:rStyle w:val="Literal"/>
        </w:rPr>
        <w:t>mid</w:t>
      </w:r>
      <w:r w:rsidRPr="00740286">
        <w:t xml:space="preserve"> as an argument to get a raw pointer that starts at </w:t>
      </w:r>
      <w:r w:rsidRPr="00EF7599">
        <w:rPr>
          <w:rStyle w:val="Literal"/>
        </w:rPr>
        <w:t>mid</w:t>
      </w:r>
      <w:r w:rsidRPr="00740286">
        <w:t xml:space="preserve">, and we create a slice using that pointer and the remaining number of items after </w:t>
      </w:r>
      <w:r w:rsidRPr="00EF7599">
        <w:rPr>
          <w:rStyle w:val="Literal"/>
        </w:rPr>
        <w:t>mid</w:t>
      </w:r>
      <w:r w:rsidRPr="00616C71">
        <w:rPr>
          <w:lang w:eastAsia="en-GB"/>
        </w:rPr>
        <w:t xml:space="preserve"> as the length </w:t>
      </w:r>
      <w:r w:rsidR="00EF7599" w:rsidRPr="00EF7599">
        <w:rPr>
          <w:rStyle w:val="CodeAnnotation"/>
        </w:rPr>
        <w:t>6</w:t>
      </w:r>
      <w:r w:rsidRPr="00616C71">
        <w:rPr>
          <w:lang w:eastAsia="en-GB"/>
        </w:rPr>
        <w:t>.</w:t>
      </w:r>
    </w:p>
    <w:p w14:paraId="2AD17C16" w14:textId="666450A0" w:rsidR="00616C71" w:rsidRPr="00616C71" w:rsidRDefault="00616C71" w:rsidP="00740286">
      <w:pPr>
        <w:pStyle w:val="Body"/>
        <w:rPr>
          <w:lang w:eastAsia="en-GB"/>
        </w:rPr>
      </w:pPr>
      <w:r w:rsidRPr="00616C71">
        <w:rPr>
          <w:lang w:eastAsia="en-GB"/>
        </w:rPr>
        <w:t xml:space="preserve">The function </w:t>
      </w:r>
      <w:r w:rsidRPr="00EF7599">
        <w:rPr>
          <w:rStyle w:val="Literal"/>
        </w:rPr>
        <w:t>slice::from_raw_parts_mut</w:t>
      </w:r>
      <w:r w:rsidRPr="00740286">
        <w:t xml:space="preserve"> is unsafe because it takes a raw pointer and must trust that this pointer is valid. The </w:t>
      </w:r>
      <w:r w:rsidRPr="00EF7599">
        <w:rPr>
          <w:rStyle w:val="Literal"/>
        </w:rPr>
        <w:t>add</w:t>
      </w:r>
      <w:r w:rsidRPr="00740286">
        <w:t xml:space="preserve"> method on raw pointers is also unsafe because it must trust that the offset location is also a valid pointer. Therefore, we had to put an </w:t>
      </w:r>
      <w:r w:rsidRPr="00EF7599">
        <w:rPr>
          <w:rStyle w:val="Literal"/>
        </w:rPr>
        <w:t>unsafe</w:t>
      </w:r>
      <w:r w:rsidRPr="00740286">
        <w:t xml:space="preserve"> block around our calls to </w:t>
      </w:r>
      <w:r w:rsidRPr="00EF7599">
        <w:rPr>
          <w:rStyle w:val="Literal"/>
        </w:rPr>
        <w:t>slice::from_raw_parts_mut</w:t>
      </w:r>
      <w:r w:rsidRPr="00740286">
        <w:t xml:space="preserve"> and </w:t>
      </w:r>
      <w:r w:rsidRPr="00EF7599">
        <w:rPr>
          <w:rStyle w:val="Literal"/>
        </w:rPr>
        <w:t>add</w:t>
      </w:r>
      <w:r w:rsidRPr="00740286">
        <w:t xml:space="preserve"> so we could call them. By looking at the code and by adding the assertion that </w:t>
      </w:r>
      <w:r w:rsidRPr="00EF7599">
        <w:rPr>
          <w:rStyle w:val="Literal"/>
        </w:rPr>
        <w:t>mid</w:t>
      </w:r>
      <w:r w:rsidRPr="00740286">
        <w:t xml:space="preserve"> must be less than or equal to </w:t>
      </w:r>
      <w:r w:rsidRPr="00EF7599">
        <w:rPr>
          <w:rStyle w:val="Literal"/>
        </w:rPr>
        <w:t>len</w:t>
      </w:r>
      <w:r w:rsidRPr="00740286">
        <w:t xml:space="preserve">, we can tell that all the raw pointers used within the </w:t>
      </w:r>
      <w:r w:rsidRPr="00EF7599">
        <w:rPr>
          <w:rStyle w:val="Literal"/>
        </w:rPr>
        <w:t>unsafe</w:t>
      </w:r>
      <w:r w:rsidRPr="00740286">
        <w:t xml:space="preserve"> block will be valid pointers to data within the slice. This is an acceptable and appropriate use of </w:t>
      </w:r>
      <w:r w:rsidRPr="00EF7599">
        <w:rPr>
          <w:rStyle w:val="Literal"/>
        </w:rPr>
        <w:t>unsafe</w:t>
      </w:r>
      <w:r w:rsidRPr="00616C71">
        <w:rPr>
          <w:lang w:eastAsia="en-GB"/>
        </w:rPr>
        <w:t>.</w:t>
      </w:r>
    </w:p>
    <w:p w14:paraId="419212A9" w14:textId="3175FEA4" w:rsidR="00616C71" w:rsidRPr="00616C71" w:rsidRDefault="00616C71" w:rsidP="00740286">
      <w:pPr>
        <w:pStyle w:val="Body"/>
        <w:rPr>
          <w:lang w:eastAsia="en-GB"/>
        </w:rPr>
      </w:pPr>
      <w:r w:rsidRPr="00616C71">
        <w:rPr>
          <w:lang w:eastAsia="en-GB"/>
        </w:rPr>
        <w:t xml:space="preserve">Note that we don’t need to mark the </w:t>
      </w:r>
      <w:r w:rsidR="001D4EA9" w:rsidRPr="00616C71">
        <w:rPr>
          <w:lang w:eastAsia="en-GB"/>
        </w:rPr>
        <w:t>result</w:t>
      </w:r>
      <w:r w:rsidR="001D4EA9">
        <w:rPr>
          <w:lang w:eastAsia="en-GB"/>
        </w:rPr>
        <w:t>ant</w:t>
      </w:r>
      <w:r w:rsidR="001D4EA9" w:rsidRPr="00616C71">
        <w:rPr>
          <w:lang w:eastAsia="en-GB"/>
        </w:rPr>
        <w:t xml:space="preserve"> </w:t>
      </w:r>
      <w:r w:rsidRPr="00EF7599">
        <w:rPr>
          <w:rStyle w:val="Literal"/>
        </w:rPr>
        <w:t>split_at_mut</w:t>
      </w:r>
      <w:r w:rsidRPr="00740286">
        <w:t xml:space="preserve"> function as </w:t>
      </w:r>
      <w:r w:rsidRPr="00EF7599">
        <w:rPr>
          <w:rStyle w:val="Literal"/>
        </w:rPr>
        <w:t>unsafe</w:t>
      </w:r>
      <w:r w:rsidRPr="00740286">
        <w:t xml:space="preserve">, and we can call this function from safe Rust. We’ve created a safe abstraction to the unsafe code with an implementation of the function that uses </w:t>
      </w:r>
      <w:r w:rsidRPr="00EF7599">
        <w:rPr>
          <w:rStyle w:val="Literal"/>
        </w:rPr>
        <w:t>unsafe</w:t>
      </w:r>
      <w:r w:rsidRPr="00616C71">
        <w:rPr>
          <w:lang w:eastAsia="en-GB"/>
        </w:rPr>
        <w:t xml:space="preserve"> code in a safe way, because it creates only valid pointers from the</w:t>
      </w:r>
      <w:r>
        <w:rPr>
          <w:lang w:eastAsia="en-GB"/>
        </w:rPr>
        <w:t xml:space="preserve"> </w:t>
      </w:r>
      <w:r w:rsidRPr="00616C71">
        <w:rPr>
          <w:lang w:eastAsia="en-GB"/>
        </w:rPr>
        <w:t>data this function has access to.</w:t>
      </w:r>
    </w:p>
    <w:p w14:paraId="1BE2BFDA" w14:textId="02D93B61" w:rsidR="00616C71" w:rsidRPr="00616C71" w:rsidRDefault="00616C71" w:rsidP="00740286">
      <w:pPr>
        <w:pStyle w:val="Body"/>
        <w:rPr>
          <w:lang w:eastAsia="en-GB"/>
        </w:rPr>
      </w:pPr>
      <w:r w:rsidRPr="00616C71">
        <w:rPr>
          <w:lang w:eastAsia="en-GB"/>
        </w:rPr>
        <w:t xml:space="preserve">In contrast, the use of </w:t>
      </w:r>
      <w:r w:rsidRPr="00EF7599">
        <w:rPr>
          <w:rStyle w:val="Literal"/>
        </w:rPr>
        <w:t>slice::from_raw_parts_mut</w:t>
      </w:r>
      <w:r w:rsidRPr="00616C71">
        <w:rPr>
          <w:lang w:eastAsia="en-GB"/>
        </w:rPr>
        <w:t xml:space="preserve"> in Listing 19-7 would</w:t>
      </w:r>
      <w:r>
        <w:rPr>
          <w:lang w:eastAsia="en-GB"/>
        </w:rPr>
        <w:t xml:space="preserve"> </w:t>
      </w:r>
      <w:r w:rsidRPr="00616C71">
        <w:rPr>
          <w:lang w:eastAsia="en-GB"/>
        </w:rPr>
        <w:t>likely crash when the slice is used. This code takes an arbitrary memory</w:t>
      </w:r>
      <w:r>
        <w:rPr>
          <w:lang w:eastAsia="en-GB"/>
        </w:rPr>
        <w:t xml:space="preserve"> </w:t>
      </w:r>
      <w:r w:rsidRPr="00616C71">
        <w:rPr>
          <w:lang w:eastAsia="en-GB"/>
        </w:rPr>
        <w:t>location and creates a slice 10,000 items long.</w:t>
      </w:r>
    </w:p>
    <w:p w14:paraId="64E6DB98" w14:textId="77777777" w:rsidR="00616C71" w:rsidRPr="00616C71" w:rsidRDefault="00616C71" w:rsidP="00740286">
      <w:pPr>
        <w:pStyle w:val="Code"/>
        <w:rPr>
          <w:lang w:eastAsia="en-GB"/>
        </w:rPr>
      </w:pPr>
      <w:r w:rsidRPr="00616C71">
        <w:rPr>
          <w:lang w:eastAsia="en-GB"/>
        </w:rPr>
        <w:t>use std::slice;</w:t>
      </w:r>
    </w:p>
    <w:p w14:paraId="0783486A" w14:textId="77777777" w:rsidR="00616C71" w:rsidRPr="00616C71" w:rsidRDefault="00616C71" w:rsidP="00740286">
      <w:pPr>
        <w:pStyle w:val="Code"/>
        <w:rPr>
          <w:lang w:eastAsia="en-GB"/>
        </w:rPr>
      </w:pPr>
    </w:p>
    <w:p w14:paraId="527DB717" w14:textId="77777777" w:rsidR="00616C71" w:rsidRPr="00616C71" w:rsidRDefault="00616C71" w:rsidP="00740286">
      <w:pPr>
        <w:pStyle w:val="Code"/>
        <w:rPr>
          <w:lang w:eastAsia="en-GB"/>
        </w:rPr>
      </w:pPr>
      <w:r w:rsidRPr="00616C71">
        <w:rPr>
          <w:lang w:eastAsia="en-GB"/>
        </w:rPr>
        <w:t>let address = 0x01234usize;</w:t>
      </w:r>
    </w:p>
    <w:p w14:paraId="3BE5CA1E" w14:textId="77777777" w:rsidR="00616C71" w:rsidRPr="00616C71" w:rsidRDefault="00616C71" w:rsidP="00740286">
      <w:pPr>
        <w:pStyle w:val="Code"/>
        <w:rPr>
          <w:lang w:eastAsia="en-GB"/>
        </w:rPr>
      </w:pPr>
      <w:r w:rsidRPr="00616C71">
        <w:rPr>
          <w:lang w:eastAsia="en-GB"/>
        </w:rPr>
        <w:t>let r = address as *mut i32;</w:t>
      </w:r>
    </w:p>
    <w:p w14:paraId="7987B5CA" w14:textId="77777777" w:rsidR="00616C71" w:rsidRPr="00616C71" w:rsidRDefault="00616C71" w:rsidP="00740286">
      <w:pPr>
        <w:pStyle w:val="Code"/>
        <w:rPr>
          <w:lang w:eastAsia="en-GB"/>
        </w:rPr>
      </w:pPr>
    </w:p>
    <w:p w14:paraId="58C31818" w14:textId="77777777" w:rsidR="00CD08CD" w:rsidRDefault="00616C71" w:rsidP="00740286">
      <w:pPr>
        <w:pStyle w:val="Code"/>
        <w:rPr>
          <w:lang w:eastAsia="en-GB"/>
        </w:rPr>
      </w:pPr>
      <w:r w:rsidRPr="00616C71">
        <w:rPr>
          <w:lang w:eastAsia="en-GB"/>
        </w:rPr>
        <w:t xml:space="preserve">let values: &amp;[i32] = unsafe { </w:t>
      </w:r>
    </w:p>
    <w:p w14:paraId="79FFACB9" w14:textId="77777777" w:rsidR="00CD08CD" w:rsidRDefault="00CD08CD" w:rsidP="00740286">
      <w:pPr>
        <w:pStyle w:val="Code"/>
        <w:rPr>
          <w:lang w:eastAsia="en-GB"/>
        </w:rPr>
      </w:pPr>
      <w:r>
        <w:rPr>
          <w:lang w:eastAsia="en-GB"/>
        </w:rPr>
        <w:t xml:space="preserve">    </w:t>
      </w:r>
      <w:r w:rsidR="00616C71" w:rsidRPr="00616C71">
        <w:rPr>
          <w:lang w:eastAsia="en-GB"/>
        </w:rPr>
        <w:t xml:space="preserve">slice::from_raw_parts_mut(r, 10000) </w:t>
      </w:r>
    </w:p>
    <w:p w14:paraId="6655FEDE" w14:textId="3748AC1D" w:rsidR="00616C71" w:rsidRPr="00616C71" w:rsidRDefault="00616C71" w:rsidP="00740286">
      <w:pPr>
        <w:pStyle w:val="Code"/>
        <w:rPr>
          <w:lang w:eastAsia="en-GB"/>
        </w:rPr>
      </w:pPr>
      <w:r w:rsidRPr="00616C71">
        <w:rPr>
          <w:lang w:eastAsia="en-GB"/>
        </w:rPr>
        <w:t>};</w:t>
      </w:r>
    </w:p>
    <w:p w14:paraId="0C1F677D" w14:textId="30E554B5" w:rsidR="00616C71" w:rsidRPr="00616C71" w:rsidRDefault="00616C71" w:rsidP="0075292A">
      <w:pPr>
        <w:pStyle w:val="CodeListingCaption"/>
        <w:rPr>
          <w:lang w:eastAsia="en-GB"/>
        </w:rPr>
      </w:pPr>
      <w:r w:rsidRPr="00616C71">
        <w:rPr>
          <w:lang w:eastAsia="en-GB"/>
        </w:rPr>
        <w:t>Creating a slice from an arbitrary memory location</w:t>
      </w:r>
    </w:p>
    <w:p w14:paraId="2BD1DBE9" w14:textId="3D3A943E" w:rsidR="00616C71" w:rsidRPr="00616C71" w:rsidRDefault="00616C71" w:rsidP="00740286">
      <w:pPr>
        <w:pStyle w:val="Body"/>
        <w:rPr>
          <w:lang w:eastAsia="en-GB"/>
        </w:rPr>
      </w:pPr>
      <w:r w:rsidRPr="00740286">
        <w:t xml:space="preserve">We don’t own the memory at this arbitrary location, and there is no guarantee that the slice this code creates contains valid </w:t>
      </w:r>
      <w:r w:rsidRPr="00EF7599">
        <w:rPr>
          <w:rStyle w:val="Literal"/>
        </w:rPr>
        <w:t>i32</w:t>
      </w:r>
      <w:r w:rsidRPr="00740286">
        <w:t xml:space="preserve"> values. Attempting to use </w:t>
      </w:r>
      <w:r w:rsidRPr="00EF7599">
        <w:rPr>
          <w:rStyle w:val="Literal"/>
        </w:rPr>
        <w:lastRenderedPageBreak/>
        <w:t>values</w:t>
      </w:r>
      <w:r w:rsidRPr="00616C71">
        <w:rPr>
          <w:lang w:eastAsia="en-GB"/>
        </w:rPr>
        <w:t xml:space="preserve"> as though it’s a valid slice results in undefined behavior.</w:t>
      </w:r>
    </w:p>
    <w:bookmarkStart w:id="14" w:name="using-`extern`-functions-to-call-externa"/>
    <w:bookmarkStart w:id="15" w:name="_Toc106716446"/>
    <w:bookmarkEnd w:id="14"/>
    <w:p w14:paraId="2CEE47A5" w14:textId="5E6C38CF" w:rsidR="00616C71" w:rsidRPr="00EF7599" w:rsidRDefault="00676682" w:rsidP="00EF7599">
      <w:pPr>
        <w:pStyle w:val="HeadC"/>
      </w:pPr>
      <w:r>
        <w:rPr>
          <w:lang w:eastAsia="en-GB"/>
        </w:rPr>
        <w:fldChar w:fldCharType="begin"/>
      </w:r>
      <w:r>
        <w:instrText xml:space="preserve"> XE "extern functions startRange" </w:instrText>
      </w:r>
      <w:r>
        <w:rPr>
          <w:lang w:eastAsia="en-GB"/>
        </w:rPr>
        <w:fldChar w:fldCharType="end"/>
      </w:r>
      <w:r w:rsidR="007D61E6">
        <w:rPr>
          <w:lang w:eastAsia="en-GB"/>
        </w:rPr>
        <w:fldChar w:fldCharType="begin"/>
      </w:r>
      <w:r w:rsidR="007D61E6">
        <w:instrText xml:space="preserve"> XE "functions:extern startRange" </w:instrText>
      </w:r>
      <w:r w:rsidR="007D61E6">
        <w:rPr>
          <w:lang w:eastAsia="en-GB"/>
        </w:rPr>
        <w:fldChar w:fldCharType="end"/>
      </w:r>
      <w:r w:rsidR="00616C71" w:rsidRPr="00EF7599">
        <w:t>Using extern Functions to Call External Code</w:t>
      </w:r>
      <w:bookmarkEnd w:id="15"/>
    </w:p>
    <w:p w14:paraId="4C3F6227" w14:textId="4E349791" w:rsidR="00616C71" w:rsidRPr="00616C71" w:rsidRDefault="00E51510" w:rsidP="00740286">
      <w:pPr>
        <w:pStyle w:val="Body"/>
        <w:rPr>
          <w:lang w:eastAsia="en-GB"/>
        </w:rPr>
      </w:pPr>
      <w:r>
        <w:rPr>
          <w:lang w:eastAsia="en-GB"/>
        </w:rPr>
        <w:fldChar w:fldCharType="begin"/>
      </w:r>
      <w:r>
        <w:instrText xml:space="preserve"> XE "Foreign Function Interface (FFI) startRange" </w:instrText>
      </w:r>
      <w:r>
        <w:rPr>
          <w:lang w:eastAsia="en-GB"/>
        </w:rPr>
        <w:fldChar w:fldCharType="end"/>
      </w:r>
      <w:r>
        <w:rPr>
          <w:lang w:eastAsia="en-GB"/>
        </w:rPr>
        <w:fldChar w:fldCharType="begin"/>
      </w:r>
      <w:r>
        <w:instrText xml:space="preserve"> XE "FFI (Foreign Function Interface) startRange" </w:instrText>
      </w:r>
      <w:r>
        <w:rPr>
          <w:lang w:eastAsia="en-GB"/>
        </w:rPr>
        <w:fldChar w:fldCharType="end"/>
      </w:r>
      <w:r w:rsidR="00616C71" w:rsidRPr="00740286">
        <w:t xml:space="preserve">Sometimes your Rust code might need to interact with code written in another language. For this, Rust has the keyword </w:t>
      </w:r>
      <w:r w:rsidR="00616C71" w:rsidRPr="00EF7599">
        <w:rPr>
          <w:rStyle w:val="Literal"/>
        </w:rPr>
        <w:t>extern</w:t>
      </w:r>
      <w:r w:rsidR="00616C71" w:rsidRPr="00740286">
        <w:t xml:space="preserve"> that facilitates the creation and use of </w:t>
      </w:r>
      <w:r w:rsidR="00616C71" w:rsidRPr="00ED0A74">
        <w:t xml:space="preserve">a </w:t>
      </w:r>
      <w:bookmarkStart w:id="16" w:name="_Hlk110608713"/>
      <w:r w:rsidR="00616C71" w:rsidRPr="00ED0A74">
        <w:rPr>
          <w:rStyle w:val="Italic"/>
        </w:rPr>
        <w:t xml:space="preserve">Foreign Function Interface </w:t>
      </w:r>
      <w:bookmarkEnd w:id="16"/>
      <w:r w:rsidR="00616C71" w:rsidRPr="00ED0A74">
        <w:rPr>
          <w:rStyle w:val="Italic"/>
        </w:rPr>
        <w:t>(FFI)</w:t>
      </w:r>
      <w:r w:rsidR="00ED0A74">
        <w:t xml:space="preserve">, which is </w:t>
      </w:r>
      <w:r w:rsidR="00616C71" w:rsidRPr="00616C71">
        <w:rPr>
          <w:lang w:eastAsia="en-GB"/>
        </w:rPr>
        <w:t>a way for a</w:t>
      </w:r>
      <w:r w:rsidR="00616C71">
        <w:rPr>
          <w:lang w:eastAsia="en-GB"/>
        </w:rPr>
        <w:t xml:space="preserve"> </w:t>
      </w:r>
      <w:r w:rsidR="00616C71" w:rsidRPr="00616C71">
        <w:rPr>
          <w:lang w:eastAsia="en-GB"/>
        </w:rPr>
        <w:t>programming language to define functions and enable a different (foreign)</w:t>
      </w:r>
      <w:r w:rsidR="00616C71">
        <w:rPr>
          <w:lang w:eastAsia="en-GB"/>
        </w:rPr>
        <w:t xml:space="preserve"> </w:t>
      </w:r>
      <w:r w:rsidR="00616C71" w:rsidRPr="00616C71">
        <w:rPr>
          <w:lang w:eastAsia="en-GB"/>
        </w:rPr>
        <w:t>programming language to call those functions.</w:t>
      </w:r>
      <w:r w:rsidR="00815A30">
        <w:rPr>
          <w:lang w:eastAsia="en-GB"/>
        </w:rPr>
        <w:fldChar w:fldCharType="begin"/>
      </w:r>
      <w:r w:rsidR="00815A30">
        <w:instrText xml:space="preserve"> XE "Foreign Function Interface (FFI) endRange" </w:instrText>
      </w:r>
      <w:r w:rsidR="00815A30">
        <w:rPr>
          <w:lang w:eastAsia="en-GB"/>
        </w:rPr>
        <w:fldChar w:fldCharType="end"/>
      </w:r>
      <w:r w:rsidR="00815A30">
        <w:rPr>
          <w:lang w:eastAsia="en-GB"/>
        </w:rPr>
        <w:fldChar w:fldCharType="begin"/>
      </w:r>
      <w:r w:rsidR="00815A30">
        <w:instrText xml:space="preserve"> XE "FFI (Foreign Function Interface) endRange" </w:instrText>
      </w:r>
      <w:r w:rsidR="00815A30">
        <w:rPr>
          <w:lang w:eastAsia="en-GB"/>
        </w:rPr>
        <w:fldChar w:fldCharType="end"/>
      </w:r>
    </w:p>
    <w:p w14:paraId="36A54A82" w14:textId="027B944D" w:rsidR="00616C71" w:rsidRPr="00616C71" w:rsidRDefault="00616C71" w:rsidP="00740286">
      <w:pPr>
        <w:pStyle w:val="Body"/>
        <w:rPr>
          <w:lang w:eastAsia="en-GB"/>
        </w:rPr>
      </w:pPr>
      <w:r w:rsidRPr="00616C71">
        <w:rPr>
          <w:lang w:eastAsia="en-GB"/>
        </w:rPr>
        <w:t xml:space="preserve">Listing 19-8 demonstrates how to set up an integration with the </w:t>
      </w:r>
      <w:r w:rsidRPr="00EF7599">
        <w:rPr>
          <w:rStyle w:val="Literal"/>
        </w:rPr>
        <w:t>abs</w:t>
      </w:r>
      <w:r w:rsidRPr="00740286">
        <w:t xml:space="preserve"> function from the C standard library. Functions declared within </w:t>
      </w:r>
      <w:r w:rsidRPr="00EF7599">
        <w:rPr>
          <w:rStyle w:val="Literal"/>
        </w:rPr>
        <w:t>extern</w:t>
      </w:r>
      <w:r w:rsidRPr="00616C71">
        <w:rPr>
          <w:lang w:eastAsia="en-GB"/>
        </w:rPr>
        <w:t xml:space="preserve"> blocks are</w:t>
      </w:r>
      <w:r>
        <w:rPr>
          <w:lang w:eastAsia="en-GB"/>
        </w:rPr>
        <w:t xml:space="preserve"> </w:t>
      </w:r>
      <w:r w:rsidRPr="00616C71">
        <w:rPr>
          <w:lang w:eastAsia="en-GB"/>
        </w:rPr>
        <w:t>always unsafe to call from Rust code. The reason is that other languages don’t</w:t>
      </w:r>
      <w:r>
        <w:rPr>
          <w:lang w:eastAsia="en-GB"/>
        </w:rPr>
        <w:t xml:space="preserve"> </w:t>
      </w:r>
      <w:r w:rsidRPr="00616C71">
        <w:rPr>
          <w:lang w:eastAsia="en-GB"/>
        </w:rPr>
        <w:t>enforce Rust’s rules and guarantees, and Rust can’t check them, so</w:t>
      </w:r>
      <w:r>
        <w:rPr>
          <w:lang w:eastAsia="en-GB"/>
        </w:rPr>
        <w:t xml:space="preserve"> </w:t>
      </w:r>
      <w:r w:rsidRPr="00616C71">
        <w:rPr>
          <w:lang w:eastAsia="en-GB"/>
        </w:rPr>
        <w:t>responsibility falls on the programmer to ensure safety.</w:t>
      </w:r>
    </w:p>
    <w:p w14:paraId="7E283CFB" w14:textId="35C0123A" w:rsidR="00616C71" w:rsidRPr="00616C71" w:rsidRDefault="00616C71" w:rsidP="00EF7599">
      <w:pPr>
        <w:pStyle w:val="CodeLabel"/>
        <w:rPr>
          <w:lang w:eastAsia="en-GB"/>
        </w:rPr>
      </w:pPr>
      <w:r w:rsidRPr="00616C71">
        <w:rPr>
          <w:lang w:eastAsia="en-GB"/>
        </w:rPr>
        <w:t>src/main.rs</w:t>
      </w:r>
    </w:p>
    <w:p w14:paraId="68B86EA1" w14:textId="77777777" w:rsidR="00616C71" w:rsidRPr="00616C71" w:rsidRDefault="00616C71" w:rsidP="00740286">
      <w:pPr>
        <w:pStyle w:val="Code"/>
        <w:rPr>
          <w:lang w:eastAsia="en-GB"/>
        </w:rPr>
      </w:pPr>
      <w:r w:rsidRPr="00616C71">
        <w:rPr>
          <w:lang w:eastAsia="en-GB"/>
        </w:rPr>
        <w:t>extern "C" {</w:t>
      </w:r>
    </w:p>
    <w:p w14:paraId="067903AA" w14:textId="77777777" w:rsidR="00616C71" w:rsidRPr="00616C71" w:rsidRDefault="00616C71" w:rsidP="00740286">
      <w:pPr>
        <w:pStyle w:val="Code"/>
        <w:rPr>
          <w:lang w:eastAsia="en-GB"/>
        </w:rPr>
      </w:pPr>
      <w:r w:rsidRPr="00616C71">
        <w:rPr>
          <w:lang w:eastAsia="en-GB"/>
        </w:rPr>
        <w:t xml:space="preserve">    fn abs(input: i32) -&gt; i32;</w:t>
      </w:r>
    </w:p>
    <w:p w14:paraId="6B8E36D2" w14:textId="77777777" w:rsidR="00616C71" w:rsidRPr="00616C71" w:rsidRDefault="00616C71" w:rsidP="00740286">
      <w:pPr>
        <w:pStyle w:val="Code"/>
        <w:rPr>
          <w:lang w:eastAsia="en-GB"/>
        </w:rPr>
      </w:pPr>
      <w:r w:rsidRPr="00616C71">
        <w:rPr>
          <w:lang w:eastAsia="en-GB"/>
        </w:rPr>
        <w:t>}</w:t>
      </w:r>
    </w:p>
    <w:p w14:paraId="49D9FA9E" w14:textId="77777777" w:rsidR="00616C71" w:rsidRPr="00616C71" w:rsidRDefault="00616C71" w:rsidP="00740286">
      <w:pPr>
        <w:pStyle w:val="Code"/>
        <w:rPr>
          <w:lang w:eastAsia="en-GB"/>
        </w:rPr>
      </w:pPr>
    </w:p>
    <w:p w14:paraId="4A7061A1" w14:textId="77777777" w:rsidR="00616C71" w:rsidRPr="00616C71" w:rsidRDefault="00616C71" w:rsidP="00740286">
      <w:pPr>
        <w:pStyle w:val="Code"/>
        <w:rPr>
          <w:lang w:eastAsia="en-GB"/>
        </w:rPr>
      </w:pPr>
      <w:r w:rsidRPr="00616C71">
        <w:rPr>
          <w:lang w:eastAsia="en-GB"/>
        </w:rPr>
        <w:t>fn main() {</w:t>
      </w:r>
    </w:p>
    <w:p w14:paraId="545E3C59" w14:textId="77777777" w:rsidR="00616C71" w:rsidRPr="00616C71" w:rsidRDefault="00616C71" w:rsidP="00740286">
      <w:pPr>
        <w:pStyle w:val="Code"/>
        <w:rPr>
          <w:lang w:eastAsia="en-GB"/>
        </w:rPr>
      </w:pPr>
      <w:r w:rsidRPr="00616C71">
        <w:rPr>
          <w:lang w:eastAsia="en-GB"/>
        </w:rPr>
        <w:t xml:space="preserve">    unsafe {</w:t>
      </w:r>
    </w:p>
    <w:p w14:paraId="744647F6" w14:textId="77777777" w:rsidR="003A35C9" w:rsidRDefault="00616C71" w:rsidP="00740286">
      <w:pPr>
        <w:pStyle w:val="Code"/>
        <w:rPr>
          <w:lang w:eastAsia="en-GB"/>
        </w:rPr>
      </w:pPr>
      <w:r w:rsidRPr="00616C71">
        <w:rPr>
          <w:lang w:eastAsia="en-GB"/>
        </w:rPr>
        <w:t xml:space="preserve">        println!(</w:t>
      </w:r>
    </w:p>
    <w:p w14:paraId="58974C82" w14:textId="77777777" w:rsidR="003A35C9" w:rsidRDefault="003A35C9" w:rsidP="00740286">
      <w:pPr>
        <w:pStyle w:val="Code"/>
        <w:rPr>
          <w:lang w:eastAsia="en-GB"/>
        </w:rPr>
      </w:pPr>
      <w:r>
        <w:rPr>
          <w:lang w:eastAsia="en-GB"/>
        </w:rPr>
        <w:t xml:space="preserve">            </w:t>
      </w:r>
      <w:r w:rsidR="00616C71" w:rsidRPr="00616C71">
        <w:rPr>
          <w:lang w:eastAsia="en-GB"/>
        </w:rPr>
        <w:t xml:space="preserve">"Absolute value of -3 according to C: {}", </w:t>
      </w:r>
    </w:p>
    <w:p w14:paraId="264A7BD7" w14:textId="77777777" w:rsidR="003A35C9" w:rsidRDefault="003A35C9" w:rsidP="00740286">
      <w:pPr>
        <w:pStyle w:val="Code"/>
        <w:rPr>
          <w:lang w:eastAsia="en-GB"/>
        </w:rPr>
      </w:pPr>
      <w:r>
        <w:rPr>
          <w:lang w:eastAsia="en-GB"/>
        </w:rPr>
        <w:t xml:space="preserve">            </w:t>
      </w:r>
      <w:r w:rsidR="00616C71" w:rsidRPr="00616C71">
        <w:rPr>
          <w:lang w:eastAsia="en-GB"/>
        </w:rPr>
        <w:t>abs(-3)</w:t>
      </w:r>
    </w:p>
    <w:p w14:paraId="3E3DFA86" w14:textId="04AA9CA2" w:rsidR="00616C71" w:rsidRPr="00616C71" w:rsidRDefault="003A35C9" w:rsidP="00740286">
      <w:pPr>
        <w:pStyle w:val="Code"/>
        <w:rPr>
          <w:lang w:eastAsia="en-GB"/>
        </w:rPr>
      </w:pPr>
      <w:r>
        <w:rPr>
          <w:lang w:eastAsia="en-GB"/>
        </w:rPr>
        <w:t xml:space="preserve">        </w:t>
      </w:r>
      <w:r w:rsidR="00616C71" w:rsidRPr="00616C71">
        <w:rPr>
          <w:lang w:eastAsia="en-GB"/>
        </w:rPr>
        <w:t>);</w:t>
      </w:r>
    </w:p>
    <w:p w14:paraId="6AC0B880" w14:textId="77777777" w:rsidR="00616C71" w:rsidRPr="00616C71" w:rsidRDefault="00616C71" w:rsidP="00740286">
      <w:pPr>
        <w:pStyle w:val="Code"/>
        <w:rPr>
          <w:lang w:eastAsia="en-GB"/>
        </w:rPr>
      </w:pPr>
      <w:r w:rsidRPr="00616C71">
        <w:rPr>
          <w:lang w:eastAsia="en-GB"/>
        </w:rPr>
        <w:t xml:space="preserve">    }</w:t>
      </w:r>
    </w:p>
    <w:p w14:paraId="7E72EDD3" w14:textId="77777777" w:rsidR="00616C71" w:rsidRPr="00616C71" w:rsidRDefault="00616C71" w:rsidP="00740286">
      <w:pPr>
        <w:pStyle w:val="Code"/>
        <w:rPr>
          <w:lang w:eastAsia="en-GB"/>
        </w:rPr>
      </w:pPr>
      <w:r w:rsidRPr="00616C71">
        <w:rPr>
          <w:lang w:eastAsia="en-GB"/>
        </w:rPr>
        <w:t>}</w:t>
      </w:r>
    </w:p>
    <w:p w14:paraId="1A1AA400" w14:textId="0705DCB0" w:rsidR="00616C71" w:rsidRPr="00616C71" w:rsidRDefault="00616C71" w:rsidP="0075292A">
      <w:pPr>
        <w:pStyle w:val="CodeListingCaption"/>
        <w:rPr>
          <w:lang w:eastAsia="en-GB"/>
        </w:rPr>
      </w:pPr>
      <w:r w:rsidRPr="00740286">
        <w:t xml:space="preserve">Declaring and calling an </w:t>
      </w:r>
      <w:r w:rsidRPr="00EF7599">
        <w:rPr>
          <w:rStyle w:val="Literal"/>
        </w:rPr>
        <w:t>extern</w:t>
      </w:r>
      <w:r w:rsidRPr="00616C71">
        <w:rPr>
          <w:lang w:eastAsia="en-GB"/>
        </w:rPr>
        <w:t xml:space="preserve"> function defined in another</w:t>
      </w:r>
      <w:r>
        <w:rPr>
          <w:lang w:eastAsia="en-GB"/>
        </w:rPr>
        <w:t xml:space="preserve"> </w:t>
      </w:r>
      <w:r w:rsidRPr="00616C71">
        <w:rPr>
          <w:lang w:eastAsia="en-GB"/>
        </w:rPr>
        <w:t>language</w:t>
      </w:r>
    </w:p>
    <w:p w14:paraId="0B1260A8" w14:textId="6DC8D01F" w:rsidR="00616C71" w:rsidRPr="00616C71" w:rsidRDefault="00A9114A" w:rsidP="00740286">
      <w:pPr>
        <w:pStyle w:val="Body"/>
        <w:rPr>
          <w:lang w:eastAsia="en-GB"/>
        </w:rPr>
      </w:pPr>
      <w:r>
        <w:rPr>
          <w:lang w:eastAsia="en-GB"/>
        </w:rPr>
        <w:fldChar w:fldCharType="begin"/>
      </w:r>
      <w:r>
        <w:instrText xml:space="preserve"> XE "application binary interface (ABI) startRange" </w:instrText>
      </w:r>
      <w:r>
        <w:rPr>
          <w:lang w:eastAsia="en-GB"/>
        </w:rPr>
        <w:fldChar w:fldCharType="end"/>
      </w:r>
      <w:r>
        <w:rPr>
          <w:lang w:eastAsia="en-GB"/>
        </w:rPr>
        <w:fldChar w:fldCharType="begin"/>
      </w:r>
      <w:r>
        <w:instrText xml:space="preserve"> XE "ABI (application binary interface) startRange" </w:instrText>
      </w:r>
      <w:r>
        <w:rPr>
          <w:lang w:eastAsia="en-GB"/>
        </w:rPr>
        <w:fldChar w:fldCharType="end"/>
      </w:r>
      <w:r w:rsidR="00616C71" w:rsidRPr="00616C71">
        <w:rPr>
          <w:lang w:eastAsia="en-GB"/>
        </w:rPr>
        <w:t xml:space="preserve">Within the </w:t>
      </w:r>
      <w:r w:rsidR="00616C71" w:rsidRPr="00EF7599">
        <w:rPr>
          <w:rStyle w:val="Literal"/>
        </w:rPr>
        <w:t>extern "C"</w:t>
      </w:r>
      <w:r w:rsidR="00616C71" w:rsidRPr="00740286">
        <w:t xml:space="preserve"> block, we list the names and signatures of external functions from another language we want to call. The </w:t>
      </w:r>
      <w:r w:rsidR="00616C71" w:rsidRPr="00EF7599">
        <w:rPr>
          <w:rStyle w:val="Literal"/>
        </w:rPr>
        <w:t>"C"</w:t>
      </w:r>
      <w:r w:rsidR="00616C71" w:rsidRPr="00740286">
        <w:t xml:space="preserve"> part defines which </w:t>
      </w:r>
      <w:bookmarkStart w:id="17" w:name="_Hlk110608761"/>
      <w:r w:rsidR="00616C71" w:rsidRPr="00EF7599">
        <w:rPr>
          <w:rStyle w:val="Italic"/>
        </w:rPr>
        <w:t xml:space="preserve">application binary interface </w:t>
      </w:r>
      <w:bookmarkEnd w:id="17"/>
      <w:r w:rsidR="00616C71" w:rsidRPr="00EF7599">
        <w:rPr>
          <w:rStyle w:val="Italic"/>
        </w:rPr>
        <w:t>(ABI)</w:t>
      </w:r>
      <w:r w:rsidR="00616C71" w:rsidRPr="00740286">
        <w:t xml:space="preserve"> the external function uses: the ABI defines how to call the function at the assembly level. The </w:t>
      </w:r>
      <w:r w:rsidR="00616C71" w:rsidRPr="00EF7599">
        <w:rPr>
          <w:rStyle w:val="Literal"/>
        </w:rPr>
        <w:t>"C"</w:t>
      </w:r>
      <w:r w:rsidR="00616C71" w:rsidRPr="00616C71">
        <w:rPr>
          <w:lang w:eastAsia="en-GB"/>
        </w:rPr>
        <w:t xml:space="preserve"> ABI is the</w:t>
      </w:r>
      <w:r w:rsidR="00616C71">
        <w:rPr>
          <w:lang w:eastAsia="en-GB"/>
        </w:rPr>
        <w:t xml:space="preserve"> </w:t>
      </w:r>
      <w:r w:rsidR="00616C71" w:rsidRPr="00616C71">
        <w:rPr>
          <w:lang w:eastAsia="en-GB"/>
        </w:rPr>
        <w:t>most common and follows the C programming language’s ABI.</w:t>
      </w:r>
    </w:p>
    <w:p w14:paraId="0CEE5E9D" w14:textId="77777777" w:rsidR="00833A99" w:rsidRDefault="00833A99" w:rsidP="00833A99">
      <w:pPr>
        <w:pStyle w:val="BoxType"/>
      </w:pPr>
      <w:bookmarkStart w:id="18" w:name="calling-rust-functions-from-other-langua"/>
      <w:bookmarkStart w:id="19" w:name="_Toc106716447"/>
      <w:bookmarkEnd w:id="18"/>
    </w:p>
    <w:p w14:paraId="7864B8EC" w14:textId="59C8F1BA" w:rsidR="00616C71" w:rsidRPr="00EF7599" w:rsidRDefault="00616C71" w:rsidP="00603B1F">
      <w:pPr>
        <w:pStyle w:val="BoxTitle"/>
      </w:pPr>
      <w:r w:rsidRPr="00EF7599">
        <w:t>Calling Rust Functions from Other Languages</w:t>
      </w:r>
      <w:bookmarkEnd w:id="19"/>
    </w:p>
    <w:p w14:paraId="4B17351D" w14:textId="2487FC2F" w:rsidR="00616C71" w:rsidRPr="00616C71" w:rsidRDefault="00616C71" w:rsidP="00603B1F">
      <w:pPr>
        <w:pStyle w:val="BoxBody"/>
        <w:rPr>
          <w:lang w:eastAsia="en-GB"/>
        </w:rPr>
      </w:pPr>
      <w:r w:rsidRPr="00740286">
        <w:t xml:space="preserve">We can also use </w:t>
      </w:r>
      <w:r w:rsidRPr="00EF7599">
        <w:rPr>
          <w:rStyle w:val="Literal"/>
        </w:rPr>
        <w:t>extern</w:t>
      </w:r>
      <w:r w:rsidRPr="00740286">
        <w:t xml:space="preserve"> to create an interface that allows other languages to call Rust functions. Instead of creating a whole </w:t>
      </w:r>
      <w:r w:rsidRPr="00EF7599">
        <w:rPr>
          <w:rStyle w:val="Literal"/>
        </w:rPr>
        <w:t>extern</w:t>
      </w:r>
      <w:r w:rsidRPr="00740286">
        <w:t xml:space="preserve"> block, we add the </w:t>
      </w:r>
      <w:r w:rsidRPr="00EF7599">
        <w:rPr>
          <w:rStyle w:val="Literal"/>
        </w:rPr>
        <w:t>extern</w:t>
      </w:r>
      <w:r w:rsidRPr="00740286">
        <w:t xml:space="preserve"> keyword and specify the ABI to use just before the </w:t>
      </w:r>
      <w:r w:rsidRPr="00EF7599">
        <w:rPr>
          <w:rStyle w:val="Literal"/>
        </w:rPr>
        <w:t>fn</w:t>
      </w:r>
      <w:r w:rsidRPr="00740286">
        <w:t xml:space="preserve"> keyword for the relevant function. </w:t>
      </w:r>
      <w:r w:rsidR="00240CE6">
        <w:rPr>
          <w:lang w:eastAsia="en-GB"/>
        </w:rPr>
        <w:fldChar w:fldCharType="begin"/>
      </w:r>
      <w:r w:rsidR="00240CE6">
        <w:instrText xml:space="preserve"> XE "mangling startRange" </w:instrText>
      </w:r>
      <w:r w:rsidR="00240CE6">
        <w:rPr>
          <w:lang w:eastAsia="en-GB"/>
        </w:rPr>
        <w:fldChar w:fldCharType="end"/>
      </w:r>
      <w:r w:rsidRPr="00740286">
        <w:t xml:space="preserve">We also need to add a </w:t>
      </w:r>
      <w:r w:rsidRPr="00EF7599">
        <w:rPr>
          <w:rStyle w:val="Literal"/>
        </w:rPr>
        <w:t>#[no_mangle]</w:t>
      </w:r>
      <w:r w:rsidRPr="00740286">
        <w:t xml:space="preserve"> annotation to tell the Rust compiler not to mangle the name of this function. </w:t>
      </w:r>
      <w:r w:rsidRPr="00EF7599">
        <w:rPr>
          <w:rStyle w:val="Italic"/>
        </w:rPr>
        <w:t>Mangling</w:t>
      </w:r>
      <w:r w:rsidRPr="00616C71">
        <w:rPr>
          <w:lang w:eastAsia="en-GB"/>
        </w:rPr>
        <w:t xml:space="preserve"> is</w:t>
      </w:r>
      <w:r>
        <w:rPr>
          <w:lang w:eastAsia="en-GB"/>
        </w:rPr>
        <w:t xml:space="preserve"> </w:t>
      </w:r>
      <w:r w:rsidRPr="00616C71">
        <w:rPr>
          <w:lang w:eastAsia="en-GB"/>
        </w:rPr>
        <w:t>when a compiler changes the name we’ve given a function to a different name</w:t>
      </w:r>
      <w:r>
        <w:rPr>
          <w:lang w:eastAsia="en-GB"/>
        </w:rPr>
        <w:t xml:space="preserve"> </w:t>
      </w:r>
      <w:r w:rsidRPr="00616C71">
        <w:rPr>
          <w:lang w:eastAsia="en-GB"/>
        </w:rPr>
        <w:t xml:space="preserve">that contains more </w:t>
      </w:r>
      <w:r w:rsidRPr="00616C71">
        <w:rPr>
          <w:lang w:eastAsia="en-GB"/>
        </w:rPr>
        <w:lastRenderedPageBreak/>
        <w:t>information for other parts of the compilation process to</w:t>
      </w:r>
      <w:r>
        <w:rPr>
          <w:lang w:eastAsia="en-GB"/>
        </w:rPr>
        <w:t xml:space="preserve"> </w:t>
      </w:r>
      <w:r w:rsidRPr="00616C71">
        <w:rPr>
          <w:lang w:eastAsia="en-GB"/>
        </w:rPr>
        <w:t>consume but is less human readable. Every programming language compiler</w:t>
      </w:r>
      <w:r>
        <w:rPr>
          <w:lang w:eastAsia="en-GB"/>
        </w:rPr>
        <w:t xml:space="preserve"> </w:t>
      </w:r>
      <w:r w:rsidRPr="00616C71">
        <w:rPr>
          <w:lang w:eastAsia="en-GB"/>
        </w:rPr>
        <w:t>mangles names slightly differently, so for a Rust function to be nameable by</w:t>
      </w:r>
      <w:r>
        <w:rPr>
          <w:lang w:eastAsia="en-GB"/>
        </w:rPr>
        <w:t xml:space="preserve"> </w:t>
      </w:r>
      <w:r w:rsidRPr="00616C71">
        <w:rPr>
          <w:lang w:eastAsia="en-GB"/>
        </w:rPr>
        <w:t>other languages, we must disable the Rust compiler’s name mangling.</w:t>
      </w:r>
      <w:r w:rsidR="00240CE6">
        <w:rPr>
          <w:lang w:eastAsia="en-GB"/>
        </w:rPr>
        <w:fldChar w:fldCharType="begin"/>
      </w:r>
      <w:r w:rsidR="00240CE6">
        <w:instrText xml:space="preserve"> XE "mangling endRange" </w:instrText>
      </w:r>
      <w:r w:rsidR="00240CE6">
        <w:rPr>
          <w:lang w:eastAsia="en-GB"/>
        </w:rPr>
        <w:fldChar w:fldCharType="end"/>
      </w:r>
    </w:p>
    <w:p w14:paraId="545D6B48" w14:textId="18057E80" w:rsidR="00616C71" w:rsidRPr="00616C71" w:rsidRDefault="00616C71" w:rsidP="00603B1F">
      <w:pPr>
        <w:pStyle w:val="BoxBody"/>
        <w:rPr>
          <w:lang w:eastAsia="en-GB"/>
        </w:rPr>
      </w:pPr>
      <w:r w:rsidRPr="00616C71">
        <w:rPr>
          <w:lang w:eastAsia="en-GB"/>
        </w:rPr>
        <w:t xml:space="preserve">In the following example, we make the </w:t>
      </w:r>
      <w:r w:rsidRPr="00EF7599">
        <w:rPr>
          <w:rStyle w:val="Literal"/>
        </w:rPr>
        <w:t>call_from_c</w:t>
      </w:r>
      <w:r w:rsidRPr="00616C71">
        <w:rPr>
          <w:lang w:eastAsia="en-GB"/>
        </w:rPr>
        <w:t xml:space="preserve"> function accessible from</w:t>
      </w:r>
      <w:r>
        <w:rPr>
          <w:lang w:eastAsia="en-GB"/>
        </w:rPr>
        <w:t xml:space="preserve"> </w:t>
      </w:r>
      <w:r w:rsidRPr="00616C71">
        <w:rPr>
          <w:lang w:eastAsia="en-GB"/>
        </w:rPr>
        <w:t>C code, after it’s compiled to a shared library and linked from C:</w:t>
      </w:r>
    </w:p>
    <w:p w14:paraId="1EE98984" w14:textId="77777777" w:rsidR="00616C71" w:rsidRPr="00616C71" w:rsidRDefault="00616C71" w:rsidP="00603B1F">
      <w:pPr>
        <w:pStyle w:val="BoxCode"/>
        <w:rPr>
          <w:lang w:eastAsia="en-GB"/>
        </w:rPr>
      </w:pPr>
      <w:r w:rsidRPr="00616C71">
        <w:rPr>
          <w:lang w:eastAsia="en-GB"/>
        </w:rPr>
        <w:t>#[no_mangle]</w:t>
      </w:r>
    </w:p>
    <w:p w14:paraId="004D5710" w14:textId="77777777" w:rsidR="00616C71" w:rsidRPr="00616C71" w:rsidRDefault="00616C71" w:rsidP="00603B1F">
      <w:pPr>
        <w:pStyle w:val="BoxCode"/>
        <w:rPr>
          <w:lang w:eastAsia="en-GB"/>
        </w:rPr>
      </w:pPr>
      <w:r w:rsidRPr="00616C71">
        <w:rPr>
          <w:lang w:eastAsia="en-GB"/>
        </w:rPr>
        <w:t>pub extern "C" fn call_from_c() {</w:t>
      </w:r>
    </w:p>
    <w:p w14:paraId="3211A694" w14:textId="77777777" w:rsidR="00616C71" w:rsidRPr="00616C71" w:rsidRDefault="00616C71" w:rsidP="00603B1F">
      <w:pPr>
        <w:pStyle w:val="BoxCode"/>
        <w:rPr>
          <w:lang w:eastAsia="en-GB"/>
        </w:rPr>
      </w:pPr>
      <w:r w:rsidRPr="00616C71">
        <w:rPr>
          <w:lang w:eastAsia="en-GB"/>
        </w:rPr>
        <w:t xml:space="preserve">    println!("Just called a Rust function from C!");</w:t>
      </w:r>
    </w:p>
    <w:p w14:paraId="6A304438" w14:textId="77777777" w:rsidR="00616C71" w:rsidRPr="00616C71" w:rsidRDefault="00616C71" w:rsidP="00603B1F">
      <w:pPr>
        <w:pStyle w:val="BoxCode"/>
        <w:rPr>
          <w:lang w:eastAsia="en-GB"/>
        </w:rPr>
      </w:pPr>
      <w:r w:rsidRPr="00616C71">
        <w:rPr>
          <w:lang w:eastAsia="en-GB"/>
        </w:rPr>
        <w:t>}</w:t>
      </w:r>
    </w:p>
    <w:p w14:paraId="58B6195E" w14:textId="6073E319" w:rsidR="00616C71" w:rsidRPr="00616C71" w:rsidRDefault="00616C71" w:rsidP="00603B1F">
      <w:pPr>
        <w:pStyle w:val="BoxBody"/>
        <w:rPr>
          <w:lang w:eastAsia="en-GB"/>
        </w:rPr>
      </w:pPr>
      <w:r w:rsidRPr="00740286">
        <w:t xml:space="preserve">This usage of </w:t>
      </w:r>
      <w:r w:rsidRPr="00EF7599">
        <w:rPr>
          <w:rStyle w:val="Literal"/>
        </w:rPr>
        <w:t>extern</w:t>
      </w:r>
      <w:r w:rsidRPr="00740286">
        <w:t xml:space="preserve"> does not require </w:t>
      </w:r>
      <w:r w:rsidRPr="00EF7599">
        <w:rPr>
          <w:rStyle w:val="Literal"/>
        </w:rPr>
        <w:t>unsafe</w:t>
      </w:r>
      <w:r w:rsidRPr="00616C71">
        <w:rPr>
          <w:lang w:eastAsia="en-GB"/>
        </w:rPr>
        <w:t>.</w:t>
      </w:r>
      <w:r w:rsidR="00222145">
        <w:rPr>
          <w:lang w:eastAsia="en-GB"/>
        </w:rPr>
        <w:fldChar w:fldCharType="begin"/>
      </w:r>
      <w:r w:rsidR="00222145">
        <w:instrText xml:space="preserve"> XE "application binary interface (ABI) endRange" </w:instrText>
      </w:r>
      <w:r w:rsidR="00222145">
        <w:rPr>
          <w:lang w:eastAsia="en-GB"/>
        </w:rPr>
        <w:fldChar w:fldCharType="end"/>
      </w:r>
      <w:r w:rsidR="00222145">
        <w:rPr>
          <w:lang w:eastAsia="en-GB"/>
        </w:rPr>
        <w:fldChar w:fldCharType="begin"/>
      </w:r>
      <w:r w:rsidR="00222145">
        <w:instrText xml:space="preserve"> XE "ABI (application binary interface) endRange" </w:instrText>
      </w:r>
      <w:r w:rsidR="00222145">
        <w:rPr>
          <w:lang w:eastAsia="en-GB"/>
        </w:rPr>
        <w:fldChar w:fldCharType="end"/>
      </w:r>
      <w:r w:rsidR="007D61E6">
        <w:rPr>
          <w:lang w:eastAsia="en-GB"/>
        </w:rPr>
        <w:fldChar w:fldCharType="begin"/>
      </w:r>
      <w:r w:rsidR="007D61E6">
        <w:instrText xml:space="preserve"> XE "extern functions endRange" </w:instrText>
      </w:r>
      <w:r w:rsidR="007D61E6">
        <w:rPr>
          <w:lang w:eastAsia="en-GB"/>
        </w:rPr>
        <w:fldChar w:fldCharType="end"/>
      </w:r>
      <w:r w:rsidR="007D61E6">
        <w:rPr>
          <w:lang w:eastAsia="en-GB"/>
        </w:rPr>
        <w:fldChar w:fldCharType="begin"/>
      </w:r>
      <w:r w:rsidR="007D61E6">
        <w:instrText xml:space="preserve"> XE "functions:extern endRange" </w:instrText>
      </w:r>
      <w:r w:rsidR="007D61E6">
        <w:rPr>
          <w:lang w:eastAsia="en-GB"/>
        </w:rPr>
        <w:fldChar w:fldCharType="end"/>
      </w:r>
      <w:r w:rsidR="0016605C">
        <w:rPr>
          <w:lang w:eastAsia="en-GB"/>
        </w:rPr>
        <w:fldChar w:fldCharType="begin"/>
      </w:r>
      <w:r w:rsidR="0016605C">
        <w:instrText xml:space="preserve"> XE "</w:instrText>
      </w:r>
      <w:r w:rsidR="0016605C" w:rsidRPr="00BE574B">
        <w:instrText>unsafe</w:instrText>
      </w:r>
      <w:r w:rsidR="0016605C">
        <w:instrText xml:space="preserve">:functions endRange" </w:instrText>
      </w:r>
      <w:r w:rsidR="0016605C">
        <w:rPr>
          <w:lang w:eastAsia="en-GB"/>
        </w:rPr>
        <w:fldChar w:fldCharType="end"/>
      </w:r>
    </w:p>
    <w:bookmarkStart w:id="20" w:name="accessing-or-modifying-a-mutable-static-"/>
    <w:bookmarkStart w:id="21" w:name="_Toc106716448"/>
    <w:bookmarkEnd w:id="20"/>
    <w:p w14:paraId="5CF8231B" w14:textId="3943AAA6" w:rsidR="00616C71" w:rsidRPr="00616C71" w:rsidRDefault="0017490E" w:rsidP="00740286">
      <w:pPr>
        <w:pStyle w:val="HeadB"/>
        <w:rPr>
          <w:lang w:eastAsia="en-GB"/>
        </w:rPr>
      </w:pPr>
      <w:r>
        <w:rPr>
          <w:lang w:eastAsia="en-GB"/>
        </w:rPr>
        <w:fldChar w:fldCharType="begin"/>
      </w:r>
      <w:r>
        <w:instrText xml:space="preserve"> XE "global variables startRange" </w:instrText>
      </w:r>
      <w:r>
        <w:rPr>
          <w:lang w:eastAsia="en-GB"/>
        </w:rPr>
        <w:fldChar w:fldCharType="end"/>
      </w:r>
      <w:r>
        <w:rPr>
          <w:lang w:eastAsia="en-GB"/>
        </w:rPr>
        <w:fldChar w:fldCharType="begin"/>
      </w:r>
      <w:r>
        <w:instrText xml:space="preserve"> XE "static variables startRange" </w:instrText>
      </w:r>
      <w:r>
        <w:rPr>
          <w:lang w:eastAsia="en-GB"/>
        </w:rPr>
        <w:fldChar w:fldCharType="end"/>
      </w:r>
      <w:r>
        <w:rPr>
          <w:lang w:eastAsia="en-GB"/>
        </w:rPr>
        <w:fldChar w:fldCharType="begin"/>
      </w:r>
      <w:r>
        <w:instrText xml:space="preserve"> XE "variables:global startRange" </w:instrText>
      </w:r>
      <w:r>
        <w:rPr>
          <w:lang w:eastAsia="en-GB"/>
        </w:rPr>
        <w:fldChar w:fldCharType="end"/>
      </w:r>
      <w:r>
        <w:rPr>
          <w:lang w:eastAsia="en-GB"/>
        </w:rPr>
        <w:fldChar w:fldCharType="begin"/>
      </w:r>
      <w:r>
        <w:instrText xml:space="preserve"> XE "variables:static startRange" </w:instrText>
      </w:r>
      <w:r>
        <w:rPr>
          <w:lang w:eastAsia="en-GB"/>
        </w:rPr>
        <w:fldChar w:fldCharType="end"/>
      </w:r>
      <w:r w:rsidR="00616C71" w:rsidRPr="00616C71">
        <w:rPr>
          <w:lang w:eastAsia="en-GB"/>
        </w:rPr>
        <w:t>Accessing or Modifying a Mutable Static Variable</w:t>
      </w:r>
      <w:bookmarkEnd w:id="21"/>
    </w:p>
    <w:p w14:paraId="3667BB98" w14:textId="572FD879" w:rsidR="00616C71" w:rsidRPr="00616C71" w:rsidRDefault="00616C71" w:rsidP="00740286">
      <w:pPr>
        <w:pStyle w:val="Body"/>
        <w:rPr>
          <w:lang w:eastAsia="en-GB"/>
        </w:rPr>
      </w:pPr>
      <w:r w:rsidRPr="00740286">
        <w:t xml:space="preserve">In this book, we’ve not yet talked </w:t>
      </w:r>
      <w:r w:rsidRPr="00ED0A74">
        <w:t>about global variables,</w:t>
      </w:r>
      <w:r w:rsidRPr="00616C71">
        <w:rPr>
          <w:lang w:eastAsia="en-GB"/>
        </w:rPr>
        <w:t xml:space="preserve"> which Rust does</w:t>
      </w:r>
      <w:r>
        <w:rPr>
          <w:lang w:eastAsia="en-GB"/>
        </w:rPr>
        <w:t xml:space="preserve"> </w:t>
      </w:r>
      <w:r w:rsidRPr="00616C71">
        <w:rPr>
          <w:lang w:eastAsia="en-GB"/>
        </w:rPr>
        <w:t xml:space="preserve">support but can be problematic with Rust’s ownership rules. </w:t>
      </w:r>
      <w:r w:rsidR="00506592">
        <w:rPr>
          <w:lang w:eastAsia="en-GB"/>
        </w:rPr>
        <w:fldChar w:fldCharType="begin"/>
      </w:r>
      <w:r w:rsidR="00506592">
        <w:instrText xml:space="preserve"> XE "data race startRange" </w:instrText>
      </w:r>
      <w:r w:rsidR="00506592">
        <w:rPr>
          <w:lang w:eastAsia="en-GB"/>
        </w:rPr>
        <w:fldChar w:fldCharType="end"/>
      </w:r>
      <w:r w:rsidRPr="00616C71">
        <w:rPr>
          <w:lang w:eastAsia="en-GB"/>
        </w:rPr>
        <w:t>If two threads are</w:t>
      </w:r>
      <w:r>
        <w:rPr>
          <w:lang w:eastAsia="en-GB"/>
        </w:rPr>
        <w:t xml:space="preserve"> </w:t>
      </w:r>
      <w:r w:rsidRPr="00616C71">
        <w:rPr>
          <w:lang w:eastAsia="en-GB"/>
        </w:rPr>
        <w:t>accessing the same mutable global variable, it can cause a data race.</w:t>
      </w:r>
    </w:p>
    <w:p w14:paraId="44948891" w14:textId="70582481" w:rsidR="00616C71" w:rsidRPr="00616C71" w:rsidRDefault="00616C71" w:rsidP="00740286">
      <w:pPr>
        <w:pStyle w:val="Body"/>
        <w:rPr>
          <w:lang w:eastAsia="en-GB"/>
        </w:rPr>
      </w:pPr>
      <w:r w:rsidRPr="00616C71">
        <w:rPr>
          <w:lang w:eastAsia="en-GB"/>
        </w:rPr>
        <w:t xml:space="preserve">In Rust, global variables are called </w:t>
      </w:r>
      <w:r w:rsidRPr="00EF7599">
        <w:rPr>
          <w:rStyle w:val="Italic"/>
        </w:rPr>
        <w:t>static</w:t>
      </w:r>
      <w:r w:rsidRPr="00616C71">
        <w:rPr>
          <w:lang w:eastAsia="en-GB"/>
        </w:rPr>
        <w:t xml:space="preserve"> variables. Listing 19-9 shows an</w:t>
      </w:r>
      <w:r>
        <w:rPr>
          <w:lang w:eastAsia="en-GB"/>
        </w:rPr>
        <w:t xml:space="preserve"> </w:t>
      </w:r>
      <w:r w:rsidRPr="00616C71">
        <w:rPr>
          <w:lang w:eastAsia="en-GB"/>
        </w:rPr>
        <w:t>example declaration and use of a static variable with a string slice as a</w:t>
      </w:r>
      <w:r>
        <w:rPr>
          <w:lang w:eastAsia="en-GB"/>
        </w:rPr>
        <w:t xml:space="preserve"> </w:t>
      </w:r>
      <w:r w:rsidRPr="00616C71">
        <w:rPr>
          <w:lang w:eastAsia="en-GB"/>
        </w:rPr>
        <w:t>value.</w:t>
      </w:r>
    </w:p>
    <w:p w14:paraId="1147EE0F" w14:textId="2A43ED54" w:rsidR="00616C71" w:rsidRPr="00616C71" w:rsidRDefault="00616C71" w:rsidP="00EF7599">
      <w:pPr>
        <w:pStyle w:val="CodeLabel"/>
        <w:rPr>
          <w:lang w:eastAsia="en-GB"/>
        </w:rPr>
      </w:pPr>
      <w:r w:rsidRPr="00616C71">
        <w:rPr>
          <w:lang w:eastAsia="en-GB"/>
        </w:rPr>
        <w:t>src/main.rs</w:t>
      </w:r>
    </w:p>
    <w:p w14:paraId="0F845E97" w14:textId="77777777" w:rsidR="00616C71" w:rsidRPr="00616C71" w:rsidRDefault="00616C71" w:rsidP="00740286">
      <w:pPr>
        <w:pStyle w:val="Code"/>
        <w:rPr>
          <w:lang w:eastAsia="en-GB"/>
        </w:rPr>
      </w:pPr>
      <w:r w:rsidRPr="00616C71">
        <w:rPr>
          <w:lang w:eastAsia="en-GB"/>
        </w:rPr>
        <w:t>static HELLO_WORLD: &amp;str = "Hello, world!";</w:t>
      </w:r>
    </w:p>
    <w:p w14:paraId="642D6F9D" w14:textId="77777777" w:rsidR="00616C71" w:rsidRPr="00616C71" w:rsidRDefault="00616C71" w:rsidP="00740286">
      <w:pPr>
        <w:pStyle w:val="Code"/>
        <w:rPr>
          <w:lang w:eastAsia="en-GB"/>
        </w:rPr>
      </w:pPr>
    </w:p>
    <w:p w14:paraId="3E1FD30B" w14:textId="77777777" w:rsidR="00616C71" w:rsidRPr="00616C71" w:rsidRDefault="00616C71" w:rsidP="00740286">
      <w:pPr>
        <w:pStyle w:val="Code"/>
        <w:rPr>
          <w:lang w:eastAsia="en-GB"/>
        </w:rPr>
      </w:pPr>
      <w:r w:rsidRPr="00616C71">
        <w:rPr>
          <w:lang w:eastAsia="en-GB"/>
        </w:rPr>
        <w:t>fn main() {</w:t>
      </w:r>
    </w:p>
    <w:p w14:paraId="65F0343F" w14:textId="6171834D" w:rsidR="00616C71" w:rsidRPr="00616C71" w:rsidRDefault="00616C71" w:rsidP="00740286">
      <w:pPr>
        <w:pStyle w:val="Code"/>
        <w:rPr>
          <w:lang w:eastAsia="en-GB"/>
        </w:rPr>
      </w:pPr>
      <w:r w:rsidRPr="00616C71">
        <w:rPr>
          <w:lang w:eastAsia="en-GB"/>
        </w:rPr>
        <w:t xml:space="preserve">    println!("</w:t>
      </w:r>
      <w:r w:rsidR="00606E3B">
        <w:rPr>
          <w:lang w:eastAsia="en-GB"/>
        </w:rPr>
        <w:t>value</w:t>
      </w:r>
      <w:r w:rsidR="00606E3B" w:rsidRPr="00616C71">
        <w:rPr>
          <w:lang w:eastAsia="en-GB"/>
        </w:rPr>
        <w:t xml:space="preserve"> </w:t>
      </w:r>
      <w:r w:rsidRPr="00616C71">
        <w:rPr>
          <w:lang w:eastAsia="en-GB"/>
        </w:rPr>
        <w:t>is: {</w:t>
      </w:r>
      <w:r w:rsidR="00606E3B" w:rsidRPr="00616C71">
        <w:rPr>
          <w:lang w:eastAsia="en-GB"/>
        </w:rPr>
        <w:t>HELLO_WORLD</w:t>
      </w:r>
      <w:r w:rsidRPr="00616C71">
        <w:rPr>
          <w:lang w:eastAsia="en-GB"/>
        </w:rPr>
        <w:t>}");</w:t>
      </w:r>
    </w:p>
    <w:p w14:paraId="4B113A44" w14:textId="77777777" w:rsidR="00616C71" w:rsidRPr="00616C71" w:rsidRDefault="00616C71" w:rsidP="00740286">
      <w:pPr>
        <w:pStyle w:val="Code"/>
        <w:rPr>
          <w:lang w:eastAsia="en-GB"/>
        </w:rPr>
      </w:pPr>
      <w:r w:rsidRPr="00616C71">
        <w:rPr>
          <w:lang w:eastAsia="en-GB"/>
        </w:rPr>
        <w:t>}</w:t>
      </w:r>
    </w:p>
    <w:p w14:paraId="6EF51353" w14:textId="4F67C6BD" w:rsidR="00616C71" w:rsidRPr="00616C71" w:rsidRDefault="00616C71" w:rsidP="0075292A">
      <w:pPr>
        <w:pStyle w:val="CodeListingCaption"/>
        <w:rPr>
          <w:lang w:eastAsia="en-GB"/>
        </w:rPr>
      </w:pPr>
      <w:r w:rsidRPr="00616C71">
        <w:rPr>
          <w:lang w:eastAsia="en-GB"/>
        </w:rPr>
        <w:t>Defining and using an immutable static variable</w:t>
      </w:r>
    </w:p>
    <w:p w14:paraId="4AF34213" w14:textId="1FE89B2D" w:rsidR="00616C71" w:rsidRPr="00616C71" w:rsidRDefault="00C130D4" w:rsidP="00740286">
      <w:pPr>
        <w:pStyle w:val="Body"/>
        <w:rPr>
          <w:lang w:eastAsia="en-GB"/>
        </w:rPr>
      </w:pPr>
      <w:r>
        <w:rPr>
          <w:lang w:eastAsia="en-GB"/>
        </w:rPr>
        <w:fldChar w:fldCharType="begin"/>
      </w:r>
      <w:r>
        <w:instrText xml:space="preserve"> XE "constants:vs. static variables startRange" </w:instrText>
      </w:r>
      <w:r>
        <w:rPr>
          <w:lang w:eastAsia="en-GB"/>
        </w:rPr>
        <w:fldChar w:fldCharType="end"/>
      </w:r>
      <w:r w:rsidR="00616C71" w:rsidRPr="00740286">
        <w:t xml:space="preserve">Static variables are similar to constants, which we discussed in </w:t>
      </w:r>
      <w:r w:rsidR="00616C71" w:rsidRPr="005E677D">
        <w:rPr>
          <w:rStyle w:val="Xref"/>
        </w:rPr>
        <w:t>“Constants”</w:t>
      </w:r>
      <w:r w:rsidR="00616C71" w:rsidRPr="00740286">
        <w:t xml:space="preserve"> </w:t>
      </w:r>
      <w:r w:rsidR="002357F7">
        <w:t>o</w:t>
      </w:r>
      <w:r w:rsidR="00616C71" w:rsidRPr="00740286">
        <w:t xml:space="preserve">n </w:t>
      </w:r>
      <w:r w:rsidR="002357F7">
        <w:rPr>
          <w:rStyle w:val="Xref"/>
        </w:rPr>
        <w:t>page XX</w:t>
      </w:r>
      <w:r w:rsidR="00616C71" w:rsidRPr="00740286">
        <w:t xml:space="preserve">. </w:t>
      </w:r>
      <w:r w:rsidR="001577FF">
        <w:rPr>
          <w:lang w:eastAsia="en-GB"/>
        </w:rPr>
        <w:fldChar w:fldCharType="begin"/>
      </w:r>
      <w:r w:rsidR="001577FF">
        <w:instrText xml:space="preserve"> XE "SCREAMING_SNAKE_CASE startRange" </w:instrText>
      </w:r>
      <w:r w:rsidR="001577FF">
        <w:rPr>
          <w:lang w:eastAsia="en-GB"/>
        </w:rPr>
        <w:fldChar w:fldCharType="end"/>
      </w:r>
      <w:r w:rsidR="001577FF">
        <w:rPr>
          <w:lang w:eastAsia="en-GB"/>
        </w:rPr>
        <w:fldChar w:fldCharType="begin"/>
      </w:r>
      <w:r w:rsidR="001577FF">
        <w:instrText xml:space="preserve"> XE "conventions:naming:of static variables startRange" </w:instrText>
      </w:r>
      <w:r w:rsidR="001577FF">
        <w:rPr>
          <w:lang w:eastAsia="en-GB"/>
        </w:rPr>
        <w:fldChar w:fldCharType="end"/>
      </w:r>
      <w:r w:rsidR="00616C71" w:rsidRPr="00740286">
        <w:t xml:space="preserve">The names of static variables are in </w:t>
      </w:r>
      <w:r w:rsidR="00616C71" w:rsidRPr="00EF7599">
        <w:rPr>
          <w:rStyle w:val="Literal"/>
        </w:rPr>
        <w:t>SCREAMING_SNAKE_CASE</w:t>
      </w:r>
      <w:r w:rsidR="00616C71" w:rsidRPr="00740286">
        <w:t xml:space="preserve"> by convention.</w:t>
      </w:r>
      <w:r w:rsidR="001577FF">
        <w:rPr>
          <w:lang w:eastAsia="en-GB"/>
        </w:rPr>
        <w:fldChar w:fldCharType="begin"/>
      </w:r>
      <w:r w:rsidR="001577FF">
        <w:instrText xml:space="preserve"> XE "SCREAMING_SNAKE_CASE endRange" </w:instrText>
      </w:r>
      <w:r w:rsidR="001577FF">
        <w:rPr>
          <w:lang w:eastAsia="en-GB"/>
        </w:rPr>
        <w:fldChar w:fldCharType="end"/>
      </w:r>
      <w:r w:rsidR="001577FF">
        <w:rPr>
          <w:lang w:eastAsia="en-GB"/>
        </w:rPr>
        <w:fldChar w:fldCharType="begin"/>
      </w:r>
      <w:r w:rsidR="001577FF">
        <w:instrText xml:space="preserve"> XE "conventions:naming:of static variables endRange" </w:instrText>
      </w:r>
      <w:r w:rsidR="001577FF">
        <w:rPr>
          <w:lang w:eastAsia="en-GB"/>
        </w:rPr>
        <w:fldChar w:fldCharType="end"/>
      </w:r>
      <w:r w:rsidR="00616C71" w:rsidRPr="00740286">
        <w:t xml:space="preserve"> </w:t>
      </w:r>
      <w:r w:rsidR="00163CF2">
        <w:rPr>
          <w:lang w:eastAsia="en-GB"/>
        </w:rPr>
        <w:fldChar w:fldCharType="begin"/>
      </w:r>
      <w:r w:rsidR="00163CF2">
        <w:instrText xml:space="preserve"> XE "'static lifetime startRange" </w:instrText>
      </w:r>
      <w:r w:rsidR="00163CF2">
        <w:rPr>
          <w:lang w:eastAsia="en-GB"/>
        </w:rPr>
        <w:fldChar w:fldCharType="end"/>
      </w:r>
      <w:r w:rsidR="00616C71" w:rsidRPr="00740286">
        <w:t xml:space="preserve">Static variables can only store references with the </w:t>
      </w:r>
      <w:r w:rsidR="00616C71" w:rsidRPr="00EF7599">
        <w:rPr>
          <w:rStyle w:val="Literal"/>
        </w:rPr>
        <w:t>'static</w:t>
      </w:r>
      <w:r w:rsidR="00616C71" w:rsidRPr="00616C71">
        <w:rPr>
          <w:lang w:eastAsia="en-GB"/>
        </w:rPr>
        <w:t xml:space="preserve"> lifetime, which means</w:t>
      </w:r>
      <w:r w:rsidR="00616C71">
        <w:rPr>
          <w:lang w:eastAsia="en-GB"/>
        </w:rPr>
        <w:t xml:space="preserve"> </w:t>
      </w:r>
      <w:r w:rsidR="00616C71" w:rsidRPr="00616C71">
        <w:rPr>
          <w:lang w:eastAsia="en-GB"/>
        </w:rPr>
        <w:t>the Rust compiler can figure out the lifetime and we aren’t required to</w:t>
      </w:r>
      <w:r w:rsidR="00616C71">
        <w:rPr>
          <w:lang w:eastAsia="en-GB"/>
        </w:rPr>
        <w:t xml:space="preserve"> </w:t>
      </w:r>
      <w:r w:rsidR="00616C71" w:rsidRPr="00616C71">
        <w:rPr>
          <w:lang w:eastAsia="en-GB"/>
        </w:rPr>
        <w:t>annotate it explicitly.</w:t>
      </w:r>
      <w:r w:rsidR="00163CF2">
        <w:rPr>
          <w:lang w:eastAsia="en-GB"/>
        </w:rPr>
        <w:fldChar w:fldCharType="begin"/>
      </w:r>
      <w:r w:rsidR="00163CF2">
        <w:instrText xml:space="preserve"> XE "'static lifetime endRange" </w:instrText>
      </w:r>
      <w:r w:rsidR="00163CF2">
        <w:rPr>
          <w:lang w:eastAsia="en-GB"/>
        </w:rPr>
        <w:fldChar w:fldCharType="end"/>
      </w:r>
      <w:r w:rsidR="00616C71" w:rsidRPr="00616C71">
        <w:rPr>
          <w:lang w:eastAsia="en-GB"/>
        </w:rPr>
        <w:t xml:space="preserve"> Accessing an immutable static variable is safe.</w:t>
      </w:r>
    </w:p>
    <w:p w14:paraId="713AB488" w14:textId="5AEE96EC" w:rsidR="00616C71" w:rsidRPr="00616C71" w:rsidRDefault="00616C71" w:rsidP="00740286">
      <w:pPr>
        <w:pStyle w:val="Body"/>
        <w:rPr>
          <w:lang w:eastAsia="en-GB"/>
        </w:rPr>
      </w:pPr>
      <w:r w:rsidRPr="00616C71">
        <w:rPr>
          <w:lang w:eastAsia="en-GB"/>
        </w:rPr>
        <w:t>A subtle difference between constants and immutable static variables is that</w:t>
      </w:r>
      <w:r>
        <w:rPr>
          <w:lang w:eastAsia="en-GB"/>
        </w:rPr>
        <w:t xml:space="preserve"> </w:t>
      </w:r>
      <w:r w:rsidRPr="00616C71">
        <w:rPr>
          <w:lang w:eastAsia="en-GB"/>
        </w:rPr>
        <w:t>values in a static variable have a fixed address in memory. Using the value</w:t>
      </w:r>
      <w:r>
        <w:rPr>
          <w:lang w:eastAsia="en-GB"/>
        </w:rPr>
        <w:t xml:space="preserve"> </w:t>
      </w:r>
      <w:r w:rsidRPr="00616C71">
        <w:rPr>
          <w:lang w:eastAsia="en-GB"/>
        </w:rPr>
        <w:t>will always access the same data. Constants, on the other hand, are allowed to</w:t>
      </w:r>
      <w:r>
        <w:rPr>
          <w:lang w:eastAsia="en-GB"/>
        </w:rPr>
        <w:t xml:space="preserve"> </w:t>
      </w:r>
      <w:r w:rsidRPr="00616C71">
        <w:rPr>
          <w:lang w:eastAsia="en-GB"/>
        </w:rPr>
        <w:t>duplicate their data whenever they’re used. Another difference is that static</w:t>
      </w:r>
      <w:r>
        <w:rPr>
          <w:lang w:eastAsia="en-GB"/>
        </w:rPr>
        <w:t xml:space="preserve"> </w:t>
      </w:r>
      <w:r w:rsidRPr="00616C71">
        <w:rPr>
          <w:lang w:eastAsia="en-GB"/>
        </w:rPr>
        <w:t>variables can be mutable.</w:t>
      </w:r>
      <w:r w:rsidR="00C130D4">
        <w:rPr>
          <w:lang w:eastAsia="en-GB"/>
        </w:rPr>
        <w:fldChar w:fldCharType="begin"/>
      </w:r>
      <w:r w:rsidR="00C130D4">
        <w:instrText xml:space="preserve"> XE "constants:vs. static variables endRange" </w:instrText>
      </w:r>
      <w:r w:rsidR="00C130D4">
        <w:rPr>
          <w:lang w:eastAsia="en-GB"/>
        </w:rPr>
        <w:fldChar w:fldCharType="end"/>
      </w:r>
      <w:r w:rsidRPr="00616C71">
        <w:rPr>
          <w:lang w:eastAsia="en-GB"/>
        </w:rPr>
        <w:t xml:space="preserve"> Accessing and modifying mutable static variables is</w:t>
      </w:r>
      <w:r>
        <w:rPr>
          <w:lang w:eastAsia="en-GB"/>
        </w:rPr>
        <w:t xml:space="preserve"> </w:t>
      </w:r>
      <w:r w:rsidRPr="00EF7599">
        <w:rPr>
          <w:rStyle w:val="Italic"/>
        </w:rPr>
        <w:t>unsafe</w:t>
      </w:r>
      <w:r w:rsidRPr="00740286">
        <w:t xml:space="preserve">. Listing 19-10 shows how to declare, access, and modify a mutable static variable named </w:t>
      </w:r>
      <w:r w:rsidRPr="00EF7599">
        <w:rPr>
          <w:rStyle w:val="Literal"/>
        </w:rPr>
        <w:t>COUNTER</w:t>
      </w:r>
      <w:r w:rsidRPr="00616C71">
        <w:rPr>
          <w:lang w:eastAsia="en-GB"/>
        </w:rPr>
        <w:t>.</w:t>
      </w:r>
    </w:p>
    <w:p w14:paraId="742CB93E" w14:textId="3995D6B4" w:rsidR="00616C71" w:rsidRPr="00616C71" w:rsidRDefault="00616C71" w:rsidP="00EF7599">
      <w:pPr>
        <w:pStyle w:val="CodeLabel"/>
        <w:rPr>
          <w:lang w:eastAsia="en-GB"/>
        </w:rPr>
      </w:pPr>
      <w:r w:rsidRPr="00616C71">
        <w:rPr>
          <w:lang w:eastAsia="en-GB"/>
        </w:rPr>
        <w:t>src/main.rs</w:t>
      </w:r>
    </w:p>
    <w:p w14:paraId="72CB78D4" w14:textId="77777777" w:rsidR="00616C71" w:rsidRPr="00616C71" w:rsidRDefault="00616C71" w:rsidP="00740286">
      <w:pPr>
        <w:pStyle w:val="Code"/>
        <w:rPr>
          <w:lang w:eastAsia="en-GB"/>
        </w:rPr>
      </w:pPr>
      <w:r w:rsidRPr="00616C71">
        <w:rPr>
          <w:lang w:eastAsia="en-GB"/>
        </w:rPr>
        <w:t>static mut COUNTER: u32 = 0;</w:t>
      </w:r>
    </w:p>
    <w:p w14:paraId="02E76038" w14:textId="77777777" w:rsidR="00616C71" w:rsidRPr="00616C71" w:rsidRDefault="00616C71" w:rsidP="00740286">
      <w:pPr>
        <w:pStyle w:val="Code"/>
        <w:rPr>
          <w:lang w:eastAsia="en-GB"/>
        </w:rPr>
      </w:pPr>
    </w:p>
    <w:p w14:paraId="0162F9EC" w14:textId="77777777" w:rsidR="00616C71" w:rsidRPr="00616C71" w:rsidRDefault="00616C71" w:rsidP="00740286">
      <w:pPr>
        <w:pStyle w:val="Code"/>
        <w:rPr>
          <w:lang w:eastAsia="en-GB"/>
        </w:rPr>
      </w:pPr>
      <w:r w:rsidRPr="00616C71">
        <w:rPr>
          <w:lang w:eastAsia="en-GB"/>
        </w:rPr>
        <w:t>fn add_to_count(inc: u32) {</w:t>
      </w:r>
    </w:p>
    <w:p w14:paraId="4D1A8157" w14:textId="77777777" w:rsidR="00616C71" w:rsidRPr="00616C71" w:rsidRDefault="00616C71" w:rsidP="00740286">
      <w:pPr>
        <w:pStyle w:val="Code"/>
        <w:rPr>
          <w:lang w:eastAsia="en-GB"/>
        </w:rPr>
      </w:pPr>
      <w:r w:rsidRPr="00616C71">
        <w:rPr>
          <w:lang w:eastAsia="en-GB"/>
        </w:rPr>
        <w:t xml:space="preserve">    unsafe {</w:t>
      </w:r>
    </w:p>
    <w:p w14:paraId="0CE0D6B2" w14:textId="77777777" w:rsidR="00616C71" w:rsidRPr="00616C71" w:rsidRDefault="00616C71" w:rsidP="00740286">
      <w:pPr>
        <w:pStyle w:val="Code"/>
        <w:rPr>
          <w:lang w:eastAsia="en-GB"/>
        </w:rPr>
      </w:pPr>
      <w:r w:rsidRPr="00616C71">
        <w:rPr>
          <w:lang w:eastAsia="en-GB"/>
        </w:rPr>
        <w:t xml:space="preserve">        COUNTER += inc;</w:t>
      </w:r>
    </w:p>
    <w:p w14:paraId="28992735" w14:textId="77777777" w:rsidR="00616C71" w:rsidRPr="00616C71" w:rsidRDefault="00616C71" w:rsidP="00740286">
      <w:pPr>
        <w:pStyle w:val="Code"/>
        <w:rPr>
          <w:lang w:eastAsia="en-GB"/>
        </w:rPr>
      </w:pPr>
      <w:r w:rsidRPr="00616C71">
        <w:rPr>
          <w:lang w:eastAsia="en-GB"/>
        </w:rPr>
        <w:t xml:space="preserve">    }</w:t>
      </w:r>
    </w:p>
    <w:p w14:paraId="1681ED1B" w14:textId="77777777" w:rsidR="00616C71" w:rsidRPr="00616C71" w:rsidRDefault="00616C71" w:rsidP="00740286">
      <w:pPr>
        <w:pStyle w:val="Code"/>
        <w:rPr>
          <w:lang w:eastAsia="en-GB"/>
        </w:rPr>
      </w:pPr>
      <w:r w:rsidRPr="00616C71">
        <w:rPr>
          <w:lang w:eastAsia="en-GB"/>
        </w:rPr>
        <w:t>}</w:t>
      </w:r>
    </w:p>
    <w:p w14:paraId="1171D7EA" w14:textId="77777777" w:rsidR="00616C71" w:rsidRPr="00616C71" w:rsidRDefault="00616C71" w:rsidP="00740286">
      <w:pPr>
        <w:pStyle w:val="Code"/>
        <w:rPr>
          <w:lang w:eastAsia="en-GB"/>
        </w:rPr>
      </w:pPr>
    </w:p>
    <w:p w14:paraId="5774DAD6" w14:textId="77777777" w:rsidR="00616C71" w:rsidRPr="00616C71" w:rsidRDefault="00616C71" w:rsidP="00740286">
      <w:pPr>
        <w:pStyle w:val="Code"/>
        <w:rPr>
          <w:lang w:eastAsia="en-GB"/>
        </w:rPr>
      </w:pPr>
      <w:r w:rsidRPr="00616C71">
        <w:rPr>
          <w:lang w:eastAsia="en-GB"/>
        </w:rPr>
        <w:t>fn main() {</w:t>
      </w:r>
    </w:p>
    <w:p w14:paraId="38FC31BD" w14:textId="77777777" w:rsidR="00616C71" w:rsidRPr="00616C71" w:rsidRDefault="00616C71" w:rsidP="00740286">
      <w:pPr>
        <w:pStyle w:val="Code"/>
        <w:rPr>
          <w:lang w:eastAsia="en-GB"/>
        </w:rPr>
      </w:pPr>
      <w:r w:rsidRPr="00616C71">
        <w:rPr>
          <w:lang w:eastAsia="en-GB"/>
        </w:rPr>
        <w:t xml:space="preserve">    add_to_count(3);</w:t>
      </w:r>
    </w:p>
    <w:p w14:paraId="3E0CEC03" w14:textId="77777777" w:rsidR="00616C71" w:rsidRPr="00616C71" w:rsidRDefault="00616C71" w:rsidP="00740286">
      <w:pPr>
        <w:pStyle w:val="Code"/>
        <w:rPr>
          <w:lang w:eastAsia="en-GB"/>
        </w:rPr>
      </w:pPr>
    </w:p>
    <w:p w14:paraId="10C70C74" w14:textId="77777777" w:rsidR="00616C71" w:rsidRPr="00616C71" w:rsidRDefault="00616C71" w:rsidP="00740286">
      <w:pPr>
        <w:pStyle w:val="Code"/>
        <w:rPr>
          <w:lang w:eastAsia="en-GB"/>
        </w:rPr>
      </w:pPr>
      <w:r w:rsidRPr="00616C71">
        <w:rPr>
          <w:lang w:eastAsia="en-GB"/>
        </w:rPr>
        <w:t xml:space="preserve">    unsafe {</w:t>
      </w:r>
    </w:p>
    <w:p w14:paraId="3F357E0E" w14:textId="445A8A90" w:rsidR="00616C71" w:rsidRPr="00616C71" w:rsidRDefault="00616C71" w:rsidP="00740286">
      <w:pPr>
        <w:pStyle w:val="Code"/>
        <w:rPr>
          <w:lang w:eastAsia="en-GB"/>
        </w:rPr>
      </w:pPr>
      <w:r w:rsidRPr="00616C71">
        <w:rPr>
          <w:lang w:eastAsia="en-GB"/>
        </w:rPr>
        <w:t xml:space="preserve">        println!("COUNTER: {</w:t>
      </w:r>
      <w:r w:rsidR="00060403" w:rsidRPr="00616C71">
        <w:rPr>
          <w:lang w:eastAsia="en-GB"/>
        </w:rPr>
        <w:t>COUNTER</w:t>
      </w:r>
      <w:r w:rsidRPr="00616C71">
        <w:rPr>
          <w:lang w:eastAsia="en-GB"/>
        </w:rPr>
        <w:t>}");</w:t>
      </w:r>
    </w:p>
    <w:p w14:paraId="0231B69B" w14:textId="77777777" w:rsidR="00616C71" w:rsidRPr="00616C71" w:rsidRDefault="00616C71" w:rsidP="00740286">
      <w:pPr>
        <w:pStyle w:val="Code"/>
        <w:rPr>
          <w:lang w:eastAsia="en-GB"/>
        </w:rPr>
      </w:pPr>
      <w:r w:rsidRPr="00616C71">
        <w:rPr>
          <w:lang w:eastAsia="en-GB"/>
        </w:rPr>
        <w:t xml:space="preserve">    }</w:t>
      </w:r>
    </w:p>
    <w:p w14:paraId="483711C7" w14:textId="77777777" w:rsidR="00616C71" w:rsidRPr="00616C71" w:rsidRDefault="00616C71" w:rsidP="00740286">
      <w:pPr>
        <w:pStyle w:val="Code"/>
        <w:rPr>
          <w:lang w:eastAsia="en-GB"/>
        </w:rPr>
      </w:pPr>
      <w:r w:rsidRPr="00616C71">
        <w:rPr>
          <w:lang w:eastAsia="en-GB"/>
        </w:rPr>
        <w:t>}</w:t>
      </w:r>
    </w:p>
    <w:p w14:paraId="03B1E55A" w14:textId="5DF7FD86" w:rsidR="00616C71" w:rsidRPr="00616C71" w:rsidRDefault="00616C71" w:rsidP="0075292A">
      <w:pPr>
        <w:pStyle w:val="CodeListingCaption"/>
        <w:rPr>
          <w:lang w:eastAsia="en-GB"/>
        </w:rPr>
      </w:pPr>
      <w:r w:rsidRPr="00616C71">
        <w:rPr>
          <w:lang w:eastAsia="en-GB"/>
        </w:rPr>
        <w:t>Reading from or writing to a mutable static variable is unsafe</w:t>
      </w:r>
      <w:r w:rsidR="00BA4A63">
        <w:rPr>
          <w:lang w:eastAsia="en-GB"/>
        </w:rPr>
        <w:t>.</w:t>
      </w:r>
    </w:p>
    <w:p w14:paraId="5AB860F2" w14:textId="2FD0E1E7" w:rsidR="00616C71" w:rsidRPr="00616C71" w:rsidRDefault="00616C71" w:rsidP="00740286">
      <w:pPr>
        <w:pStyle w:val="Body"/>
        <w:rPr>
          <w:lang w:eastAsia="en-GB"/>
        </w:rPr>
      </w:pPr>
      <w:r w:rsidRPr="00740286">
        <w:t xml:space="preserve">As with regular variables, we specify mutability using the </w:t>
      </w:r>
      <w:r w:rsidRPr="00EF7599">
        <w:rPr>
          <w:rStyle w:val="Literal"/>
        </w:rPr>
        <w:t>mut</w:t>
      </w:r>
      <w:r w:rsidRPr="00740286">
        <w:t xml:space="preserve"> keyword. Any code that reads or writes from </w:t>
      </w:r>
      <w:r w:rsidRPr="00EF7599">
        <w:rPr>
          <w:rStyle w:val="Literal"/>
        </w:rPr>
        <w:t>COUNTER</w:t>
      </w:r>
      <w:r w:rsidRPr="00740286">
        <w:t xml:space="preserve"> must be within an </w:t>
      </w:r>
      <w:r w:rsidRPr="00EF7599">
        <w:rPr>
          <w:rStyle w:val="Literal"/>
        </w:rPr>
        <w:t>unsafe</w:t>
      </w:r>
      <w:r w:rsidRPr="00740286">
        <w:t xml:space="preserve"> block. This code compiles and prints </w:t>
      </w:r>
      <w:r w:rsidRPr="00EF7599">
        <w:rPr>
          <w:rStyle w:val="Literal"/>
        </w:rPr>
        <w:t>COUNTER: 3</w:t>
      </w:r>
      <w:r w:rsidRPr="00740286">
        <w:t xml:space="preserve"> as we would expect because it’s single threaded. Having multiple threads access </w:t>
      </w:r>
      <w:r w:rsidRPr="00EF7599">
        <w:rPr>
          <w:rStyle w:val="Literal"/>
        </w:rPr>
        <w:t>COUNTER</w:t>
      </w:r>
      <w:r w:rsidRPr="00616C71">
        <w:rPr>
          <w:lang w:eastAsia="en-GB"/>
        </w:rPr>
        <w:t xml:space="preserve"> would likely result in data</w:t>
      </w:r>
      <w:r>
        <w:rPr>
          <w:lang w:eastAsia="en-GB"/>
        </w:rPr>
        <w:t xml:space="preserve"> </w:t>
      </w:r>
      <w:r w:rsidRPr="00616C71">
        <w:rPr>
          <w:lang w:eastAsia="en-GB"/>
        </w:rPr>
        <w:t>races.</w:t>
      </w:r>
    </w:p>
    <w:p w14:paraId="6E6C070B" w14:textId="6082819D" w:rsidR="00616C71" w:rsidRPr="00616C71" w:rsidRDefault="00616C71" w:rsidP="00740286">
      <w:pPr>
        <w:pStyle w:val="Body"/>
        <w:rPr>
          <w:lang w:eastAsia="en-GB"/>
        </w:rPr>
      </w:pPr>
      <w:r w:rsidRPr="00616C71">
        <w:rPr>
          <w:lang w:eastAsia="en-GB"/>
        </w:rPr>
        <w:t>With mutable data that is globally accessible, it’s difficult to ensure there</w:t>
      </w:r>
      <w:r>
        <w:rPr>
          <w:lang w:eastAsia="en-GB"/>
        </w:rPr>
        <w:t xml:space="preserve"> </w:t>
      </w:r>
      <w:r w:rsidRPr="00616C71">
        <w:rPr>
          <w:lang w:eastAsia="en-GB"/>
        </w:rPr>
        <w:t>are no data races, which is why Rust considers mutable static variables to be</w:t>
      </w:r>
      <w:r>
        <w:rPr>
          <w:lang w:eastAsia="en-GB"/>
        </w:rPr>
        <w:t xml:space="preserve"> </w:t>
      </w:r>
      <w:r w:rsidRPr="00616C71">
        <w:rPr>
          <w:lang w:eastAsia="en-GB"/>
        </w:rPr>
        <w:t>unsafe. Where possible, it’s preferable to use the concurrency techniques and</w:t>
      </w:r>
      <w:r>
        <w:rPr>
          <w:lang w:eastAsia="en-GB"/>
        </w:rPr>
        <w:t xml:space="preserve"> </w:t>
      </w:r>
      <w:r w:rsidRPr="00616C71">
        <w:rPr>
          <w:lang w:eastAsia="en-GB"/>
        </w:rPr>
        <w:t xml:space="preserve">thread-safe smart pointers we discussed in </w:t>
      </w:r>
      <w:r w:rsidRPr="00603B1F">
        <w:rPr>
          <w:rStyle w:val="Xref"/>
        </w:rPr>
        <w:t>Chapter 16</w:t>
      </w:r>
      <w:r w:rsidRPr="00616C71">
        <w:rPr>
          <w:lang w:eastAsia="en-GB"/>
        </w:rPr>
        <w:t xml:space="preserve"> so the compiler checks</w:t>
      </w:r>
      <w:r>
        <w:rPr>
          <w:lang w:eastAsia="en-GB"/>
        </w:rPr>
        <w:t xml:space="preserve"> </w:t>
      </w:r>
      <w:r w:rsidRPr="00616C71">
        <w:rPr>
          <w:lang w:eastAsia="en-GB"/>
        </w:rPr>
        <w:t>that data access from different threads is done safely.</w:t>
      </w:r>
      <w:r w:rsidR="004C02B7">
        <w:rPr>
          <w:lang w:eastAsia="en-GB"/>
        </w:rPr>
        <w:fldChar w:fldCharType="begin"/>
      </w:r>
      <w:r w:rsidR="004C02B7">
        <w:instrText xml:space="preserve"> XE "data race endRange" </w:instrText>
      </w:r>
      <w:r w:rsidR="004C02B7">
        <w:rPr>
          <w:lang w:eastAsia="en-GB"/>
        </w:rPr>
        <w:fldChar w:fldCharType="end"/>
      </w:r>
      <w:r w:rsidR="00805356">
        <w:rPr>
          <w:lang w:eastAsia="en-GB"/>
        </w:rPr>
        <w:fldChar w:fldCharType="begin"/>
      </w:r>
      <w:r w:rsidR="00805356">
        <w:instrText xml:space="preserve"> XE "global variables endRange" </w:instrText>
      </w:r>
      <w:r w:rsidR="00805356">
        <w:rPr>
          <w:lang w:eastAsia="en-GB"/>
        </w:rPr>
        <w:fldChar w:fldCharType="end"/>
      </w:r>
      <w:r w:rsidR="00805356">
        <w:rPr>
          <w:lang w:eastAsia="en-GB"/>
        </w:rPr>
        <w:fldChar w:fldCharType="begin"/>
      </w:r>
      <w:r w:rsidR="00805356">
        <w:instrText xml:space="preserve"> XE "static variables endRange" </w:instrText>
      </w:r>
      <w:r w:rsidR="00805356">
        <w:rPr>
          <w:lang w:eastAsia="en-GB"/>
        </w:rPr>
        <w:fldChar w:fldCharType="end"/>
      </w:r>
      <w:r w:rsidR="00805356">
        <w:rPr>
          <w:lang w:eastAsia="en-GB"/>
        </w:rPr>
        <w:fldChar w:fldCharType="begin"/>
      </w:r>
      <w:r w:rsidR="00805356">
        <w:instrText xml:space="preserve"> XE "variables:global endRange" </w:instrText>
      </w:r>
      <w:r w:rsidR="00805356">
        <w:rPr>
          <w:lang w:eastAsia="en-GB"/>
        </w:rPr>
        <w:fldChar w:fldCharType="end"/>
      </w:r>
      <w:r w:rsidR="00805356">
        <w:rPr>
          <w:lang w:eastAsia="en-GB"/>
        </w:rPr>
        <w:fldChar w:fldCharType="begin"/>
      </w:r>
      <w:r w:rsidR="00805356">
        <w:instrText xml:space="preserve"> XE "variables:static endRange" </w:instrText>
      </w:r>
      <w:r w:rsidR="00805356">
        <w:rPr>
          <w:lang w:eastAsia="en-GB"/>
        </w:rPr>
        <w:fldChar w:fldCharType="end"/>
      </w:r>
    </w:p>
    <w:bookmarkStart w:id="22" w:name="implementing-an-unsafe-trait"/>
    <w:bookmarkStart w:id="23" w:name="_Toc106716449"/>
    <w:bookmarkEnd w:id="22"/>
    <w:p w14:paraId="415716C0" w14:textId="2441CD71" w:rsidR="00616C71" w:rsidRPr="00616C71" w:rsidRDefault="00667B4D" w:rsidP="00740286">
      <w:pPr>
        <w:pStyle w:val="HeadB"/>
        <w:rPr>
          <w:lang w:eastAsia="en-GB"/>
        </w:rPr>
      </w:pPr>
      <w:r>
        <w:rPr>
          <w:lang w:eastAsia="en-GB"/>
        </w:rPr>
        <w:fldChar w:fldCharType="begin"/>
      </w:r>
      <w:r>
        <w:instrText xml:space="preserve"> XE "</w:instrText>
      </w:r>
      <w:r w:rsidRPr="00BE574B">
        <w:instrText>unsafe</w:instrText>
      </w:r>
      <w:r>
        <w:instrText xml:space="preserve">:traits startRange" </w:instrText>
      </w:r>
      <w:r>
        <w:rPr>
          <w:lang w:eastAsia="en-GB"/>
        </w:rPr>
        <w:fldChar w:fldCharType="end"/>
      </w:r>
      <w:r w:rsidR="002776ED">
        <w:rPr>
          <w:lang w:eastAsia="en-GB"/>
        </w:rPr>
        <w:fldChar w:fldCharType="begin"/>
      </w:r>
      <w:r w:rsidR="002776ED">
        <w:instrText xml:space="preserve"> XE "traits:</w:instrText>
      </w:r>
      <w:r w:rsidR="002776ED" w:rsidRPr="00BE574B">
        <w:instrText>unsafe</w:instrText>
      </w:r>
      <w:r w:rsidR="002776ED">
        <w:instrText xml:space="preserve"> startRange" </w:instrText>
      </w:r>
      <w:r w:rsidR="002776ED">
        <w:rPr>
          <w:lang w:eastAsia="en-GB"/>
        </w:rPr>
        <w:fldChar w:fldCharType="end"/>
      </w:r>
      <w:r w:rsidR="00616C71" w:rsidRPr="00616C71">
        <w:rPr>
          <w:lang w:eastAsia="en-GB"/>
        </w:rPr>
        <w:t>Implementing an Unsafe Trait</w:t>
      </w:r>
      <w:bookmarkEnd w:id="23"/>
    </w:p>
    <w:p w14:paraId="45109100" w14:textId="258690F2" w:rsidR="00616C71" w:rsidRPr="00616C71" w:rsidRDefault="00616C71" w:rsidP="00740286">
      <w:pPr>
        <w:pStyle w:val="Body"/>
        <w:rPr>
          <w:lang w:eastAsia="en-GB"/>
        </w:rPr>
      </w:pPr>
      <w:r w:rsidRPr="00740286">
        <w:t xml:space="preserve">We can use </w:t>
      </w:r>
      <w:r w:rsidRPr="00EF7599">
        <w:rPr>
          <w:rStyle w:val="Literal"/>
        </w:rPr>
        <w:t>unsafe</w:t>
      </w:r>
      <w:r w:rsidRPr="00740286">
        <w:t xml:space="preserve"> to implement an unsafe trait. A trait is unsafe when at least one of its methods has some invariant that the compiler can’t verify. We declare that a trait is </w:t>
      </w:r>
      <w:r w:rsidRPr="00EF7599">
        <w:rPr>
          <w:rStyle w:val="Literal"/>
        </w:rPr>
        <w:t>unsafe</w:t>
      </w:r>
      <w:r w:rsidRPr="00740286">
        <w:t xml:space="preserve"> by adding the </w:t>
      </w:r>
      <w:r w:rsidRPr="00EF7599">
        <w:rPr>
          <w:rStyle w:val="Literal"/>
        </w:rPr>
        <w:t>unsafe</w:t>
      </w:r>
      <w:r w:rsidRPr="00740286">
        <w:t xml:space="preserve"> keyword before </w:t>
      </w:r>
      <w:r w:rsidRPr="00EF7599">
        <w:rPr>
          <w:rStyle w:val="Literal"/>
        </w:rPr>
        <w:t>trait</w:t>
      </w:r>
      <w:r w:rsidRPr="00740286">
        <w:t xml:space="preserve"> and marking the implementation of the trait as </w:t>
      </w:r>
      <w:r w:rsidRPr="00EF7599">
        <w:rPr>
          <w:rStyle w:val="Literal"/>
        </w:rPr>
        <w:t>unsafe</w:t>
      </w:r>
      <w:r w:rsidRPr="00616C71">
        <w:rPr>
          <w:lang w:eastAsia="en-GB"/>
        </w:rPr>
        <w:t xml:space="preserve"> too, as shown in</w:t>
      </w:r>
      <w:r>
        <w:rPr>
          <w:lang w:eastAsia="en-GB"/>
        </w:rPr>
        <w:t xml:space="preserve"> </w:t>
      </w:r>
      <w:r w:rsidRPr="00616C71">
        <w:rPr>
          <w:lang w:eastAsia="en-GB"/>
        </w:rPr>
        <w:t>Listing 19-11.</w:t>
      </w:r>
    </w:p>
    <w:p w14:paraId="27979142" w14:textId="77777777" w:rsidR="00616C71" w:rsidRPr="00616C71" w:rsidRDefault="00616C71" w:rsidP="00740286">
      <w:pPr>
        <w:pStyle w:val="Code"/>
        <w:rPr>
          <w:lang w:eastAsia="en-GB"/>
        </w:rPr>
      </w:pPr>
      <w:r w:rsidRPr="00616C71">
        <w:rPr>
          <w:lang w:eastAsia="en-GB"/>
        </w:rPr>
        <w:t>unsafe trait Foo {</w:t>
      </w:r>
    </w:p>
    <w:p w14:paraId="7CAC45CC" w14:textId="77777777" w:rsidR="00616C71" w:rsidRPr="00616C71" w:rsidRDefault="00616C71" w:rsidP="00740286">
      <w:pPr>
        <w:pStyle w:val="Code"/>
        <w:rPr>
          <w:lang w:eastAsia="en-GB"/>
        </w:rPr>
      </w:pPr>
      <w:r w:rsidRPr="00616C71">
        <w:rPr>
          <w:lang w:eastAsia="en-GB"/>
        </w:rPr>
        <w:t xml:space="preserve">    // methods go here</w:t>
      </w:r>
    </w:p>
    <w:p w14:paraId="77FEA57B" w14:textId="77777777" w:rsidR="00616C71" w:rsidRPr="00616C71" w:rsidRDefault="00616C71" w:rsidP="00740286">
      <w:pPr>
        <w:pStyle w:val="Code"/>
        <w:rPr>
          <w:lang w:eastAsia="en-GB"/>
        </w:rPr>
      </w:pPr>
      <w:r w:rsidRPr="00616C71">
        <w:rPr>
          <w:lang w:eastAsia="en-GB"/>
        </w:rPr>
        <w:t>}</w:t>
      </w:r>
    </w:p>
    <w:p w14:paraId="7F1F61FB" w14:textId="77777777" w:rsidR="00616C71" w:rsidRPr="00616C71" w:rsidRDefault="00616C71" w:rsidP="00740286">
      <w:pPr>
        <w:pStyle w:val="Code"/>
        <w:rPr>
          <w:lang w:eastAsia="en-GB"/>
        </w:rPr>
      </w:pPr>
    </w:p>
    <w:p w14:paraId="71FED596" w14:textId="77777777" w:rsidR="00616C71" w:rsidRPr="00616C71" w:rsidRDefault="00616C71" w:rsidP="00740286">
      <w:pPr>
        <w:pStyle w:val="Code"/>
        <w:rPr>
          <w:lang w:eastAsia="en-GB"/>
        </w:rPr>
      </w:pPr>
      <w:r w:rsidRPr="00616C71">
        <w:rPr>
          <w:lang w:eastAsia="en-GB"/>
        </w:rPr>
        <w:t>unsafe impl Foo for i32 {</w:t>
      </w:r>
    </w:p>
    <w:p w14:paraId="5854E1FD" w14:textId="77777777" w:rsidR="00616C71" w:rsidRPr="00616C71" w:rsidRDefault="00616C71" w:rsidP="00740286">
      <w:pPr>
        <w:pStyle w:val="Code"/>
        <w:rPr>
          <w:lang w:eastAsia="en-GB"/>
        </w:rPr>
      </w:pPr>
      <w:r w:rsidRPr="00616C71">
        <w:rPr>
          <w:lang w:eastAsia="en-GB"/>
        </w:rPr>
        <w:t xml:space="preserve">    // method implementations go here</w:t>
      </w:r>
    </w:p>
    <w:p w14:paraId="4A7F5100" w14:textId="7FC0FE85" w:rsidR="00616C71" w:rsidRPr="00616C71" w:rsidRDefault="00616C71" w:rsidP="00060403">
      <w:pPr>
        <w:pStyle w:val="Code"/>
        <w:rPr>
          <w:lang w:eastAsia="en-GB"/>
        </w:rPr>
      </w:pPr>
      <w:r w:rsidRPr="00616C71">
        <w:rPr>
          <w:lang w:eastAsia="en-GB"/>
        </w:rPr>
        <w:t>}</w:t>
      </w:r>
    </w:p>
    <w:p w14:paraId="11534438" w14:textId="020081BA" w:rsidR="00616C71" w:rsidRPr="00616C71" w:rsidRDefault="00616C71" w:rsidP="0075292A">
      <w:pPr>
        <w:pStyle w:val="CodeListingCaption"/>
        <w:rPr>
          <w:lang w:eastAsia="en-GB"/>
        </w:rPr>
      </w:pPr>
      <w:r w:rsidRPr="00616C71">
        <w:rPr>
          <w:lang w:eastAsia="en-GB"/>
        </w:rPr>
        <w:t>Defining and implementing an unsafe trait</w:t>
      </w:r>
    </w:p>
    <w:p w14:paraId="426CDC4E" w14:textId="040D04E3" w:rsidR="00616C71" w:rsidRPr="00616C71" w:rsidRDefault="00616C71" w:rsidP="00740286">
      <w:pPr>
        <w:pStyle w:val="Body"/>
        <w:rPr>
          <w:lang w:eastAsia="en-GB"/>
        </w:rPr>
      </w:pPr>
      <w:r w:rsidRPr="00740286">
        <w:t xml:space="preserve">By using </w:t>
      </w:r>
      <w:r w:rsidRPr="00EF7599">
        <w:rPr>
          <w:rStyle w:val="Literal"/>
        </w:rPr>
        <w:t>unsafe impl</w:t>
      </w:r>
      <w:r w:rsidRPr="00616C71">
        <w:rPr>
          <w:lang w:eastAsia="en-GB"/>
        </w:rPr>
        <w:t>, we’re promising that we’ll uphold the invariants that</w:t>
      </w:r>
      <w:r>
        <w:rPr>
          <w:lang w:eastAsia="en-GB"/>
        </w:rPr>
        <w:t xml:space="preserve"> </w:t>
      </w:r>
      <w:r w:rsidRPr="00616C71">
        <w:rPr>
          <w:lang w:eastAsia="en-GB"/>
        </w:rPr>
        <w:t>the compiler can’t verify.</w:t>
      </w:r>
    </w:p>
    <w:p w14:paraId="654C6C82" w14:textId="764DA0B7" w:rsidR="00616C71" w:rsidRPr="00616C71" w:rsidRDefault="009E1043" w:rsidP="00740286">
      <w:pPr>
        <w:pStyle w:val="Body"/>
        <w:rPr>
          <w:lang w:eastAsia="en-GB"/>
        </w:rPr>
      </w:pPr>
      <w:r>
        <w:rPr>
          <w:lang w:eastAsia="en-GB"/>
        </w:rPr>
        <w:fldChar w:fldCharType="begin"/>
      </w:r>
      <w:r>
        <w:instrText xml:space="preserve"> XE "Send trait startRange" </w:instrText>
      </w:r>
      <w:r>
        <w:rPr>
          <w:lang w:eastAsia="en-GB"/>
        </w:rPr>
        <w:fldChar w:fldCharType="end"/>
      </w:r>
      <w:r>
        <w:rPr>
          <w:lang w:eastAsia="en-GB"/>
        </w:rPr>
        <w:fldChar w:fldCharType="begin"/>
      </w:r>
      <w:r>
        <w:instrText xml:space="preserve"> XE "Sync trait startRange" </w:instrText>
      </w:r>
      <w:r>
        <w:rPr>
          <w:lang w:eastAsia="en-GB"/>
        </w:rPr>
        <w:fldChar w:fldCharType="end"/>
      </w:r>
      <w:r w:rsidR="00616C71" w:rsidRPr="00616C71">
        <w:rPr>
          <w:lang w:eastAsia="en-GB"/>
        </w:rPr>
        <w:t xml:space="preserve">As an example, recall the </w:t>
      </w:r>
      <w:r w:rsidR="00616C71" w:rsidRPr="00EF7599">
        <w:rPr>
          <w:rStyle w:val="Literal"/>
        </w:rPr>
        <w:t>S</w:t>
      </w:r>
      <w:r w:rsidR="002433E4">
        <w:rPr>
          <w:rStyle w:val="Literal"/>
        </w:rPr>
        <w:t>end</w:t>
      </w:r>
      <w:r w:rsidR="00616C71" w:rsidRPr="00740286">
        <w:t xml:space="preserve"> and </w:t>
      </w:r>
      <w:r w:rsidR="00616C71" w:rsidRPr="00EF7599">
        <w:rPr>
          <w:rStyle w:val="Literal"/>
        </w:rPr>
        <w:t>S</w:t>
      </w:r>
      <w:r w:rsidR="002433E4">
        <w:rPr>
          <w:rStyle w:val="Literal"/>
        </w:rPr>
        <w:t>ync</w:t>
      </w:r>
      <w:r w:rsidR="00616C71" w:rsidRPr="00740286">
        <w:t xml:space="preserve"> marker traits we discussed in </w:t>
      </w:r>
      <w:r w:rsidR="00616C71" w:rsidRPr="005E677D">
        <w:rPr>
          <w:rStyle w:val="Xref"/>
        </w:rPr>
        <w:t xml:space="preserve">“Extensible Concurrency with the </w:t>
      </w:r>
      <w:r w:rsidR="00BA4A63">
        <w:rPr>
          <w:rStyle w:val="Xref"/>
        </w:rPr>
        <w:t>Send</w:t>
      </w:r>
      <w:r w:rsidR="00BA4A63" w:rsidRPr="005E677D">
        <w:rPr>
          <w:rStyle w:val="Xref"/>
        </w:rPr>
        <w:t xml:space="preserve"> </w:t>
      </w:r>
      <w:r w:rsidR="00616C71" w:rsidRPr="005E677D">
        <w:rPr>
          <w:rStyle w:val="Xref"/>
        </w:rPr>
        <w:t xml:space="preserve">and </w:t>
      </w:r>
      <w:r w:rsidR="00BA4A63">
        <w:rPr>
          <w:rStyle w:val="Xref"/>
        </w:rPr>
        <w:t>Sync</w:t>
      </w:r>
      <w:r w:rsidR="00BA4A63" w:rsidRPr="005E677D">
        <w:rPr>
          <w:rStyle w:val="Xref"/>
        </w:rPr>
        <w:t xml:space="preserve"> </w:t>
      </w:r>
      <w:r w:rsidR="00616C71" w:rsidRPr="005E677D">
        <w:rPr>
          <w:rStyle w:val="Xref"/>
        </w:rPr>
        <w:t xml:space="preserve">Traits” </w:t>
      </w:r>
      <w:r w:rsidR="00BA4A63">
        <w:t>o</w:t>
      </w:r>
      <w:r w:rsidR="00616C71" w:rsidRPr="00740286">
        <w:t xml:space="preserve">n </w:t>
      </w:r>
      <w:r w:rsidR="00BA4A63">
        <w:rPr>
          <w:rStyle w:val="Xref"/>
        </w:rPr>
        <w:t>page XX</w:t>
      </w:r>
      <w:r w:rsidR="00616C71" w:rsidRPr="00740286">
        <w:t xml:space="preserve">: the compiler implements these traits automatically if our types are composed entirely of </w:t>
      </w:r>
      <w:r w:rsidR="00616C71" w:rsidRPr="00EF7599">
        <w:rPr>
          <w:rStyle w:val="Literal"/>
        </w:rPr>
        <w:t>Send</w:t>
      </w:r>
      <w:r w:rsidR="00616C71" w:rsidRPr="00740286">
        <w:t xml:space="preserve"> and </w:t>
      </w:r>
      <w:r w:rsidR="00616C71" w:rsidRPr="00EF7599">
        <w:rPr>
          <w:rStyle w:val="Literal"/>
        </w:rPr>
        <w:t>Sync</w:t>
      </w:r>
      <w:r w:rsidR="00616C71" w:rsidRPr="00740286">
        <w:t xml:space="preserve"> types. If we implement a type that contains a type that is not </w:t>
      </w:r>
      <w:r w:rsidR="00616C71" w:rsidRPr="00EF7599">
        <w:rPr>
          <w:rStyle w:val="Literal"/>
        </w:rPr>
        <w:t>Send</w:t>
      </w:r>
      <w:r w:rsidR="00616C71" w:rsidRPr="00740286">
        <w:t xml:space="preserve"> or </w:t>
      </w:r>
      <w:r w:rsidR="00616C71" w:rsidRPr="00EF7599">
        <w:rPr>
          <w:rStyle w:val="Literal"/>
        </w:rPr>
        <w:t>Sync</w:t>
      </w:r>
      <w:r w:rsidR="00616C71" w:rsidRPr="00740286">
        <w:t xml:space="preserve">, such as raw pointers, and we want to mark that type as </w:t>
      </w:r>
      <w:r w:rsidR="00616C71" w:rsidRPr="00EF7599">
        <w:rPr>
          <w:rStyle w:val="Literal"/>
        </w:rPr>
        <w:t>Send</w:t>
      </w:r>
      <w:r w:rsidR="00616C71" w:rsidRPr="00740286">
        <w:t xml:space="preserve"> or </w:t>
      </w:r>
      <w:r w:rsidR="00616C71" w:rsidRPr="00EF7599">
        <w:rPr>
          <w:rStyle w:val="Literal"/>
        </w:rPr>
        <w:t>Sync</w:t>
      </w:r>
      <w:r w:rsidR="00616C71" w:rsidRPr="00740286">
        <w:t xml:space="preserve">, we must use </w:t>
      </w:r>
      <w:r w:rsidR="00616C71" w:rsidRPr="00EF7599">
        <w:rPr>
          <w:rStyle w:val="Literal"/>
        </w:rPr>
        <w:t>unsafe</w:t>
      </w:r>
      <w:r w:rsidR="00616C71" w:rsidRPr="00740286">
        <w:t xml:space="preserve">. Rust can’t verify that our type upholds the guarantees that it can be safely sent across threads or accessed from multiple threads; therefore, we need to do those checks manually and indicate as such with </w:t>
      </w:r>
      <w:r w:rsidR="00616C71" w:rsidRPr="00EF7599">
        <w:rPr>
          <w:rStyle w:val="Literal"/>
        </w:rPr>
        <w:t>unsafe</w:t>
      </w:r>
      <w:r w:rsidR="00616C71" w:rsidRPr="00616C71">
        <w:rPr>
          <w:lang w:eastAsia="en-GB"/>
        </w:rPr>
        <w:t>.</w:t>
      </w:r>
      <w:r>
        <w:rPr>
          <w:lang w:eastAsia="en-GB"/>
        </w:rPr>
        <w:fldChar w:fldCharType="begin"/>
      </w:r>
      <w:r>
        <w:instrText xml:space="preserve"> XE "Send trait endRange" </w:instrText>
      </w:r>
      <w:r>
        <w:rPr>
          <w:lang w:eastAsia="en-GB"/>
        </w:rPr>
        <w:fldChar w:fldCharType="end"/>
      </w:r>
      <w:r>
        <w:rPr>
          <w:lang w:eastAsia="en-GB"/>
        </w:rPr>
        <w:fldChar w:fldCharType="begin"/>
      </w:r>
      <w:r>
        <w:instrText xml:space="preserve"> XE "Sync trait endRange" </w:instrText>
      </w:r>
      <w:r>
        <w:rPr>
          <w:lang w:eastAsia="en-GB"/>
        </w:rPr>
        <w:fldChar w:fldCharType="end"/>
      </w:r>
      <w:r w:rsidR="00667B4D">
        <w:rPr>
          <w:lang w:eastAsia="en-GB"/>
        </w:rPr>
        <w:fldChar w:fldCharType="begin"/>
      </w:r>
      <w:r w:rsidR="00667B4D">
        <w:instrText xml:space="preserve"> XE "</w:instrText>
      </w:r>
      <w:r w:rsidR="00667B4D" w:rsidRPr="00BE574B">
        <w:instrText>unsafe</w:instrText>
      </w:r>
      <w:r w:rsidR="00667B4D">
        <w:instrText xml:space="preserve">:traits endRange" </w:instrText>
      </w:r>
      <w:r w:rsidR="00667B4D">
        <w:rPr>
          <w:lang w:eastAsia="en-GB"/>
        </w:rPr>
        <w:fldChar w:fldCharType="end"/>
      </w:r>
      <w:r w:rsidR="00E70587">
        <w:rPr>
          <w:lang w:eastAsia="en-GB"/>
        </w:rPr>
        <w:fldChar w:fldCharType="begin"/>
      </w:r>
      <w:r w:rsidR="00E70587">
        <w:instrText xml:space="preserve"> XE "traits:</w:instrText>
      </w:r>
      <w:r w:rsidR="00E70587" w:rsidRPr="00BE574B">
        <w:instrText>unsafe</w:instrText>
      </w:r>
      <w:r w:rsidR="00E70587">
        <w:instrText xml:space="preserve"> endRange" </w:instrText>
      </w:r>
      <w:r w:rsidR="00E70587">
        <w:rPr>
          <w:lang w:eastAsia="en-GB"/>
        </w:rPr>
        <w:fldChar w:fldCharType="end"/>
      </w:r>
    </w:p>
    <w:bookmarkStart w:id="24" w:name="accessing-fields-of-a-union"/>
    <w:bookmarkStart w:id="25" w:name="_Toc106716450"/>
    <w:bookmarkEnd w:id="24"/>
    <w:p w14:paraId="3FEB9EB4" w14:textId="0C775304" w:rsidR="00616C71" w:rsidRPr="00616C71" w:rsidRDefault="0032304F" w:rsidP="00740286">
      <w:pPr>
        <w:pStyle w:val="HeadB"/>
        <w:rPr>
          <w:lang w:eastAsia="en-GB"/>
        </w:rPr>
      </w:pPr>
      <w:r>
        <w:rPr>
          <w:lang w:eastAsia="en-GB"/>
        </w:rPr>
        <w:fldChar w:fldCharType="begin"/>
      </w:r>
      <w:r>
        <w:instrText xml:space="preserve"> XE "unions startRange" </w:instrText>
      </w:r>
      <w:r>
        <w:rPr>
          <w:lang w:eastAsia="en-GB"/>
        </w:rPr>
        <w:fldChar w:fldCharType="end"/>
      </w:r>
      <w:r w:rsidR="00616C71" w:rsidRPr="00616C71">
        <w:rPr>
          <w:lang w:eastAsia="en-GB"/>
        </w:rPr>
        <w:t>Accessing Fields of a Union</w:t>
      </w:r>
      <w:bookmarkEnd w:id="25"/>
    </w:p>
    <w:p w14:paraId="4D34334F" w14:textId="252CE535" w:rsidR="00616C71" w:rsidRPr="00616C71" w:rsidRDefault="00616C71" w:rsidP="00740286">
      <w:pPr>
        <w:pStyle w:val="Body"/>
        <w:rPr>
          <w:lang w:eastAsia="en-GB"/>
        </w:rPr>
      </w:pPr>
      <w:r w:rsidRPr="00740286">
        <w:t xml:space="preserve">The final action that works only with </w:t>
      </w:r>
      <w:r w:rsidRPr="00EF7599">
        <w:rPr>
          <w:rStyle w:val="Literal"/>
        </w:rPr>
        <w:t>unsafe</w:t>
      </w:r>
      <w:r w:rsidRPr="00740286">
        <w:t xml:space="preserve"> is accessing fields </w:t>
      </w:r>
      <w:r w:rsidRPr="00ED0A74">
        <w:t>of a union.</w:t>
      </w:r>
      <w:r w:rsidRPr="00740286">
        <w:t xml:space="preserve"> A </w:t>
      </w:r>
      <w:r w:rsidRPr="00EF7599">
        <w:rPr>
          <w:rStyle w:val="Literal"/>
        </w:rPr>
        <w:t>union</w:t>
      </w:r>
      <w:r w:rsidRPr="00740286">
        <w:t xml:space="preserve"> is similar to a </w:t>
      </w:r>
      <w:r w:rsidRPr="00EF7599">
        <w:rPr>
          <w:rStyle w:val="Literal"/>
        </w:rPr>
        <w:t>struct</w:t>
      </w:r>
      <w:r w:rsidRPr="00740286">
        <w:t xml:space="preserve">, but only one declared field is used in a particular instance at one time. Unions are primarily used to interface with unions in C code. Accessing union fields is unsafe because Rust can’t guarantee the type of the data currently being stored in the union instance. You can learn more about unions in the Rust Reference at </w:t>
      </w:r>
      <w:hyperlink r:id="rId8" w:history="1">
        <w:r w:rsidRPr="00EF7599">
          <w:rPr>
            <w:rStyle w:val="LinkURL"/>
          </w:rPr>
          <w:t>https://doc.rust-lang.org/reference/items/unions.html</w:t>
        </w:r>
      </w:hyperlink>
      <w:r w:rsidRPr="00EF7599">
        <w:rPr>
          <w:rStyle w:val="LinkURL"/>
        </w:rPr>
        <w:t>.</w:t>
      </w:r>
      <w:r w:rsidR="0032304F">
        <w:rPr>
          <w:lang w:eastAsia="en-GB"/>
        </w:rPr>
        <w:fldChar w:fldCharType="begin"/>
      </w:r>
      <w:r w:rsidR="0032304F">
        <w:instrText xml:space="preserve"> XE "unions endRange" </w:instrText>
      </w:r>
      <w:r w:rsidR="0032304F">
        <w:rPr>
          <w:lang w:eastAsia="en-GB"/>
        </w:rPr>
        <w:fldChar w:fldCharType="end"/>
      </w:r>
    </w:p>
    <w:bookmarkStart w:id="26" w:name="when-to-use-unsafe-code"/>
    <w:bookmarkStart w:id="27" w:name="_Toc106716451"/>
    <w:bookmarkEnd w:id="26"/>
    <w:p w14:paraId="66A14852" w14:textId="4B9F867A" w:rsidR="00616C71" w:rsidRPr="00616C71" w:rsidRDefault="00F54841" w:rsidP="00740286">
      <w:pPr>
        <w:pStyle w:val="HeadB"/>
        <w:rPr>
          <w:lang w:eastAsia="en-GB"/>
        </w:rPr>
      </w:pPr>
      <w:r>
        <w:rPr>
          <w:lang w:eastAsia="en-GB"/>
        </w:rPr>
        <w:fldChar w:fldCharType="begin"/>
      </w:r>
      <w:r>
        <w:instrText xml:space="preserve"> XE "</w:instrText>
      </w:r>
      <w:r w:rsidRPr="00BE574B">
        <w:instrText>unsafe</w:instrText>
      </w:r>
      <w:r>
        <w:instrText xml:space="preserve">:superpowers </w:instrText>
      </w:r>
      <w:r w:rsidR="00D86928">
        <w:instrText>start</w:instrText>
      </w:r>
      <w:r>
        <w:instrText xml:space="preserve">Range" </w:instrText>
      </w:r>
      <w:r>
        <w:rPr>
          <w:lang w:eastAsia="en-GB"/>
        </w:rPr>
        <w:fldChar w:fldCharType="end"/>
      </w:r>
      <w:r w:rsidR="00616C71" w:rsidRPr="00616C71">
        <w:rPr>
          <w:lang w:eastAsia="en-GB"/>
        </w:rPr>
        <w:t>When to Use Unsafe Code</w:t>
      </w:r>
      <w:bookmarkEnd w:id="27"/>
    </w:p>
    <w:p w14:paraId="54605DD6" w14:textId="51040C97" w:rsidR="00616C71" w:rsidRPr="00616C71" w:rsidRDefault="00616C71" w:rsidP="00740286">
      <w:pPr>
        <w:pStyle w:val="Body"/>
        <w:rPr>
          <w:lang w:eastAsia="en-GB"/>
        </w:rPr>
      </w:pPr>
      <w:r w:rsidRPr="00740286">
        <w:t xml:space="preserve">Using </w:t>
      </w:r>
      <w:r w:rsidRPr="00EF7599">
        <w:rPr>
          <w:rStyle w:val="Literal"/>
        </w:rPr>
        <w:t>unsafe</w:t>
      </w:r>
      <w:r w:rsidRPr="00740286">
        <w:t xml:space="preserve"> to use one of the five superpowers just discussed isn’t wrong or even frowned upon, but it is trickier to get </w:t>
      </w:r>
      <w:r w:rsidRPr="00EF7599">
        <w:rPr>
          <w:rStyle w:val="Literal"/>
        </w:rPr>
        <w:t>unsafe</w:t>
      </w:r>
      <w:r w:rsidRPr="00740286">
        <w:t xml:space="preserve"> code correct because the compiler can’t help uphold memory safety. When you have a reason to use </w:t>
      </w:r>
      <w:r w:rsidRPr="00EF7599">
        <w:rPr>
          <w:rStyle w:val="Literal"/>
        </w:rPr>
        <w:t>unsafe</w:t>
      </w:r>
      <w:r w:rsidRPr="00740286">
        <w:t xml:space="preserve"> code, you can do so, and having the explicit </w:t>
      </w:r>
      <w:r w:rsidRPr="00EF7599">
        <w:rPr>
          <w:rStyle w:val="Literal"/>
        </w:rPr>
        <w:t>unsafe</w:t>
      </w:r>
      <w:r w:rsidRPr="00616C71">
        <w:rPr>
          <w:lang w:eastAsia="en-GB"/>
        </w:rPr>
        <w:t xml:space="preserve"> annotation makes</w:t>
      </w:r>
      <w:r>
        <w:rPr>
          <w:lang w:eastAsia="en-GB"/>
        </w:rPr>
        <w:t xml:space="preserve"> </w:t>
      </w:r>
      <w:r w:rsidRPr="00616C71">
        <w:rPr>
          <w:lang w:eastAsia="en-GB"/>
        </w:rPr>
        <w:t>it easier to track down the source of problems when they occur.</w:t>
      </w:r>
      <w:r w:rsidR="00F54841">
        <w:rPr>
          <w:lang w:eastAsia="en-GB"/>
        </w:rPr>
        <w:fldChar w:fldCharType="begin"/>
      </w:r>
      <w:r w:rsidR="00F54841">
        <w:instrText xml:space="preserve"> XE "</w:instrText>
      </w:r>
      <w:r w:rsidR="00F54841" w:rsidRPr="00BE574B">
        <w:instrText>unsafe</w:instrText>
      </w:r>
      <w:r w:rsidR="00F54841">
        <w:instrText xml:space="preserve">:superpowers endRange" </w:instrText>
      </w:r>
      <w:r w:rsidR="00F54841">
        <w:rPr>
          <w:lang w:eastAsia="en-GB"/>
        </w:rPr>
        <w:fldChar w:fldCharType="end"/>
      </w:r>
      <w:r w:rsidR="00A31FBE">
        <w:rPr>
          <w:lang w:eastAsia="en-GB"/>
        </w:rPr>
        <w:fldChar w:fldCharType="begin"/>
      </w:r>
      <w:r w:rsidR="00A31FBE">
        <w:instrText xml:space="preserve"> XE "</w:instrText>
      </w:r>
      <w:r w:rsidR="00A31FBE" w:rsidRPr="00BE574B">
        <w:instrText>unsafe</w:instrText>
      </w:r>
      <w:r w:rsidR="00A31FBE">
        <w:instrText xml:space="preserve"> endRange" </w:instrText>
      </w:r>
      <w:r w:rsidR="00A31FBE">
        <w:rPr>
          <w:lang w:eastAsia="en-GB"/>
        </w:rPr>
        <w:fldChar w:fldCharType="end"/>
      </w:r>
    </w:p>
    <w:p w14:paraId="0FFCB1BD" w14:textId="77777777" w:rsidR="00616C71" w:rsidRPr="00616C71" w:rsidRDefault="00616C71" w:rsidP="00740286">
      <w:pPr>
        <w:pStyle w:val="HeadA"/>
        <w:rPr>
          <w:lang w:eastAsia="en-GB"/>
        </w:rPr>
      </w:pPr>
      <w:bookmarkStart w:id="28" w:name="advanced-traits"/>
      <w:bookmarkStart w:id="29" w:name="_Toc106716452"/>
      <w:bookmarkEnd w:id="28"/>
      <w:r w:rsidRPr="00616C71">
        <w:rPr>
          <w:lang w:eastAsia="en-GB"/>
        </w:rPr>
        <w:t>Advanced Traits</w:t>
      </w:r>
      <w:bookmarkEnd w:id="29"/>
    </w:p>
    <w:p w14:paraId="6C3B4EB6" w14:textId="5CF9B9A8" w:rsidR="00616C71" w:rsidRPr="00616C71" w:rsidRDefault="00616C71" w:rsidP="00740286">
      <w:pPr>
        <w:pStyle w:val="Body"/>
        <w:rPr>
          <w:lang w:eastAsia="en-GB"/>
        </w:rPr>
      </w:pPr>
      <w:r w:rsidRPr="00616C71">
        <w:rPr>
          <w:lang w:eastAsia="en-GB"/>
        </w:rPr>
        <w:t xml:space="preserve">We first covered traits in </w:t>
      </w:r>
      <w:r w:rsidRPr="00EF7599">
        <w:rPr>
          <w:rStyle w:val="Xref"/>
        </w:rPr>
        <w:t xml:space="preserve">“Traits: Defining Shared Behavior” </w:t>
      </w:r>
      <w:r w:rsidR="00335114">
        <w:t>on</w:t>
      </w:r>
      <w:r w:rsidR="00335114" w:rsidRPr="00EE6E53">
        <w:t xml:space="preserve"> </w:t>
      </w:r>
      <w:r w:rsidR="00335114">
        <w:rPr>
          <w:rStyle w:val="Xref"/>
        </w:rPr>
        <w:t>page XX</w:t>
      </w:r>
      <w:r w:rsidRPr="00616C71">
        <w:rPr>
          <w:lang w:eastAsia="en-GB"/>
        </w:rPr>
        <w:t>, but we didn’t discuss the more advanced details. Now that you know</w:t>
      </w:r>
      <w:r>
        <w:rPr>
          <w:lang w:eastAsia="en-GB"/>
        </w:rPr>
        <w:t xml:space="preserve"> </w:t>
      </w:r>
      <w:r w:rsidRPr="00616C71">
        <w:rPr>
          <w:lang w:eastAsia="en-GB"/>
        </w:rPr>
        <w:t>more about Rust, we can get into the nitty-gritty.</w:t>
      </w:r>
    </w:p>
    <w:bookmarkStart w:id="30" w:name="specifying-placeholder-types-in-trait-de"/>
    <w:bookmarkStart w:id="31" w:name="_Toc106716453"/>
    <w:bookmarkEnd w:id="30"/>
    <w:p w14:paraId="3A479F05" w14:textId="6EEC85B2" w:rsidR="00616C71" w:rsidRPr="00616C71" w:rsidRDefault="00D232F7" w:rsidP="00740286">
      <w:pPr>
        <w:pStyle w:val="HeadB"/>
        <w:rPr>
          <w:lang w:eastAsia="en-GB"/>
        </w:rPr>
      </w:pPr>
      <w:r>
        <w:rPr>
          <w:lang w:eastAsia="en-GB"/>
        </w:rPr>
        <w:fldChar w:fldCharType="begin"/>
      </w:r>
      <w:r>
        <w:instrText xml:space="preserve"> XE "traits:associated types in startRange" </w:instrText>
      </w:r>
      <w:r>
        <w:rPr>
          <w:lang w:eastAsia="en-GB"/>
        </w:rPr>
        <w:fldChar w:fldCharType="end"/>
      </w:r>
      <w:r>
        <w:rPr>
          <w:lang w:eastAsia="en-GB"/>
        </w:rPr>
        <w:fldChar w:fldCharType="begin"/>
      </w:r>
      <w:r>
        <w:instrText xml:space="preserve"> XE "associated types startRange" </w:instrText>
      </w:r>
      <w:r>
        <w:rPr>
          <w:lang w:eastAsia="en-GB"/>
        </w:rPr>
        <w:fldChar w:fldCharType="end"/>
      </w:r>
      <w:r w:rsidR="00616C71" w:rsidRPr="00616C71">
        <w:rPr>
          <w:lang w:eastAsia="en-GB"/>
        </w:rPr>
        <w:t>Associated Types</w:t>
      </w:r>
      <w:bookmarkEnd w:id="31"/>
    </w:p>
    <w:p w14:paraId="68AC42E1" w14:textId="63E0636D" w:rsidR="00616C71" w:rsidRPr="00616C71" w:rsidRDefault="00616C71" w:rsidP="00740286">
      <w:pPr>
        <w:pStyle w:val="Body"/>
        <w:rPr>
          <w:lang w:eastAsia="en-GB"/>
        </w:rPr>
      </w:pPr>
      <w:r w:rsidRPr="00EF7599">
        <w:rPr>
          <w:rStyle w:val="Italic"/>
        </w:rPr>
        <w:t>Associated types</w:t>
      </w:r>
      <w:r w:rsidRPr="00616C71">
        <w:rPr>
          <w:lang w:eastAsia="en-GB"/>
        </w:rPr>
        <w:t xml:space="preserve"> connect a type placeholder with a trait such that the trait</w:t>
      </w:r>
      <w:r>
        <w:rPr>
          <w:lang w:eastAsia="en-GB"/>
        </w:rPr>
        <w:t xml:space="preserve"> </w:t>
      </w:r>
      <w:r w:rsidRPr="00616C71">
        <w:rPr>
          <w:lang w:eastAsia="en-GB"/>
        </w:rPr>
        <w:t>method definitions can use these placeholder types in their signatures. The</w:t>
      </w:r>
      <w:r>
        <w:rPr>
          <w:lang w:eastAsia="en-GB"/>
        </w:rPr>
        <w:t xml:space="preserve"> </w:t>
      </w:r>
      <w:r w:rsidRPr="00616C71">
        <w:rPr>
          <w:lang w:eastAsia="en-GB"/>
        </w:rPr>
        <w:t>implementor of a trait will specify the concrete type to be used instead of the</w:t>
      </w:r>
      <w:r>
        <w:rPr>
          <w:lang w:eastAsia="en-GB"/>
        </w:rPr>
        <w:t xml:space="preserve"> </w:t>
      </w:r>
      <w:r w:rsidRPr="00616C71">
        <w:rPr>
          <w:lang w:eastAsia="en-GB"/>
        </w:rPr>
        <w:t>placeholder type for the particular implementation. That way, we can define a</w:t>
      </w:r>
      <w:r>
        <w:rPr>
          <w:lang w:eastAsia="en-GB"/>
        </w:rPr>
        <w:t xml:space="preserve"> </w:t>
      </w:r>
      <w:r w:rsidRPr="00616C71">
        <w:rPr>
          <w:lang w:eastAsia="en-GB"/>
        </w:rPr>
        <w:t>trait that uses some types without needing to know exactly what those types are</w:t>
      </w:r>
      <w:r>
        <w:rPr>
          <w:lang w:eastAsia="en-GB"/>
        </w:rPr>
        <w:t xml:space="preserve"> </w:t>
      </w:r>
      <w:r w:rsidRPr="00616C71">
        <w:rPr>
          <w:lang w:eastAsia="en-GB"/>
        </w:rPr>
        <w:t>until the trait is implemented.</w:t>
      </w:r>
    </w:p>
    <w:p w14:paraId="338E9731" w14:textId="7C97D5D9" w:rsidR="00616C71" w:rsidRPr="00616C71" w:rsidRDefault="00616C71" w:rsidP="00740286">
      <w:pPr>
        <w:pStyle w:val="Body"/>
        <w:rPr>
          <w:lang w:eastAsia="en-GB"/>
        </w:rPr>
      </w:pPr>
      <w:r w:rsidRPr="00616C71">
        <w:rPr>
          <w:lang w:eastAsia="en-GB"/>
        </w:rPr>
        <w:t>We’ve described most of the advanced features in this chapter as being rarely</w:t>
      </w:r>
      <w:r>
        <w:rPr>
          <w:lang w:eastAsia="en-GB"/>
        </w:rPr>
        <w:t xml:space="preserve"> </w:t>
      </w:r>
      <w:r w:rsidRPr="00616C71">
        <w:rPr>
          <w:lang w:eastAsia="en-GB"/>
        </w:rPr>
        <w:t>needed. Associated types are somewhere in the middle: they’re used more rarely</w:t>
      </w:r>
      <w:r>
        <w:rPr>
          <w:lang w:eastAsia="en-GB"/>
        </w:rPr>
        <w:t xml:space="preserve"> </w:t>
      </w:r>
      <w:r w:rsidRPr="00616C71">
        <w:rPr>
          <w:lang w:eastAsia="en-GB"/>
        </w:rPr>
        <w:t>than features explained in the rest of the book but more commonly than many of</w:t>
      </w:r>
      <w:r>
        <w:rPr>
          <w:lang w:eastAsia="en-GB"/>
        </w:rPr>
        <w:t xml:space="preserve"> </w:t>
      </w:r>
      <w:r w:rsidRPr="00616C71">
        <w:rPr>
          <w:lang w:eastAsia="en-GB"/>
        </w:rPr>
        <w:t>the other features discussed in this chapter.</w:t>
      </w:r>
    </w:p>
    <w:p w14:paraId="004B0A65" w14:textId="7AA81E5F" w:rsidR="00616C71" w:rsidRPr="00616C71" w:rsidRDefault="00616C71" w:rsidP="00740286">
      <w:pPr>
        <w:pStyle w:val="Body"/>
        <w:rPr>
          <w:lang w:eastAsia="en-GB"/>
        </w:rPr>
      </w:pPr>
      <w:r w:rsidRPr="00740286">
        <w:t xml:space="preserve">One example of a trait with an associated type is the </w:t>
      </w:r>
      <w:r w:rsidRPr="00EF7599">
        <w:rPr>
          <w:rStyle w:val="Literal"/>
        </w:rPr>
        <w:t>Iterator</w:t>
      </w:r>
      <w:r w:rsidRPr="00740286">
        <w:t xml:space="preserve"> trait that the standard library provides. The associated type is named </w:t>
      </w:r>
      <w:r w:rsidRPr="00EF7599">
        <w:rPr>
          <w:rStyle w:val="Literal"/>
        </w:rPr>
        <w:t>Item</w:t>
      </w:r>
      <w:r w:rsidRPr="00740286">
        <w:t xml:space="preserve"> and stands in for the type of the values the type implementing the </w:t>
      </w:r>
      <w:r w:rsidRPr="00EF7599">
        <w:rPr>
          <w:rStyle w:val="Literal"/>
        </w:rPr>
        <w:t>Iterator</w:t>
      </w:r>
      <w:r w:rsidRPr="00740286">
        <w:t xml:space="preserve"> trait is iterating over. The definition of the </w:t>
      </w:r>
      <w:r w:rsidRPr="00EF7599">
        <w:rPr>
          <w:rStyle w:val="Literal"/>
        </w:rPr>
        <w:t>Iterator</w:t>
      </w:r>
      <w:r w:rsidRPr="00616C71">
        <w:rPr>
          <w:lang w:eastAsia="en-GB"/>
        </w:rPr>
        <w:t xml:space="preserve"> trait is as shown in Listing</w:t>
      </w:r>
      <w:r>
        <w:rPr>
          <w:lang w:eastAsia="en-GB"/>
        </w:rPr>
        <w:t xml:space="preserve"> </w:t>
      </w:r>
      <w:r w:rsidRPr="00616C71">
        <w:rPr>
          <w:lang w:eastAsia="en-GB"/>
        </w:rPr>
        <w:t>19-12.</w:t>
      </w:r>
    </w:p>
    <w:p w14:paraId="59DA8521" w14:textId="77777777" w:rsidR="00616C71" w:rsidRPr="00616C71" w:rsidRDefault="00616C71" w:rsidP="00740286">
      <w:pPr>
        <w:pStyle w:val="Code"/>
        <w:rPr>
          <w:lang w:eastAsia="en-GB"/>
        </w:rPr>
      </w:pPr>
      <w:r w:rsidRPr="00616C71">
        <w:rPr>
          <w:lang w:eastAsia="en-GB"/>
        </w:rPr>
        <w:t>pub trait Iterator {</w:t>
      </w:r>
    </w:p>
    <w:p w14:paraId="2F3224EC" w14:textId="77777777" w:rsidR="00616C71" w:rsidRPr="00616C71" w:rsidRDefault="00616C71" w:rsidP="00740286">
      <w:pPr>
        <w:pStyle w:val="Code"/>
        <w:rPr>
          <w:lang w:eastAsia="en-GB"/>
        </w:rPr>
      </w:pPr>
      <w:r w:rsidRPr="00616C71">
        <w:rPr>
          <w:lang w:eastAsia="en-GB"/>
        </w:rPr>
        <w:t xml:space="preserve">    type Item;</w:t>
      </w:r>
    </w:p>
    <w:p w14:paraId="31BF431C" w14:textId="77777777" w:rsidR="00616C71" w:rsidRPr="00616C71" w:rsidRDefault="00616C71" w:rsidP="00740286">
      <w:pPr>
        <w:pStyle w:val="Code"/>
        <w:rPr>
          <w:lang w:eastAsia="en-GB"/>
        </w:rPr>
      </w:pPr>
    </w:p>
    <w:p w14:paraId="117E46B1" w14:textId="77777777" w:rsidR="00616C71" w:rsidRPr="00616C71" w:rsidRDefault="00616C71" w:rsidP="00740286">
      <w:pPr>
        <w:pStyle w:val="Code"/>
        <w:rPr>
          <w:lang w:eastAsia="en-GB"/>
        </w:rPr>
      </w:pPr>
      <w:r w:rsidRPr="00616C71">
        <w:rPr>
          <w:lang w:eastAsia="en-GB"/>
        </w:rPr>
        <w:t xml:space="preserve">    fn next(&amp;mut self) -&gt; Option&lt;Self::Item&gt;;</w:t>
      </w:r>
    </w:p>
    <w:p w14:paraId="346AACA6" w14:textId="77777777" w:rsidR="00616C71" w:rsidRPr="00616C71" w:rsidRDefault="00616C71" w:rsidP="00740286">
      <w:pPr>
        <w:pStyle w:val="Code"/>
        <w:rPr>
          <w:lang w:eastAsia="en-GB"/>
        </w:rPr>
      </w:pPr>
      <w:r w:rsidRPr="00616C71">
        <w:rPr>
          <w:lang w:eastAsia="en-GB"/>
        </w:rPr>
        <w:t>}</w:t>
      </w:r>
    </w:p>
    <w:p w14:paraId="7B6E268E" w14:textId="3ECE4E82" w:rsidR="00616C71" w:rsidRPr="00616C71" w:rsidRDefault="00616C71" w:rsidP="0075292A">
      <w:pPr>
        <w:pStyle w:val="CodeListingCaption"/>
        <w:rPr>
          <w:lang w:eastAsia="en-GB"/>
        </w:rPr>
      </w:pPr>
      <w:r w:rsidRPr="00740286">
        <w:t xml:space="preserve">The definition of the </w:t>
      </w:r>
      <w:r w:rsidRPr="00EF7599">
        <w:rPr>
          <w:rStyle w:val="Literal"/>
        </w:rPr>
        <w:t>Iterator</w:t>
      </w:r>
      <w:r w:rsidRPr="00740286">
        <w:t xml:space="preserve"> trait that has an associated type </w:t>
      </w:r>
      <w:r w:rsidRPr="00EF7599">
        <w:rPr>
          <w:rStyle w:val="Literal"/>
        </w:rPr>
        <w:t>Item</w:t>
      </w:r>
    </w:p>
    <w:p w14:paraId="4BCA1603" w14:textId="6C882192" w:rsidR="00616C71" w:rsidRPr="00616C71" w:rsidRDefault="00616C71" w:rsidP="00740286">
      <w:pPr>
        <w:pStyle w:val="Body"/>
        <w:rPr>
          <w:lang w:eastAsia="en-GB"/>
        </w:rPr>
      </w:pPr>
      <w:r w:rsidRPr="00616C71">
        <w:rPr>
          <w:lang w:eastAsia="en-GB"/>
        </w:rPr>
        <w:t xml:space="preserve">The type </w:t>
      </w:r>
      <w:r w:rsidRPr="00EF7599">
        <w:rPr>
          <w:rStyle w:val="Literal"/>
        </w:rPr>
        <w:t>Item</w:t>
      </w:r>
      <w:r w:rsidRPr="00740286">
        <w:t xml:space="preserve"> is a placeholder, and the </w:t>
      </w:r>
      <w:r w:rsidRPr="00EF7599">
        <w:rPr>
          <w:rStyle w:val="Literal"/>
        </w:rPr>
        <w:t>next</w:t>
      </w:r>
      <w:r w:rsidRPr="00740286">
        <w:t xml:space="preserve"> method’s definition shows that it will return values of type </w:t>
      </w:r>
      <w:r w:rsidRPr="00EF7599">
        <w:rPr>
          <w:rStyle w:val="Literal"/>
        </w:rPr>
        <w:t>Option&lt;Self::Item&gt;</w:t>
      </w:r>
      <w:r w:rsidRPr="00740286">
        <w:t xml:space="preserve">. Implementors of the </w:t>
      </w:r>
      <w:r w:rsidRPr="00EF7599">
        <w:rPr>
          <w:rStyle w:val="Literal"/>
        </w:rPr>
        <w:t>Iterator</w:t>
      </w:r>
      <w:r w:rsidRPr="00740286">
        <w:t xml:space="preserve"> trait will specify the concrete type for </w:t>
      </w:r>
      <w:r w:rsidRPr="00EF7599">
        <w:rPr>
          <w:rStyle w:val="Literal"/>
        </w:rPr>
        <w:t>Item</w:t>
      </w:r>
      <w:r w:rsidRPr="00740286">
        <w:t xml:space="preserve">, and the </w:t>
      </w:r>
      <w:r w:rsidRPr="00EF7599">
        <w:rPr>
          <w:rStyle w:val="Literal"/>
        </w:rPr>
        <w:t>next</w:t>
      </w:r>
      <w:r w:rsidRPr="00740286">
        <w:t xml:space="preserve"> method will return an </w:t>
      </w:r>
      <w:r w:rsidRPr="00EF7599">
        <w:rPr>
          <w:rStyle w:val="Literal"/>
        </w:rPr>
        <w:t>Option</w:t>
      </w:r>
      <w:r w:rsidRPr="00616C71">
        <w:rPr>
          <w:lang w:eastAsia="en-GB"/>
        </w:rPr>
        <w:t xml:space="preserve"> containing a value of that concrete type.</w:t>
      </w:r>
    </w:p>
    <w:p w14:paraId="22BB57D2" w14:textId="6948D274" w:rsidR="00616C71" w:rsidRPr="00616C71" w:rsidRDefault="00616C71" w:rsidP="00740286">
      <w:pPr>
        <w:pStyle w:val="Body"/>
        <w:rPr>
          <w:lang w:eastAsia="en-GB"/>
        </w:rPr>
      </w:pPr>
      <w:r w:rsidRPr="00616C71">
        <w:rPr>
          <w:lang w:eastAsia="en-GB"/>
        </w:rPr>
        <w:t>Associated types might seem like a similar concept to generics, in that the</w:t>
      </w:r>
      <w:r>
        <w:rPr>
          <w:lang w:eastAsia="en-GB"/>
        </w:rPr>
        <w:t xml:space="preserve"> </w:t>
      </w:r>
      <w:r w:rsidRPr="00616C71">
        <w:rPr>
          <w:lang w:eastAsia="en-GB"/>
        </w:rPr>
        <w:t>latter allow us to define a function without specifying what types it can</w:t>
      </w:r>
      <w:r>
        <w:rPr>
          <w:lang w:eastAsia="en-GB"/>
        </w:rPr>
        <w:t xml:space="preserve"> </w:t>
      </w:r>
      <w:r w:rsidRPr="00616C71">
        <w:rPr>
          <w:lang w:eastAsia="en-GB"/>
        </w:rPr>
        <w:t>handle. To examine the difference between the two concepts, we’ll look at an</w:t>
      </w:r>
      <w:r>
        <w:rPr>
          <w:lang w:eastAsia="en-GB"/>
        </w:rPr>
        <w:t xml:space="preserve"> </w:t>
      </w:r>
      <w:r w:rsidRPr="00616C71">
        <w:rPr>
          <w:lang w:eastAsia="en-GB"/>
        </w:rPr>
        <w:t xml:space="preserve">implementation of the </w:t>
      </w:r>
      <w:r w:rsidRPr="00EF7599">
        <w:rPr>
          <w:rStyle w:val="Literal"/>
        </w:rPr>
        <w:t>Iterator</w:t>
      </w:r>
      <w:r w:rsidRPr="00740286">
        <w:t xml:space="preserve"> trait on a type named </w:t>
      </w:r>
      <w:r w:rsidRPr="00EF7599">
        <w:rPr>
          <w:rStyle w:val="Literal"/>
        </w:rPr>
        <w:t>Counter</w:t>
      </w:r>
      <w:r w:rsidRPr="00740286">
        <w:t xml:space="preserve"> that specifies the </w:t>
      </w:r>
      <w:r w:rsidRPr="00EF7599">
        <w:rPr>
          <w:rStyle w:val="Literal"/>
        </w:rPr>
        <w:t>Item</w:t>
      </w:r>
      <w:r w:rsidRPr="00740286">
        <w:t xml:space="preserve"> type is </w:t>
      </w:r>
      <w:r w:rsidRPr="00EF7599">
        <w:rPr>
          <w:rStyle w:val="Literal"/>
        </w:rPr>
        <w:t>u32</w:t>
      </w:r>
      <w:r w:rsidRPr="00616C71">
        <w:rPr>
          <w:lang w:eastAsia="en-GB"/>
        </w:rPr>
        <w:t>:</w:t>
      </w:r>
    </w:p>
    <w:p w14:paraId="0824C7E4" w14:textId="3C3214F8" w:rsidR="00616C71" w:rsidRPr="00616C71" w:rsidRDefault="00616C71" w:rsidP="00EF7599">
      <w:pPr>
        <w:pStyle w:val="CodeLabel"/>
        <w:rPr>
          <w:lang w:eastAsia="en-GB"/>
        </w:rPr>
      </w:pPr>
      <w:r w:rsidRPr="00616C71">
        <w:rPr>
          <w:lang w:eastAsia="en-GB"/>
        </w:rPr>
        <w:t>src/lib.rs</w:t>
      </w:r>
    </w:p>
    <w:p w14:paraId="06153CF0" w14:textId="77777777" w:rsidR="00616C71" w:rsidRPr="00616C71" w:rsidRDefault="00616C71" w:rsidP="00740286">
      <w:pPr>
        <w:pStyle w:val="Code"/>
        <w:rPr>
          <w:lang w:eastAsia="en-GB"/>
        </w:rPr>
      </w:pPr>
      <w:r w:rsidRPr="00616C71">
        <w:rPr>
          <w:lang w:eastAsia="en-GB"/>
        </w:rPr>
        <w:t>impl Iterator for Counter {</w:t>
      </w:r>
    </w:p>
    <w:p w14:paraId="77CF851F" w14:textId="77777777" w:rsidR="00616C71" w:rsidRPr="00616C71" w:rsidRDefault="00616C71" w:rsidP="00740286">
      <w:pPr>
        <w:pStyle w:val="Code"/>
        <w:rPr>
          <w:lang w:eastAsia="en-GB"/>
        </w:rPr>
      </w:pPr>
      <w:r w:rsidRPr="00616C71">
        <w:rPr>
          <w:lang w:eastAsia="en-GB"/>
        </w:rPr>
        <w:t xml:space="preserve">    type Item = u32;</w:t>
      </w:r>
    </w:p>
    <w:p w14:paraId="6F32F078" w14:textId="77777777" w:rsidR="00616C71" w:rsidRPr="00616C71" w:rsidRDefault="00616C71" w:rsidP="00740286">
      <w:pPr>
        <w:pStyle w:val="Code"/>
        <w:rPr>
          <w:lang w:eastAsia="en-GB"/>
        </w:rPr>
      </w:pPr>
    </w:p>
    <w:p w14:paraId="10400F54" w14:textId="77777777" w:rsidR="00616C71" w:rsidRPr="00616C71" w:rsidRDefault="00616C71" w:rsidP="00740286">
      <w:pPr>
        <w:pStyle w:val="Code"/>
        <w:rPr>
          <w:lang w:eastAsia="en-GB"/>
        </w:rPr>
      </w:pPr>
      <w:r w:rsidRPr="00616C71">
        <w:rPr>
          <w:lang w:eastAsia="en-GB"/>
        </w:rPr>
        <w:t xml:space="preserve">    fn next(&amp;mut self) -&gt; Option&lt;Self::Item&gt; {</w:t>
      </w:r>
    </w:p>
    <w:p w14:paraId="0498B401" w14:textId="0745B35B" w:rsidR="00616C71" w:rsidRPr="00616C71" w:rsidRDefault="00616C71" w:rsidP="00740286">
      <w:pPr>
        <w:pStyle w:val="Code"/>
        <w:rPr>
          <w:lang w:eastAsia="en-GB"/>
        </w:rPr>
      </w:pPr>
      <w:r w:rsidRPr="00616C71">
        <w:rPr>
          <w:lang w:eastAsia="en-GB"/>
        </w:rPr>
        <w:t xml:space="preserve">        </w:t>
      </w:r>
      <w:r w:rsidRPr="00EF7599">
        <w:rPr>
          <w:rStyle w:val="LiteralItalic"/>
        </w:rPr>
        <w:t>--snip--</w:t>
      </w:r>
    </w:p>
    <w:p w14:paraId="713E3D76" w14:textId="11DB29AC" w:rsidR="00616C71" w:rsidRPr="00616C71" w:rsidRDefault="00616C71" w:rsidP="00740286">
      <w:pPr>
        <w:pStyle w:val="Body"/>
        <w:rPr>
          <w:lang w:eastAsia="en-GB"/>
        </w:rPr>
      </w:pPr>
      <w:r w:rsidRPr="00740286">
        <w:t xml:space="preserve">This syntax seems comparable to that of generics. So why not just define the </w:t>
      </w:r>
      <w:r w:rsidRPr="00EF7599">
        <w:rPr>
          <w:rStyle w:val="Literal"/>
        </w:rPr>
        <w:t>Iterator</w:t>
      </w:r>
      <w:r w:rsidRPr="00616C71">
        <w:rPr>
          <w:lang w:eastAsia="en-GB"/>
        </w:rPr>
        <w:t xml:space="preserve"> trait with generics, as shown in Listing 19-13?</w:t>
      </w:r>
    </w:p>
    <w:p w14:paraId="7BC8D36C" w14:textId="77777777" w:rsidR="00616C71" w:rsidRPr="00616C71" w:rsidRDefault="00616C71" w:rsidP="00740286">
      <w:pPr>
        <w:pStyle w:val="Code"/>
        <w:rPr>
          <w:lang w:eastAsia="en-GB"/>
        </w:rPr>
      </w:pPr>
      <w:r w:rsidRPr="00616C71">
        <w:rPr>
          <w:lang w:eastAsia="en-GB"/>
        </w:rPr>
        <w:t>pub trait Iterator&lt;T&gt; {</w:t>
      </w:r>
    </w:p>
    <w:p w14:paraId="6263C44D" w14:textId="77777777" w:rsidR="00616C71" w:rsidRPr="00616C71" w:rsidRDefault="00616C71" w:rsidP="00740286">
      <w:pPr>
        <w:pStyle w:val="Code"/>
        <w:rPr>
          <w:lang w:eastAsia="en-GB"/>
        </w:rPr>
      </w:pPr>
      <w:r w:rsidRPr="00616C71">
        <w:rPr>
          <w:lang w:eastAsia="en-GB"/>
        </w:rPr>
        <w:t xml:space="preserve">    fn next(&amp;mut self) -&gt; Option&lt;T&gt;;</w:t>
      </w:r>
    </w:p>
    <w:p w14:paraId="286EB7BC" w14:textId="77777777" w:rsidR="00616C71" w:rsidRPr="00616C71" w:rsidRDefault="00616C71" w:rsidP="00740286">
      <w:pPr>
        <w:pStyle w:val="Code"/>
        <w:rPr>
          <w:lang w:eastAsia="en-GB"/>
        </w:rPr>
      </w:pPr>
      <w:r w:rsidRPr="00616C71">
        <w:rPr>
          <w:lang w:eastAsia="en-GB"/>
        </w:rPr>
        <w:t>}</w:t>
      </w:r>
    </w:p>
    <w:p w14:paraId="3A8B6124" w14:textId="1C41FEA2" w:rsidR="00616C71" w:rsidRPr="00616C71" w:rsidRDefault="00616C71" w:rsidP="0075292A">
      <w:pPr>
        <w:pStyle w:val="CodeListingCaption"/>
        <w:rPr>
          <w:lang w:eastAsia="en-GB"/>
        </w:rPr>
      </w:pPr>
      <w:r w:rsidRPr="00740286">
        <w:t xml:space="preserve">A hypothetical definition of the </w:t>
      </w:r>
      <w:r w:rsidRPr="00EF7599">
        <w:rPr>
          <w:rStyle w:val="Literal"/>
        </w:rPr>
        <w:t>Iterator</w:t>
      </w:r>
      <w:r w:rsidRPr="00616C71">
        <w:rPr>
          <w:lang w:eastAsia="en-GB"/>
        </w:rPr>
        <w:t xml:space="preserve"> trait using generics</w:t>
      </w:r>
    </w:p>
    <w:p w14:paraId="101A849D" w14:textId="367EB998" w:rsidR="00616C71" w:rsidRPr="00616C71" w:rsidRDefault="00616C71" w:rsidP="00740286">
      <w:pPr>
        <w:pStyle w:val="Body"/>
        <w:rPr>
          <w:lang w:eastAsia="en-GB"/>
        </w:rPr>
      </w:pPr>
      <w:r w:rsidRPr="00616C71">
        <w:rPr>
          <w:lang w:eastAsia="en-GB"/>
        </w:rPr>
        <w:t>The difference is that when using generics, as in Listing 19-13, we must</w:t>
      </w:r>
      <w:r>
        <w:rPr>
          <w:lang w:eastAsia="en-GB"/>
        </w:rPr>
        <w:t xml:space="preserve"> </w:t>
      </w:r>
      <w:r w:rsidRPr="00616C71">
        <w:rPr>
          <w:lang w:eastAsia="en-GB"/>
        </w:rPr>
        <w:t>annotate the types in each implementation; because we can also implement</w:t>
      </w:r>
      <w:r>
        <w:rPr>
          <w:lang w:eastAsia="en-GB"/>
        </w:rPr>
        <w:t xml:space="preserve"> </w:t>
      </w:r>
      <w:r w:rsidRPr="00EF7599">
        <w:rPr>
          <w:rStyle w:val="Literal"/>
        </w:rPr>
        <w:t>Iterator&lt;</w:t>
      </w:r>
      <w:commentRangeStart w:id="32"/>
      <w:commentRangeStart w:id="33"/>
      <w:r w:rsidRPr="00EF7599">
        <w:rPr>
          <w:rStyle w:val="Literal"/>
        </w:rPr>
        <w:t>String</w:t>
      </w:r>
      <w:commentRangeEnd w:id="32"/>
      <w:r w:rsidR="00BD3839">
        <w:rPr>
          <w:rStyle w:val="CommentReference"/>
          <w:rFonts w:ascii="Times New Roman" w:hAnsi="Times New Roman" w:cs="Times New Roman"/>
          <w:color w:val="auto"/>
          <w:lang w:val="en-CA"/>
        </w:rPr>
        <w:commentReference w:id="32"/>
      </w:r>
      <w:commentRangeEnd w:id="33"/>
      <w:r w:rsidR="004B162F">
        <w:rPr>
          <w:rStyle w:val="CommentReference"/>
          <w:rFonts w:ascii="Times New Roman" w:hAnsi="Times New Roman" w:cs="Times New Roman"/>
          <w:color w:val="auto"/>
          <w:lang w:val="en-CA"/>
        </w:rPr>
        <w:commentReference w:id="33"/>
      </w:r>
      <w:r w:rsidRPr="00EF7599">
        <w:rPr>
          <w:rStyle w:val="Literal"/>
        </w:rPr>
        <w:t>&gt; for Counter</w:t>
      </w:r>
      <w:r w:rsidRPr="00740286">
        <w:t xml:space="preserve"> or any other type, we could have multiple implementations of </w:t>
      </w:r>
      <w:r w:rsidRPr="00EF7599">
        <w:rPr>
          <w:rStyle w:val="Literal"/>
        </w:rPr>
        <w:t>Iterator</w:t>
      </w:r>
      <w:r w:rsidRPr="00740286">
        <w:t xml:space="preserve"> for </w:t>
      </w:r>
      <w:r w:rsidRPr="00EF7599">
        <w:rPr>
          <w:rStyle w:val="Literal"/>
        </w:rPr>
        <w:t>Counter</w:t>
      </w:r>
      <w:r w:rsidRPr="00740286">
        <w:t xml:space="preserve">. In other words, when a trait has a generic parameter, it can be implemented for a type multiple times, changing the concrete types of the generic type parameters each time. When we use the </w:t>
      </w:r>
      <w:r w:rsidRPr="00EF7599">
        <w:rPr>
          <w:rStyle w:val="Literal"/>
        </w:rPr>
        <w:t>next</w:t>
      </w:r>
      <w:r w:rsidRPr="00740286">
        <w:t xml:space="preserve"> method on </w:t>
      </w:r>
      <w:r w:rsidRPr="00EF7599">
        <w:rPr>
          <w:rStyle w:val="Literal"/>
        </w:rPr>
        <w:t>Counter</w:t>
      </w:r>
      <w:r w:rsidRPr="00740286">
        <w:t xml:space="preserve">, we would have to provide type annotations to indicate which implementation of </w:t>
      </w:r>
      <w:r w:rsidRPr="00EF7599">
        <w:rPr>
          <w:rStyle w:val="Literal"/>
        </w:rPr>
        <w:t>Iterator</w:t>
      </w:r>
      <w:r w:rsidRPr="00616C71">
        <w:rPr>
          <w:lang w:eastAsia="en-GB"/>
        </w:rPr>
        <w:t xml:space="preserve"> we want to use.</w:t>
      </w:r>
    </w:p>
    <w:p w14:paraId="645E290A" w14:textId="4BFF65C2" w:rsidR="00616C71" w:rsidRPr="00616C71" w:rsidRDefault="00616C71" w:rsidP="00740286">
      <w:pPr>
        <w:pStyle w:val="Body"/>
        <w:rPr>
          <w:lang w:eastAsia="en-GB"/>
        </w:rPr>
      </w:pPr>
      <w:r w:rsidRPr="00616C71">
        <w:rPr>
          <w:lang w:eastAsia="en-GB"/>
        </w:rPr>
        <w:t>With associated types, we don’t need to annotate types because we can’t</w:t>
      </w:r>
      <w:r>
        <w:rPr>
          <w:lang w:eastAsia="en-GB"/>
        </w:rPr>
        <w:t xml:space="preserve"> </w:t>
      </w:r>
      <w:r w:rsidRPr="00616C71">
        <w:rPr>
          <w:lang w:eastAsia="en-GB"/>
        </w:rPr>
        <w:t>implement a trait on a type multiple times. In Listing 19-12 with the</w:t>
      </w:r>
      <w:r>
        <w:rPr>
          <w:lang w:eastAsia="en-GB"/>
        </w:rPr>
        <w:t xml:space="preserve"> </w:t>
      </w:r>
      <w:r w:rsidRPr="00616C71">
        <w:rPr>
          <w:lang w:eastAsia="en-GB"/>
        </w:rPr>
        <w:t>definition that uses associated types, we can choose what the type of</w:t>
      </w:r>
      <w:r>
        <w:rPr>
          <w:lang w:eastAsia="en-GB"/>
        </w:rPr>
        <w:t xml:space="preserve"> </w:t>
      </w:r>
      <w:r w:rsidRPr="00EF7599">
        <w:rPr>
          <w:rStyle w:val="Literal"/>
        </w:rPr>
        <w:t>Item</w:t>
      </w:r>
      <w:r w:rsidRPr="00740286">
        <w:t xml:space="preserve"> will be </w:t>
      </w:r>
      <w:r w:rsidR="00335114">
        <w:t xml:space="preserve">only </w:t>
      </w:r>
      <w:r w:rsidRPr="00740286">
        <w:t xml:space="preserve">once because there can be </w:t>
      </w:r>
      <w:r w:rsidR="00335114">
        <w:t xml:space="preserve">only </w:t>
      </w:r>
      <w:r w:rsidRPr="00740286">
        <w:t xml:space="preserve">one </w:t>
      </w:r>
      <w:r w:rsidRPr="00EF7599">
        <w:rPr>
          <w:rStyle w:val="Literal"/>
        </w:rPr>
        <w:t>impl Iterator for Counter</w:t>
      </w:r>
      <w:r w:rsidRPr="00740286">
        <w:t xml:space="preserve">. We don’t have to specify that we want an iterator of </w:t>
      </w:r>
      <w:r w:rsidRPr="00EF7599">
        <w:rPr>
          <w:rStyle w:val="Literal"/>
        </w:rPr>
        <w:t>u32</w:t>
      </w:r>
      <w:r w:rsidRPr="00740286">
        <w:t xml:space="preserve"> values everywhere we call </w:t>
      </w:r>
      <w:r w:rsidRPr="00EF7599">
        <w:rPr>
          <w:rStyle w:val="Literal"/>
        </w:rPr>
        <w:t>next</w:t>
      </w:r>
      <w:r w:rsidRPr="00740286">
        <w:t xml:space="preserve"> on </w:t>
      </w:r>
      <w:r w:rsidRPr="00EF7599">
        <w:rPr>
          <w:rStyle w:val="Literal"/>
        </w:rPr>
        <w:t>Counter</w:t>
      </w:r>
      <w:r w:rsidRPr="00616C71">
        <w:rPr>
          <w:lang w:eastAsia="en-GB"/>
        </w:rPr>
        <w:t>.</w:t>
      </w:r>
    </w:p>
    <w:p w14:paraId="0B5952B5" w14:textId="0DBD8883" w:rsidR="00616C71" w:rsidRPr="00616C71" w:rsidRDefault="00616C71" w:rsidP="00740286">
      <w:pPr>
        <w:pStyle w:val="Body"/>
        <w:rPr>
          <w:lang w:eastAsia="en-GB"/>
        </w:rPr>
      </w:pPr>
      <w:r w:rsidRPr="00616C71">
        <w:rPr>
          <w:lang w:eastAsia="en-GB"/>
        </w:rPr>
        <w:t>Associated types also become part of the trait’s contract: implementors of the</w:t>
      </w:r>
      <w:r>
        <w:rPr>
          <w:lang w:eastAsia="en-GB"/>
        </w:rPr>
        <w:t xml:space="preserve"> </w:t>
      </w:r>
      <w:r w:rsidRPr="00616C71">
        <w:rPr>
          <w:lang w:eastAsia="en-GB"/>
        </w:rPr>
        <w:t>trait must provide a type to stand in for the associated type placeholder.</w:t>
      </w:r>
      <w:r>
        <w:rPr>
          <w:lang w:eastAsia="en-GB"/>
        </w:rPr>
        <w:t xml:space="preserve"> </w:t>
      </w:r>
      <w:r w:rsidRPr="00616C71">
        <w:rPr>
          <w:lang w:eastAsia="en-GB"/>
        </w:rPr>
        <w:t>Associated types often have a name that describes how the type will be used,</w:t>
      </w:r>
      <w:r>
        <w:rPr>
          <w:lang w:eastAsia="en-GB"/>
        </w:rPr>
        <w:t xml:space="preserve"> </w:t>
      </w:r>
      <w:r w:rsidRPr="00616C71">
        <w:rPr>
          <w:lang w:eastAsia="en-GB"/>
        </w:rPr>
        <w:t xml:space="preserve">and documenting the associated type in the API documentation is </w:t>
      </w:r>
      <w:r w:rsidR="00335114">
        <w:rPr>
          <w:lang w:eastAsia="en-GB"/>
        </w:rPr>
        <w:t xml:space="preserve">a </w:t>
      </w:r>
      <w:r w:rsidRPr="00616C71">
        <w:rPr>
          <w:lang w:eastAsia="en-GB"/>
        </w:rPr>
        <w:t>good practice.</w:t>
      </w:r>
      <w:r w:rsidR="00D232F7">
        <w:rPr>
          <w:lang w:eastAsia="en-GB"/>
        </w:rPr>
        <w:fldChar w:fldCharType="begin"/>
      </w:r>
      <w:r w:rsidR="00D232F7">
        <w:instrText xml:space="preserve"> XE "traits:associated types in endRange" </w:instrText>
      </w:r>
      <w:r w:rsidR="00D232F7">
        <w:rPr>
          <w:lang w:eastAsia="en-GB"/>
        </w:rPr>
        <w:fldChar w:fldCharType="end"/>
      </w:r>
      <w:r w:rsidR="00D232F7">
        <w:rPr>
          <w:lang w:eastAsia="en-GB"/>
        </w:rPr>
        <w:fldChar w:fldCharType="begin"/>
      </w:r>
      <w:r w:rsidR="00D232F7">
        <w:instrText xml:space="preserve"> XE "associated types endRange" </w:instrText>
      </w:r>
      <w:r w:rsidR="00D232F7">
        <w:rPr>
          <w:lang w:eastAsia="en-GB"/>
        </w:rPr>
        <w:fldChar w:fldCharType="end"/>
      </w:r>
    </w:p>
    <w:bookmarkStart w:id="34" w:name="default-generic-type-parameters-and-oper"/>
    <w:bookmarkStart w:id="35" w:name="_Toc106716454"/>
    <w:bookmarkEnd w:id="34"/>
    <w:p w14:paraId="69909D5B" w14:textId="348F1315" w:rsidR="00616C71" w:rsidRPr="00616C71" w:rsidRDefault="00930314" w:rsidP="00740286">
      <w:pPr>
        <w:pStyle w:val="HeadB"/>
        <w:rPr>
          <w:lang w:eastAsia="en-GB"/>
        </w:rPr>
      </w:pPr>
      <w:r>
        <w:rPr>
          <w:lang w:eastAsia="en-GB"/>
        </w:rPr>
        <w:fldChar w:fldCharType="begin"/>
      </w:r>
      <w:r>
        <w:instrText xml:space="preserve"> XE "default type parameters startRange" </w:instrText>
      </w:r>
      <w:r>
        <w:rPr>
          <w:lang w:eastAsia="en-GB"/>
        </w:rPr>
        <w:fldChar w:fldCharType="end"/>
      </w:r>
      <w:r>
        <w:rPr>
          <w:lang w:eastAsia="en-GB"/>
        </w:rPr>
        <w:fldChar w:fldCharType="begin"/>
      </w:r>
      <w:r>
        <w:instrText xml:space="preserve"> XE "generics:default types for startRange" </w:instrText>
      </w:r>
      <w:r>
        <w:rPr>
          <w:lang w:eastAsia="en-GB"/>
        </w:rPr>
        <w:fldChar w:fldCharType="end"/>
      </w:r>
      <w:r w:rsidR="00616C71" w:rsidRPr="00616C71">
        <w:rPr>
          <w:lang w:eastAsia="en-GB"/>
        </w:rPr>
        <w:t>Default Generic Type Parameters and Operator Overloading</w:t>
      </w:r>
      <w:bookmarkEnd w:id="35"/>
    </w:p>
    <w:p w14:paraId="6BF192C8" w14:textId="250202CE" w:rsidR="00616C71" w:rsidRPr="00616C71" w:rsidRDefault="00616C71" w:rsidP="00740286">
      <w:pPr>
        <w:pStyle w:val="Body"/>
        <w:rPr>
          <w:lang w:eastAsia="en-GB"/>
        </w:rPr>
      </w:pPr>
      <w:r w:rsidRPr="00740286">
        <w:t xml:space="preserve">When we use generic type parameters, we can specify a default concrete type for the generic type. This eliminates the need for implementors of the trait to specify a concrete type if the default type works. You specify a default type when declaring a generic type with the </w:t>
      </w:r>
      <w:r w:rsidRPr="00EF7599">
        <w:rPr>
          <w:rStyle w:val="Literal"/>
        </w:rPr>
        <w:t>&lt;</w:t>
      </w:r>
      <w:commentRangeStart w:id="36"/>
      <w:commentRangeStart w:id="37"/>
      <w:r w:rsidRPr="00CC71C6">
        <w:rPr>
          <w:rStyle w:val="LiteralItalic"/>
          <w:rPrChange w:id="38" w:author="Carol Nichols" w:date="2022-08-29T15:23:00Z">
            <w:rPr>
              <w:rStyle w:val="Literal"/>
            </w:rPr>
          </w:rPrChange>
        </w:rPr>
        <w:t>PlaceholderType</w:t>
      </w:r>
      <w:r w:rsidRPr="00EF7599">
        <w:rPr>
          <w:rStyle w:val="Literal"/>
        </w:rPr>
        <w:t>=</w:t>
      </w:r>
      <w:r w:rsidRPr="00CC71C6">
        <w:rPr>
          <w:rStyle w:val="LiteralItalic"/>
          <w:rPrChange w:id="39" w:author="Carol Nichols" w:date="2022-08-29T15:23:00Z">
            <w:rPr>
              <w:rStyle w:val="Literal"/>
            </w:rPr>
          </w:rPrChange>
        </w:rPr>
        <w:t>ConcreteType</w:t>
      </w:r>
      <w:commentRangeEnd w:id="36"/>
      <w:r w:rsidR="00BD3839" w:rsidRPr="00CC71C6">
        <w:rPr>
          <w:rStyle w:val="LiteralItalic"/>
          <w:rPrChange w:id="40" w:author="Carol Nichols" w:date="2022-08-29T15:23:00Z">
            <w:rPr>
              <w:rStyle w:val="CommentReference"/>
              <w:rFonts w:ascii="Times New Roman" w:hAnsi="Times New Roman" w:cs="Times New Roman"/>
              <w:color w:val="auto"/>
              <w:lang w:val="en-CA"/>
            </w:rPr>
          </w:rPrChange>
        </w:rPr>
        <w:commentReference w:id="36"/>
      </w:r>
      <w:commentRangeEnd w:id="37"/>
      <w:r w:rsidR="00CC71C6">
        <w:rPr>
          <w:rStyle w:val="CommentReference"/>
          <w:rFonts w:ascii="Times New Roman" w:hAnsi="Times New Roman" w:cs="Times New Roman"/>
          <w:color w:val="auto"/>
          <w:lang w:val="en-CA"/>
        </w:rPr>
        <w:commentReference w:id="37"/>
      </w:r>
      <w:r w:rsidRPr="00EF7599">
        <w:rPr>
          <w:rStyle w:val="Literal"/>
        </w:rPr>
        <w:t>&gt;</w:t>
      </w:r>
      <w:r w:rsidRPr="00616C71">
        <w:rPr>
          <w:lang w:eastAsia="en-GB"/>
        </w:rPr>
        <w:t xml:space="preserve"> syntax.</w:t>
      </w:r>
    </w:p>
    <w:p w14:paraId="2D9903FC" w14:textId="1B75D13D" w:rsidR="00616C71" w:rsidRPr="00616C71" w:rsidRDefault="00286349" w:rsidP="00740286">
      <w:pPr>
        <w:pStyle w:val="Body"/>
        <w:rPr>
          <w:lang w:eastAsia="en-GB"/>
        </w:rPr>
      </w:pPr>
      <w:r>
        <w:rPr>
          <w:lang w:eastAsia="en-GB"/>
        </w:rPr>
        <w:fldChar w:fldCharType="begin"/>
      </w:r>
      <w:r>
        <w:instrText xml:space="preserve"> XE "operator overloading startRange" </w:instrText>
      </w:r>
      <w:r>
        <w:rPr>
          <w:lang w:eastAsia="en-GB"/>
        </w:rPr>
        <w:fldChar w:fldCharType="end"/>
      </w:r>
      <w:r>
        <w:rPr>
          <w:lang w:eastAsia="en-GB"/>
        </w:rPr>
        <w:fldChar w:fldCharType="begin"/>
      </w:r>
      <w:r>
        <w:instrText xml:space="preserve"> XE "addition:of custom types startRange" </w:instrText>
      </w:r>
      <w:r>
        <w:rPr>
          <w:lang w:eastAsia="en-GB"/>
        </w:rPr>
        <w:fldChar w:fldCharType="end"/>
      </w:r>
      <w:r w:rsidR="00616C71" w:rsidRPr="00616C71">
        <w:rPr>
          <w:lang w:eastAsia="en-GB"/>
        </w:rPr>
        <w:t xml:space="preserve">A great example of a situation where this technique is useful is with </w:t>
      </w:r>
      <w:r w:rsidR="00616C71" w:rsidRPr="00EF7599">
        <w:rPr>
          <w:rStyle w:val="Italic"/>
        </w:rPr>
        <w:t>operator overloading</w:t>
      </w:r>
      <w:r w:rsidR="00616C71" w:rsidRPr="00740286">
        <w:t xml:space="preserve">, in which you customize the behavior of an operator (such as </w:t>
      </w:r>
      <w:r w:rsidR="00616C71" w:rsidRPr="00EF7599">
        <w:rPr>
          <w:rStyle w:val="Literal"/>
        </w:rPr>
        <w:t>+</w:t>
      </w:r>
      <w:r w:rsidR="00616C71" w:rsidRPr="00616C71">
        <w:rPr>
          <w:lang w:eastAsia="en-GB"/>
        </w:rPr>
        <w:t>)</w:t>
      </w:r>
      <w:r w:rsidR="00616C71">
        <w:rPr>
          <w:lang w:eastAsia="en-GB"/>
        </w:rPr>
        <w:t xml:space="preserve"> </w:t>
      </w:r>
      <w:r w:rsidR="00616C71" w:rsidRPr="00616C71">
        <w:rPr>
          <w:lang w:eastAsia="en-GB"/>
        </w:rPr>
        <w:t>in particular situations.</w:t>
      </w:r>
    </w:p>
    <w:p w14:paraId="623AA1CD" w14:textId="6C199922" w:rsidR="00616C71" w:rsidRPr="00616C71" w:rsidRDefault="00616C71" w:rsidP="00740286">
      <w:pPr>
        <w:pStyle w:val="Body"/>
        <w:rPr>
          <w:lang w:eastAsia="en-GB"/>
        </w:rPr>
      </w:pPr>
      <w:r w:rsidRPr="00616C71">
        <w:rPr>
          <w:lang w:eastAsia="en-GB"/>
        </w:rPr>
        <w:t>Rust doesn’t allow you to create your own operators or overload arbitrary</w:t>
      </w:r>
      <w:r>
        <w:rPr>
          <w:lang w:eastAsia="en-GB"/>
        </w:rPr>
        <w:t xml:space="preserve"> </w:t>
      </w:r>
      <w:r w:rsidRPr="00616C71">
        <w:rPr>
          <w:lang w:eastAsia="en-GB"/>
        </w:rPr>
        <w:t>operators. But you can overload the operations and corresponding traits listed</w:t>
      </w:r>
      <w:r>
        <w:rPr>
          <w:lang w:eastAsia="en-GB"/>
        </w:rPr>
        <w:t xml:space="preserve"> </w:t>
      </w:r>
      <w:r w:rsidRPr="00616C71">
        <w:rPr>
          <w:lang w:eastAsia="en-GB"/>
        </w:rPr>
        <w:t xml:space="preserve">in </w:t>
      </w:r>
      <w:r w:rsidRPr="00EF7599">
        <w:rPr>
          <w:rStyle w:val="Literal"/>
        </w:rPr>
        <w:t>std::ops</w:t>
      </w:r>
      <w:r w:rsidRPr="00740286">
        <w:t xml:space="preserve"> by implementing the traits associated with the operator. For example, in Listing 19-14 we overload the </w:t>
      </w:r>
      <w:r w:rsidRPr="00EF7599">
        <w:rPr>
          <w:rStyle w:val="Literal"/>
        </w:rPr>
        <w:t>+</w:t>
      </w:r>
      <w:r w:rsidRPr="00740286">
        <w:t xml:space="preserve"> operator to add two </w:t>
      </w:r>
      <w:r w:rsidRPr="00EF7599">
        <w:rPr>
          <w:rStyle w:val="Literal"/>
        </w:rPr>
        <w:t>Point</w:t>
      </w:r>
      <w:r w:rsidRPr="00740286">
        <w:t xml:space="preserve"> instances together. We do this by implementing the </w:t>
      </w:r>
      <w:r w:rsidRPr="00EF7599">
        <w:rPr>
          <w:rStyle w:val="Literal"/>
        </w:rPr>
        <w:t>Add</w:t>
      </w:r>
      <w:r w:rsidRPr="00740286">
        <w:t xml:space="preserve"> trait on a </w:t>
      </w:r>
      <w:r w:rsidRPr="00EF7599">
        <w:rPr>
          <w:rStyle w:val="Literal"/>
        </w:rPr>
        <w:t>Point</w:t>
      </w:r>
      <w:r>
        <w:rPr>
          <w:lang w:eastAsia="en-GB"/>
        </w:rPr>
        <w:t xml:space="preserve"> </w:t>
      </w:r>
      <w:r w:rsidRPr="00616C71">
        <w:rPr>
          <w:lang w:eastAsia="en-GB"/>
        </w:rPr>
        <w:t>struct</w:t>
      </w:r>
      <w:r w:rsidR="00335114">
        <w:rPr>
          <w:lang w:eastAsia="en-GB"/>
        </w:rPr>
        <w:t>.</w:t>
      </w:r>
    </w:p>
    <w:p w14:paraId="7E5E2BB5" w14:textId="2D14986D" w:rsidR="00616C71" w:rsidRPr="00616C71" w:rsidRDefault="00616C71" w:rsidP="00EF7599">
      <w:pPr>
        <w:pStyle w:val="CodeLabel"/>
        <w:rPr>
          <w:lang w:eastAsia="en-GB"/>
        </w:rPr>
      </w:pPr>
      <w:r w:rsidRPr="00616C71">
        <w:rPr>
          <w:lang w:eastAsia="en-GB"/>
        </w:rPr>
        <w:t>src/main.rs</w:t>
      </w:r>
    </w:p>
    <w:p w14:paraId="7DBFB0B7" w14:textId="77777777" w:rsidR="00616C71" w:rsidRPr="00616C71" w:rsidRDefault="00616C71" w:rsidP="00740286">
      <w:pPr>
        <w:pStyle w:val="Code"/>
        <w:rPr>
          <w:lang w:eastAsia="en-GB"/>
        </w:rPr>
      </w:pPr>
      <w:r w:rsidRPr="00616C71">
        <w:rPr>
          <w:lang w:eastAsia="en-GB"/>
        </w:rPr>
        <w:t>use std::ops::Add;</w:t>
      </w:r>
    </w:p>
    <w:p w14:paraId="3DEB6753" w14:textId="77777777" w:rsidR="00616C71" w:rsidRPr="00616C71" w:rsidRDefault="00616C71" w:rsidP="00740286">
      <w:pPr>
        <w:pStyle w:val="Code"/>
        <w:rPr>
          <w:lang w:eastAsia="en-GB"/>
        </w:rPr>
      </w:pPr>
    </w:p>
    <w:p w14:paraId="0AE7A4F6" w14:textId="77777777" w:rsidR="00616C71" w:rsidRPr="00616C71" w:rsidRDefault="00616C71" w:rsidP="00740286">
      <w:pPr>
        <w:pStyle w:val="Code"/>
        <w:rPr>
          <w:lang w:eastAsia="en-GB"/>
        </w:rPr>
      </w:pPr>
      <w:r w:rsidRPr="00616C71">
        <w:rPr>
          <w:lang w:eastAsia="en-GB"/>
        </w:rPr>
        <w:t>#[derive(Debug, Copy, Clone, PartialEq)]</w:t>
      </w:r>
    </w:p>
    <w:p w14:paraId="73B0219E" w14:textId="77777777" w:rsidR="00616C71" w:rsidRPr="00616C71" w:rsidRDefault="00616C71" w:rsidP="00740286">
      <w:pPr>
        <w:pStyle w:val="Code"/>
        <w:rPr>
          <w:lang w:eastAsia="en-GB"/>
        </w:rPr>
      </w:pPr>
      <w:r w:rsidRPr="00616C71">
        <w:rPr>
          <w:lang w:eastAsia="en-GB"/>
        </w:rPr>
        <w:t>struct Point {</w:t>
      </w:r>
    </w:p>
    <w:p w14:paraId="4706A9B4" w14:textId="77777777" w:rsidR="00616C71" w:rsidRPr="00616C71" w:rsidRDefault="00616C71" w:rsidP="00740286">
      <w:pPr>
        <w:pStyle w:val="Code"/>
        <w:rPr>
          <w:lang w:eastAsia="en-GB"/>
        </w:rPr>
      </w:pPr>
      <w:r w:rsidRPr="00616C71">
        <w:rPr>
          <w:lang w:eastAsia="en-GB"/>
        </w:rPr>
        <w:t xml:space="preserve">    x: i32,</w:t>
      </w:r>
    </w:p>
    <w:p w14:paraId="65A9293E" w14:textId="77777777" w:rsidR="00616C71" w:rsidRPr="00616C71" w:rsidRDefault="00616C71" w:rsidP="00740286">
      <w:pPr>
        <w:pStyle w:val="Code"/>
        <w:rPr>
          <w:lang w:eastAsia="en-GB"/>
        </w:rPr>
      </w:pPr>
      <w:r w:rsidRPr="00616C71">
        <w:rPr>
          <w:lang w:eastAsia="en-GB"/>
        </w:rPr>
        <w:t xml:space="preserve">    y: i32,</w:t>
      </w:r>
    </w:p>
    <w:p w14:paraId="25A01AF9" w14:textId="77777777" w:rsidR="00616C71" w:rsidRPr="00616C71" w:rsidRDefault="00616C71" w:rsidP="00740286">
      <w:pPr>
        <w:pStyle w:val="Code"/>
        <w:rPr>
          <w:lang w:eastAsia="en-GB"/>
        </w:rPr>
      </w:pPr>
      <w:r w:rsidRPr="00616C71">
        <w:rPr>
          <w:lang w:eastAsia="en-GB"/>
        </w:rPr>
        <w:t>}</w:t>
      </w:r>
    </w:p>
    <w:p w14:paraId="0A378812" w14:textId="77777777" w:rsidR="00616C71" w:rsidRPr="00616C71" w:rsidRDefault="00616C71" w:rsidP="00740286">
      <w:pPr>
        <w:pStyle w:val="Code"/>
        <w:rPr>
          <w:lang w:eastAsia="en-GB"/>
        </w:rPr>
      </w:pPr>
    </w:p>
    <w:p w14:paraId="0F6BC434" w14:textId="77777777" w:rsidR="00616C71" w:rsidRPr="00616C71" w:rsidRDefault="00616C71" w:rsidP="00740286">
      <w:pPr>
        <w:pStyle w:val="Code"/>
        <w:rPr>
          <w:lang w:eastAsia="en-GB"/>
        </w:rPr>
      </w:pPr>
      <w:r w:rsidRPr="00616C71">
        <w:rPr>
          <w:lang w:eastAsia="en-GB"/>
        </w:rPr>
        <w:t>impl Add for Point {</w:t>
      </w:r>
    </w:p>
    <w:p w14:paraId="3452B211" w14:textId="77777777" w:rsidR="00616C71" w:rsidRPr="00616C71" w:rsidRDefault="00616C71" w:rsidP="00740286">
      <w:pPr>
        <w:pStyle w:val="Code"/>
        <w:rPr>
          <w:lang w:eastAsia="en-GB"/>
        </w:rPr>
      </w:pPr>
      <w:r w:rsidRPr="00616C71">
        <w:rPr>
          <w:lang w:eastAsia="en-GB"/>
        </w:rPr>
        <w:t xml:space="preserve">    type Output = Point;</w:t>
      </w:r>
    </w:p>
    <w:p w14:paraId="63861256" w14:textId="77777777" w:rsidR="00616C71" w:rsidRPr="00616C71" w:rsidRDefault="00616C71" w:rsidP="00740286">
      <w:pPr>
        <w:pStyle w:val="Code"/>
        <w:rPr>
          <w:lang w:eastAsia="en-GB"/>
        </w:rPr>
      </w:pPr>
    </w:p>
    <w:p w14:paraId="297A571E" w14:textId="77777777" w:rsidR="00616C71" w:rsidRPr="00616C71" w:rsidRDefault="00616C71" w:rsidP="00740286">
      <w:pPr>
        <w:pStyle w:val="Code"/>
        <w:rPr>
          <w:lang w:eastAsia="en-GB"/>
        </w:rPr>
      </w:pPr>
      <w:r w:rsidRPr="00616C71">
        <w:rPr>
          <w:lang w:eastAsia="en-GB"/>
        </w:rPr>
        <w:t xml:space="preserve">    fn add(self, other: Point) -&gt; Point {</w:t>
      </w:r>
    </w:p>
    <w:p w14:paraId="556CE6A0" w14:textId="77777777" w:rsidR="00616C71" w:rsidRPr="00616C71" w:rsidRDefault="00616C71" w:rsidP="00740286">
      <w:pPr>
        <w:pStyle w:val="Code"/>
        <w:rPr>
          <w:lang w:eastAsia="en-GB"/>
        </w:rPr>
      </w:pPr>
      <w:r w:rsidRPr="00616C71">
        <w:rPr>
          <w:lang w:eastAsia="en-GB"/>
        </w:rPr>
        <w:t xml:space="preserve">        Point {</w:t>
      </w:r>
    </w:p>
    <w:p w14:paraId="4DD861F7" w14:textId="77777777" w:rsidR="00616C71" w:rsidRPr="00616C71" w:rsidRDefault="00616C71" w:rsidP="00740286">
      <w:pPr>
        <w:pStyle w:val="Code"/>
        <w:rPr>
          <w:lang w:eastAsia="en-GB"/>
        </w:rPr>
      </w:pPr>
      <w:r w:rsidRPr="00616C71">
        <w:rPr>
          <w:lang w:eastAsia="en-GB"/>
        </w:rPr>
        <w:t xml:space="preserve">            x: self.x + other.x,</w:t>
      </w:r>
    </w:p>
    <w:p w14:paraId="01331268" w14:textId="77777777" w:rsidR="00616C71" w:rsidRPr="00616C71" w:rsidRDefault="00616C71" w:rsidP="00740286">
      <w:pPr>
        <w:pStyle w:val="Code"/>
        <w:rPr>
          <w:lang w:eastAsia="en-GB"/>
        </w:rPr>
      </w:pPr>
      <w:r w:rsidRPr="00616C71">
        <w:rPr>
          <w:lang w:eastAsia="en-GB"/>
        </w:rPr>
        <w:t xml:space="preserve">            y: self.y + other.y,</w:t>
      </w:r>
    </w:p>
    <w:p w14:paraId="1F55D2CF" w14:textId="77777777" w:rsidR="00616C71" w:rsidRPr="00616C71" w:rsidRDefault="00616C71" w:rsidP="00740286">
      <w:pPr>
        <w:pStyle w:val="Code"/>
        <w:rPr>
          <w:lang w:eastAsia="en-GB"/>
        </w:rPr>
      </w:pPr>
      <w:r w:rsidRPr="00616C71">
        <w:rPr>
          <w:lang w:eastAsia="en-GB"/>
        </w:rPr>
        <w:t xml:space="preserve">        }</w:t>
      </w:r>
    </w:p>
    <w:p w14:paraId="3A851D6D" w14:textId="77777777" w:rsidR="00616C71" w:rsidRPr="00616C71" w:rsidRDefault="00616C71" w:rsidP="00740286">
      <w:pPr>
        <w:pStyle w:val="Code"/>
        <w:rPr>
          <w:lang w:eastAsia="en-GB"/>
        </w:rPr>
      </w:pPr>
      <w:r w:rsidRPr="00616C71">
        <w:rPr>
          <w:lang w:eastAsia="en-GB"/>
        </w:rPr>
        <w:t xml:space="preserve">    }</w:t>
      </w:r>
    </w:p>
    <w:p w14:paraId="1FC6B5DB" w14:textId="77777777" w:rsidR="00616C71" w:rsidRPr="00616C71" w:rsidRDefault="00616C71" w:rsidP="00740286">
      <w:pPr>
        <w:pStyle w:val="Code"/>
        <w:rPr>
          <w:lang w:eastAsia="en-GB"/>
        </w:rPr>
      </w:pPr>
      <w:r w:rsidRPr="00616C71">
        <w:rPr>
          <w:lang w:eastAsia="en-GB"/>
        </w:rPr>
        <w:t>}</w:t>
      </w:r>
    </w:p>
    <w:p w14:paraId="253B46DC" w14:textId="77777777" w:rsidR="00616C71" w:rsidRPr="00616C71" w:rsidRDefault="00616C71" w:rsidP="00740286">
      <w:pPr>
        <w:pStyle w:val="Code"/>
        <w:rPr>
          <w:lang w:eastAsia="en-GB"/>
        </w:rPr>
      </w:pPr>
    </w:p>
    <w:p w14:paraId="6E1A3784" w14:textId="77777777" w:rsidR="00616C71" w:rsidRPr="00616C71" w:rsidRDefault="00616C71" w:rsidP="00740286">
      <w:pPr>
        <w:pStyle w:val="Code"/>
        <w:rPr>
          <w:lang w:eastAsia="en-GB"/>
        </w:rPr>
      </w:pPr>
      <w:r w:rsidRPr="00616C71">
        <w:rPr>
          <w:lang w:eastAsia="en-GB"/>
        </w:rPr>
        <w:t>fn main() {</w:t>
      </w:r>
    </w:p>
    <w:p w14:paraId="7ED0BBBC" w14:textId="77777777" w:rsidR="00616C71" w:rsidRPr="00616C71" w:rsidRDefault="00616C71" w:rsidP="00740286">
      <w:pPr>
        <w:pStyle w:val="Code"/>
        <w:rPr>
          <w:lang w:eastAsia="en-GB"/>
        </w:rPr>
      </w:pPr>
      <w:r w:rsidRPr="00616C71">
        <w:rPr>
          <w:lang w:eastAsia="en-GB"/>
        </w:rPr>
        <w:t xml:space="preserve">    assert_eq!(</w:t>
      </w:r>
    </w:p>
    <w:p w14:paraId="28BF1402" w14:textId="77777777" w:rsidR="00616C71" w:rsidRPr="00616C71" w:rsidRDefault="00616C71" w:rsidP="00740286">
      <w:pPr>
        <w:pStyle w:val="Code"/>
        <w:rPr>
          <w:lang w:eastAsia="en-GB"/>
        </w:rPr>
      </w:pPr>
      <w:r w:rsidRPr="00616C71">
        <w:rPr>
          <w:lang w:eastAsia="en-GB"/>
        </w:rPr>
        <w:t xml:space="preserve">        Point { x: 1, y: 0 } + Point { x: 2, y: 3 },</w:t>
      </w:r>
    </w:p>
    <w:p w14:paraId="456F5C2E" w14:textId="77777777" w:rsidR="00616C71" w:rsidRPr="00616C71" w:rsidRDefault="00616C71" w:rsidP="00740286">
      <w:pPr>
        <w:pStyle w:val="Code"/>
        <w:rPr>
          <w:lang w:eastAsia="en-GB"/>
        </w:rPr>
      </w:pPr>
      <w:r w:rsidRPr="00616C71">
        <w:rPr>
          <w:lang w:eastAsia="en-GB"/>
        </w:rPr>
        <w:t xml:space="preserve">        Point { x: 3, y: 3 }</w:t>
      </w:r>
    </w:p>
    <w:p w14:paraId="5C30272D" w14:textId="77777777" w:rsidR="00616C71" w:rsidRPr="00616C71" w:rsidRDefault="00616C71" w:rsidP="00740286">
      <w:pPr>
        <w:pStyle w:val="Code"/>
        <w:rPr>
          <w:lang w:eastAsia="en-GB"/>
        </w:rPr>
      </w:pPr>
      <w:r w:rsidRPr="00616C71">
        <w:rPr>
          <w:lang w:eastAsia="en-GB"/>
        </w:rPr>
        <w:t xml:space="preserve">    );</w:t>
      </w:r>
    </w:p>
    <w:p w14:paraId="3E5BDAB7" w14:textId="77777777" w:rsidR="00616C71" w:rsidRPr="00616C71" w:rsidRDefault="00616C71" w:rsidP="00740286">
      <w:pPr>
        <w:pStyle w:val="Code"/>
        <w:rPr>
          <w:lang w:eastAsia="en-GB"/>
        </w:rPr>
      </w:pPr>
      <w:r w:rsidRPr="00616C71">
        <w:rPr>
          <w:lang w:eastAsia="en-GB"/>
        </w:rPr>
        <w:t>}</w:t>
      </w:r>
    </w:p>
    <w:p w14:paraId="64E27180" w14:textId="4B8EEA77" w:rsidR="00616C71" w:rsidRPr="00616C71" w:rsidRDefault="00616C71" w:rsidP="0075292A">
      <w:pPr>
        <w:pStyle w:val="CodeListingCaption"/>
        <w:rPr>
          <w:lang w:eastAsia="en-GB"/>
        </w:rPr>
      </w:pPr>
      <w:r w:rsidRPr="00740286">
        <w:t xml:space="preserve">Implementing the </w:t>
      </w:r>
      <w:r w:rsidRPr="00EF7599">
        <w:rPr>
          <w:rStyle w:val="Literal"/>
        </w:rPr>
        <w:t>Add</w:t>
      </w:r>
      <w:r w:rsidRPr="00740286">
        <w:t xml:space="preserve"> trait to overload the </w:t>
      </w:r>
      <w:r w:rsidRPr="00EF7599">
        <w:rPr>
          <w:rStyle w:val="Literal"/>
        </w:rPr>
        <w:t>+</w:t>
      </w:r>
      <w:r w:rsidRPr="00740286">
        <w:t xml:space="preserve"> operator for </w:t>
      </w:r>
      <w:r w:rsidRPr="00EF7599">
        <w:rPr>
          <w:rStyle w:val="Literal"/>
        </w:rPr>
        <w:t>Point</w:t>
      </w:r>
      <w:r w:rsidRPr="00616C71">
        <w:rPr>
          <w:lang w:eastAsia="en-GB"/>
        </w:rPr>
        <w:t xml:space="preserve"> instances</w:t>
      </w:r>
    </w:p>
    <w:p w14:paraId="5E291F3A" w14:textId="18697DF2" w:rsidR="00616C71" w:rsidRPr="00616C71" w:rsidRDefault="00616C71" w:rsidP="00740286">
      <w:pPr>
        <w:pStyle w:val="Body"/>
        <w:rPr>
          <w:lang w:eastAsia="en-GB"/>
        </w:rPr>
      </w:pPr>
      <w:r w:rsidRPr="00616C71">
        <w:rPr>
          <w:lang w:eastAsia="en-GB"/>
        </w:rPr>
        <w:t xml:space="preserve">The </w:t>
      </w:r>
      <w:r w:rsidRPr="00EF7599">
        <w:rPr>
          <w:rStyle w:val="Literal"/>
        </w:rPr>
        <w:t>add</w:t>
      </w:r>
      <w:r w:rsidRPr="00740286">
        <w:t xml:space="preserve"> method adds the </w:t>
      </w:r>
      <w:r w:rsidRPr="00EF7599">
        <w:rPr>
          <w:rStyle w:val="Literal"/>
        </w:rPr>
        <w:t>x</w:t>
      </w:r>
      <w:r w:rsidRPr="00740286">
        <w:t xml:space="preserve"> values of two </w:t>
      </w:r>
      <w:r w:rsidRPr="00EF7599">
        <w:rPr>
          <w:rStyle w:val="Literal"/>
        </w:rPr>
        <w:t>Point</w:t>
      </w:r>
      <w:r w:rsidRPr="00740286">
        <w:t xml:space="preserve"> instances and the </w:t>
      </w:r>
      <w:r w:rsidRPr="00EF7599">
        <w:rPr>
          <w:rStyle w:val="Literal"/>
        </w:rPr>
        <w:t>y</w:t>
      </w:r>
      <w:r w:rsidRPr="00740286">
        <w:t xml:space="preserve"> values of two </w:t>
      </w:r>
      <w:r w:rsidRPr="00EF7599">
        <w:rPr>
          <w:rStyle w:val="Literal"/>
        </w:rPr>
        <w:t>Point</w:t>
      </w:r>
      <w:r w:rsidRPr="00740286">
        <w:t xml:space="preserve"> instances to create a new </w:t>
      </w:r>
      <w:r w:rsidRPr="00EF7599">
        <w:rPr>
          <w:rStyle w:val="Literal"/>
        </w:rPr>
        <w:t>Point</w:t>
      </w:r>
      <w:r w:rsidRPr="00740286">
        <w:t xml:space="preserve">. The </w:t>
      </w:r>
      <w:r w:rsidRPr="00EF7599">
        <w:rPr>
          <w:rStyle w:val="Literal"/>
        </w:rPr>
        <w:t>Add</w:t>
      </w:r>
      <w:r w:rsidRPr="00740286">
        <w:t xml:space="preserve"> trait has an associated type named </w:t>
      </w:r>
      <w:r w:rsidRPr="00EF7599">
        <w:rPr>
          <w:rStyle w:val="Literal"/>
        </w:rPr>
        <w:t>Output</w:t>
      </w:r>
      <w:r w:rsidRPr="00740286">
        <w:t xml:space="preserve"> that determines the type returned from the </w:t>
      </w:r>
      <w:r w:rsidRPr="00EF7599">
        <w:rPr>
          <w:rStyle w:val="Literal"/>
        </w:rPr>
        <w:t>add</w:t>
      </w:r>
      <w:r>
        <w:rPr>
          <w:lang w:eastAsia="en-GB"/>
        </w:rPr>
        <w:t xml:space="preserve"> </w:t>
      </w:r>
      <w:r w:rsidRPr="00616C71">
        <w:rPr>
          <w:lang w:eastAsia="en-GB"/>
        </w:rPr>
        <w:t>method.</w:t>
      </w:r>
    </w:p>
    <w:p w14:paraId="6A9FEB34" w14:textId="115DBA7A" w:rsidR="00616C71" w:rsidRPr="00616C71" w:rsidRDefault="00616C71" w:rsidP="00740286">
      <w:pPr>
        <w:pStyle w:val="Body"/>
        <w:rPr>
          <w:lang w:eastAsia="en-GB"/>
        </w:rPr>
      </w:pPr>
      <w:r w:rsidRPr="00616C71">
        <w:rPr>
          <w:lang w:eastAsia="en-GB"/>
        </w:rPr>
        <w:t xml:space="preserve">The default generic type in this code is within the </w:t>
      </w:r>
      <w:r w:rsidRPr="00EF7599">
        <w:rPr>
          <w:rStyle w:val="Literal"/>
        </w:rPr>
        <w:t>Add</w:t>
      </w:r>
      <w:r w:rsidRPr="00616C71">
        <w:rPr>
          <w:lang w:eastAsia="en-GB"/>
        </w:rPr>
        <w:t xml:space="preserve"> trait. Here is its</w:t>
      </w:r>
      <w:r>
        <w:rPr>
          <w:lang w:eastAsia="en-GB"/>
        </w:rPr>
        <w:t xml:space="preserve"> </w:t>
      </w:r>
      <w:r w:rsidRPr="00616C71">
        <w:rPr>
          <w:lang w:eastAsia="en-GB"/>
        </w:rPr>
        <w:t>definition:</w:t>
      </w:r>
    </w:p>
    <w:p w14:paraId="140F22C1" w14:textId="77777777" w:rsidR="00616C71" w:rsidRPr="00616C71" w:rsidRDefault="00616C71" w:rsidP="00740286">
      <w:pPr>
        <w:pStyle w:val="Code"/>
        <w:rPr>
          <w:lang w:eastAsia="en-GB"/>
        </w:rPr>
      </w:pPr>
      <w:r w:rsidRPr="00616C71">
        <w:rPr>
          <w:lang w:eastAsia="en-GB"/>
        </w:rPr>
        <w:t>trait Add&lt;Rhs=Self&gt; {</w:t>
      </w:r>
    </w:p>
    <w:p w14:paraId="23B4F911" w14:textId="77777777" w:rsidR="00616C71" w:rsidRPr="00616C71" w:rsidRDefault="00616C71" w:rsidP="00740286">
      <w:pPr>
        <w:pStyle w:val="Code"/>
        <w:rPr>
          <w:lang w:eastAsia="en-GB"/>
        </w:rPr>
      </w:pPr>
      <w:r w:rsidRPr="00616C71">
        <w:rPr>
          <w:lang w:eastAsia="en-GB"/>
        </w:rPr>
        <w:t xml:space="preserve">    type Output;</w:t>
      </w:r>
    </w:p>
    <w:p w14:paraId="70C3C86E" w14:textId="77777777" w:rsidR="00616C71" w:rsidRPr="00616C71" w:rsidRDefault="00616C71" w:rsidP="00740286">
      <w:pPr>
        <w:pStyle w:val="Code"/>
        <w:rPr>
          <w:lang w:eastAsia="en-GB"/>
        </w:rPr>
      </w:pPr>
    </w:p>
    <w:p w14:paraId="21ED1A33" w14:textId="77777777" w:rsidR="00616C71" w:rsidRPr="00616C71" w:rsidRDefault="00616C71" w:rsidP="00740286">
      <w:pPr>
        <w:pStyle w:val="Code"/>
        <w:rPr>
          <w:lang w:eastAsia="en-GB"/>
        </w:rPr>
      </w:pPr>
      <w:r w:rsidRPr="00616C71">
        <w:rPr>
          <w:lang w:eastAsia="en-GB"/>
        </w:rPr>
        <w:t xml:space="preserve">    fn add(self, rhs: Rhs) -&gt; Self::Output;</w:t>
      </w:r>
    </w:p>
    <w:p w14:paraId="2012E248" w14:textId="77777777" w:rsidR="00616C71" w:rsidRPr="00616C71" w:rsidRDefault="00616C71" w:rsidP="00740286">
      <w:pPr>
        <w:pStyle w:val="Code"/>
        <w:rPr>
          <w:lang w:eastAsia="en-GB"/>
        </w:rPr>
      </w:pPr>
      <w:r w:rsidRPr="00616C71">
        <w:rPr>
          <w:lang w:eastAsia="en-GB"/>
        </w:rPr>
        <w:t>}</w:t>
      </w:r>
    </w:p>
    <w:p w14:paraId="0F7FB023" w14:textId="0A2856CE" w:rsidR="00616C71" w:rsidRPr="00616C71" w:rsidRDefault="00616C71" w:rsidP="00740286">
      <w:pPr>
        <w:pStyle w:val="Body"/>
        <w:rPr>
          <w:lang w:eastAsia="en-GB"/>
        </w:rPr>
      </w:pPr>
      <w:r w:rsidRPr="00740286">
        <w:t xml:space="preserve">This code should look generally familiar: a trait with one method and an associated type. The new part is </w:t>
      </w:r>
      <w:r w:rsidRPr="00EF7599">
        <w:rPr>
          <w:rStyle w:val="Literal"/>
        </w:rPr>
        <w:t>Rhs=Self</w:t>
      </w:r>
      <w:r w:rsidRPr="00740286">
        <w:t xml:space="preserve">: this syntax is called </w:t>
      </w:r>
      <w:r w:rsidRPr="00EF7599">
        <w:rPr>
          <w:rStyle w:val="Italic"/>
        </w:rPr>
        <w:t>default type parameters</w:t>
      </w:r>
      <w:r w:rsidRPr="00740286">
        <w:t xml:space="preserve">. The </w:t>
      </w:r>
      <w:r w:rsidRPr="00EF7599">
        <w:rPr>
          <w:rStyle w:val="Literal"/>
        </w:rPr>
        <w:t>Rhs</w:t>
      </w:r>
      <w:r w:rsidRPr="00740286">
        <w:t xml:space="preserve"> generic type parameter (short for “right</w:t>
      </w:r>
      <w:r w:rsidR="00335114">
        <w:t>-</w:t>
      </w:r>
      <w:r w:rsidRPr="00740286">
        <w:t xml:space="preserve">hand side”) defines the type of the </w:t>
      </w:r>
      <w:r w:rsidRPr="00EF7599">
        <w:rPr>
          <w:rStyle w:val="Literal"/>
        </w:rPr>
        <w:t>rhs</w:t>
      </w:r>
      <w:r w:rsidRPr="00740286">
        <w:t xml:space="preserve"> parameter in the </w:t>
      </w:r>
      <w:r w:rsidRPr="00EF7599">
        <w:rPr>
          <w:rStyle w:val="Literal"/>
        </w:rPr>
        <w:t>add</w:t>
      </w:r>
      <w:r w:rsidRPr="00740286">
        <w:t xml:space="preserve"> method. If we don’t specify a concrete type for </w:t>
      </w:r>
      <w:r w:rsidRPr="00EF7599">
        <w:rPr>
          <w:rStyle w:val="Literal"/>
        </w:rPr>
        <w:t>Rhs</w:t>
      </w:r>
      <w:r w:rsidRPr="00740286">
        <w:t xml:space="preserve"> when we implement the </w:t>
      </w:r>
      <w:r w:rsidRPr="00EF7599">
        <w:rPr>
          <w:rStyle w:val="Literal"/>
        </w:rPr>
        <w:t>Add</w:t>
      </w:r>
      <w:r w:rsidRPr="00740286">
        <w:t xml:space="preserve"> trait, the type of </w:t>
      </w:r>
      <w:r w:rsidRPr="00EF7599">
        <w:rPr>
          <w:rStyle w:val="Literal"/>
        </w:rPr>
        <w:t>Rhs</w:t>
      </w:r>
      <w:r w:rsidRPr="00740286">
        <w:t xml:space="preserve"> will default to </w:t>
      </w:r>
      <w:r w:rsidRPr="00EF7599">
        <w:rPr>
          <w:rStyle w:val="Literal"/>
        </w:rPr>
        <w:t>Self</w:t>
      </w:r>
      <w:r w:rsidRPr="00740286">
        <w:t xml:space="preserve">, which will be the type we’re implementing </w:t>
      </w:r>
      <w:r w:rsidRPr="00EF7599">
        <w:rPr>
          <w:rStyle w:val="Literal"/>
        </w:rPr>
        <w:t>Add</w:t>
      </w:r>
      <w:r w:rsidRPr="00616C71">
        <w:rPr>
          <w:lang w:eastAsia="en-GB"/>
        </w:rPr>
        <w:t xml:space="preserve"> on.</w:t>
      </w:r>
    </w:p>
    <w:p w14:paraId="3094E93C" w14:textId="6CBE4127" w:rsidR="00616C71" w:rsidRPr="00616C71" w:rsidRDefault="00616C71" w:rsidP="00740286">
      <w:pPr>
        <w:pStyle w:val="Body"/>
        <w:rPr>
          <w:lang w:eastAsia="en-GB"/>
        </w:rPr>
      </w:pPr>
      <w:r w:rsidRPr="00616C71">
        <w:rPr>
          <w:lang w:eastAsia="en-GB"/>
        </w:rPr>
        <w:t xml:space="preserve">When we implemented </w:t>
      </w:r>
      <w:r w:rsidRPr="00EF7599">
        <w:rPr>
          <w:rStyle w:val="Literal"/>
        </w:rPr>
        <w:t>Add</w:t>
      </w:r>
      <w:r w:rsidRPr="00740286">
        <w:t xml:space="preserve"> for </w:t>
      </w:r>
      <w:r w:rsidRPr="00EF7599">
        <w:rPr>
          <w:rStyle w:val="Literal"/>
        </w:rPr>
        <w:t>Point</w:t>
      </w:r>
      <w:r w:rsidRPr="00740286">
        <w:t xml:space="preserve">, we used the default for </w:t>
      </w:r>
      <w:r w:rsidRPr="00EF7599">
        <w:rPr>
          <w:rStyle w:val="Literal"/>
        </w:rPr>
        <w:t>Rhs</w:t>
      </w:r>
      <w:r w:rsidRPr="00740286">
        <w:t xml:space="preserve"> because we wanted to add two </w:t>
      </w:r>
      <w:r w:rsidRPr="00EF7599">
        <w:rPr>
          <w:rStyle w:val="Literal"/>
        </w:rPr>
        <w:t>Point</w:t>
      </w:r>
      <w:r w:rsidRPr="00740286">
        <w:t xml:space="preserve"> instances. Let’s look at an example of implementing the </w:t>
      </w:r>
      <w:r w:rsidRPr="00EF7599">
        <w:rPr>
          <w:rStyle w:val="Literal"/>
        </w:rPr>
        <w:t>Add</w:t>
      </w:r>
      <w:r w:rsidRPr="00740286">
        <w:t xml:space="preserve"> trait where we want to customize the </w:t>
      </w:r>
      <w:r w:rsidRPr="00EF7599">
        <w:rPr>
          <w:rStyle w:val="Literal"/>
        </w:rPr>
        <w:t>Rhs</w:t>
      </w:r>
      <w:r w:rsidRPr="00616C71">
        <w:rPr>
          <w:lang w:eastAsia="en-GB"/>
        </w:rPr>
        <w:t xml:space="preserve"> type rather than using the</w:t>
      </w:r>
      <w:r>
        <w:rPr>
          <w:lang w:eastAsia="en-GB"/>
        </w:rPr>
        <w:t xml:space="preserve"> </w:t>
      </w:r>
      <w:r w:rsidRPr="00616C71">
        <w:rPr>
          <w:lang w:eastAsia="en-GB"/>
        </w:rPr>
        <w:t>default.</w:t>
      </w:r>
    </w:p>
    <w:p w14:paraId="5BC47751" w14:textId="5F6BA015" w:rsidR="00616C71" w:rsidRPr="00616C71" w:rsidRDefault="00616C71" w:rsidP="00740286">
      <w:pPr>
        <w:pStyle w:val="Body"/>
        <w:rPr>
          <w:lang w:eastAsia="en-GB"/>
        </w:rPr>
      </w:pPr>
      <w:r w:rsidRPr="00616C71">
        <w:rPr>
          <w:lang w:eastAsia="en-GB"/>
        </w:rPr>
        <w:t xml:space="preserve">We have two structs, </w:t>
      </w:r>
      <w:r w:rsidRPr="00EF7599">
        <w:rPr>
          <w:rStyle w:val="Literal"/>
        </w:rPr>
        <w:t>Millimeters</w:t>
      </w:r>
      <w:r w:rsidRPr="00740286">
        <w:t xml:space="preserve"> and </w:t>
      </w:r>
      <w:r w:rsidRPr="00EF7599">
        <w:rPr>
          <w:rStyle w:val="Literal"/>
        </w:rPr>
        <w:t>Meters</w:t>
      </w:r>
      <w:r w:rsidRPr="00740286">
        <w:t xml:space="preserve">, holding values in different units. This thin wrapping of an existing type in another struct is known as the </w:t>
      </w:r>
      <w:r w:rsidRPr="00EF7599">
        <w:rPr>
          <w:rStyle w:val="Italic"/>
        </w:rPr>
        <w:t>newtype pattern</w:t>
      </w:r>
      <w:r w:rsidRPr="00740286">
        <w:t xml:space="preserve">, which we describe in more detail in </w:t>
      </w:r>
      <w:r w:rsidRPr="00EE6E53">
        <w:rPr>
          <w:rStyle w:val="Xref"/>
        </w:rPr>
        <w:t>“Using the Newtype Pattern to Implement External Traits on External Types”</w:t>
      </w:r>
      <w:r w:rsidRPr="00740286">
        <w:t xml:space="preserve"> </w:t>
      </w:r>
      <w:r w:rsidR="00667415">
        <w:t xml:space="preserve">on </w:t>
      </w:r>
      <w:r w:rsidR="00667415" w:rsidRPr="00EE6E53">
        <w:rPr>
          <w:rStyle w:val="Xref"/>
        </w:rPr>
        <w:t>page XX</w:t>
      </w:r>
      <w:r w:rsidRPr="00740286">
        <w:t xml:space="preserve">. We want to add values in millimeters to values in meters and have the implementation of </w:t>
      </w:r>
      <w:r w:rsidRPr="00EF7599">
        <w:rPr>
          <w:rStyle w:val="Literal"/>
        </w:rPr>
        <w:t>Add</w:t>
      </w:r>
      <w:r w:rsidRPr="00740286">
        <w:t xml:space="preserve"> do the conversion correctly. We can implement </w:t>
      </w:r>
      <w:r w:rsidRPr="00EF7599">
        <w:rPr>
          <w:rStyle w:val="Literal"/>
        </w:rPr>
        <w:t>Add</w:t>
      </w:r>
      <w:r w:rsidRPr="00740286">
        <w:t xml:space="preserve"> for </w:t>
      </w:r>
      <w:r w:rsidRPr="00EF7599">
        <w:rPr>
          <w:rStyle w:val="Literal"/>
        </w:rPr>
        <w:t>Millimeters</w:t>
      </w:r>
      <w:r w:rsidRPr="00740286">
        <w:t xml:space="preserve"> with </w:t>
      </w:r>
      <w:r w:rsidRPr="00EF7599">
        <w:rPr>
          <w:rStyle w:val="Literal"/>
        </w:rPr>
        <w:t>Meters</w:t>
      </w:r>
      <w:r w:rsidRPr="00740286">
        <w:t xml:space="preserve"> as the </w:t>
      </w:r>
      <w:r w:rsidRPr="00EF7599">
        <w:rPr>
          <w:rStyle w:val="Literal"/>
        </w:rPr>
        <w:t>Rhs</w:t>
      </w:r>
      <w:r w:rsidRPr="00616C71">
        <w:rPr>
          <w:lang w:eastAsia="en-GB"/>
        </w:rPr>
        <w:t>, as shown in Listing 19-15.</w:t>
      </w:r>
    </w:p>
    <w:p w14:paraId="1B223412" w14:textId="3EE933C6" w:rsidR="00616C71" w:rsidRPr="00616C71" w:rsidRDefault="00616C71" w:rsidP="00EF7599">
      <w:pPr>
        <w:pStyle w:val="CodeLabel"/>
        <w:rPr>
          <w:lang w:eastAsia="en-GB"/>
        </w:rPr>
      </w:pPr>
      <w:r w:rsidRPr="00616C71">
        <w:rPr>
          <w:lang w:eastAsia="en-GB"/>
        </w:rPr>
        <w:t>src/lib.rs</w:t>
      </w:r>
    </w:p>
    <w:p w14:paraId="0A34619F" w14:textId="77777777" w:rsidR="00616C71" w:rsidRPr="00616C71" w:rsidRDefault="00616C71" w:rsidP="00740286">
      <w:pPr>
        <w:pStyle w:val="Code"/>
        <w:rPr>
          <w:lang w:eastAsia="en-GB"/>
        </w:rPr>
      </w:pPr>
      <w:r w:rsidRPr="00616C71">
        <w:rPr>
          <w:lang w:eastAsia="en-GB"/>
        </w:rPr>
        <w:t>use std::ops::Add;</w:t>
      </w:r>
    </w:p>
    <w:p w14:paraId="1691C464" w14:textId="77777777" w:rsidR="00616C71" w:rsidRPr="00616C71" w:rsidRDefault="00616C71" w:rsidP="00740286">
      <w:pPr>
        <w:pStyle w:val="Code"/>
        <w:rPr>
          <w:lang w:eastAsia="en-GB"/>
        </w:rPr>
      </w:pPr>
    </w:p>
    <w:p w14:paraId="7127E992" w14:textId="77777777" w:rsidR="00616C71" w:rsidRPr="00616C71" w:rsidRDefault="00616C71" w:rsidP="00740286">
      <w:pPr>
        <w:pStyle w:val="Code"/>
        <w:rPr>
          <w:lang w:eastAsia="en-GB"/>
        </w:rPr>
      </w:pPr>
      <w:r w:rsidRPr="00616C71">
        <w:rPr>
          <w:lang w:eastAsia="en-GB"/>
        </w:rPr>
        <w:t>struct Millimeters(u32);</w:t>
      </w:r>
    </w:p>
    <w:p w14:paraId="23387D8D" w14:textId="77777777" w:rsidR="00616C71" w:rsidRPr="00616C71" w:rsidRDefault="00616C71" w:rsidP="00740286">
      <w:pPr>
        <w:pStyle w:val="Code"/>
        <w:rPr>
          <w:lang w:eastAsia="en-GB"/>
        </w:rPr>
      </w:pPr>
      <w:r w:rsidRPr="00616C71">
        <w:rPr>
          <w:lang w:eastAsia="en-GB"/>
        </w:rPr>
        <w:t>struct Meters(u32);</w:t>
      </w:r>
    </w:p>
    <w:p w14:paraId="49355946" w14:textId="77777777" w:rsidR="00616C71" w:rsidRPr="00616C71" w:rsidRDefault="00616C71" w:rsidP="00740286">
      <w:pPr>
        <w:pStyle w:val="Code"/>
        <w:rPr>
          <w:lang w:eastAsia="en-GB"/>
        </w:rPr>
      </w:pPr>
    </w:p>
    <w:p w14:paraId="1EAE9E1C" w14:textId="77777777" w:rsidR="00616C71" w:rsidRPr="00616C71" w:rsidRDefault="00616C71" w:rsidP="00740286">
      <w:pPr>
        <w:pStyle w:val="Code"/>
        <w:rPr>
          <w:lang w:eastAsia="en-GB"/>
        </w:rPr>
      </w:pPr>
      <w:r w:rsidRPr="00616C71">
        <w:rPr>
          <w:lang w:eastAsia="en-GB"/>
        </w:rPr>
        <w:t>impl Add&lt;Meters&gt; for Millimeters {</w:t>
      </w:r>
    </w:p>
    <w:p w14:paraId="2BF45D2F" w14:textId="77777777" w:rsidR="00616C71" w:rsidRPr="00616C71" w:rsidRDefault="00616C71" w:rsidP="00740286">
      <w:pPr>
        <w:pStyle w:val="Code"/>
        <w:rPr>
          <w:lang w:eastAsia="en-GB"/>
        </w:rPr>
      </w:pPr>
      <w:r w:rsidRPr="00616C71">
        <w:rPr>
          <w:lang w:eastAsia="en-GB"/>
        </w:rPr>
        <w:t xml:space="preserve">    type Output = Millimeters;</w:t>
      </w:r>
    </w:p>
    <w:p w14:paraId="58A792B7" w14:textId="77777777" w:rsidR="00616C71" w:rsidRPr="00616C71" w:rsidRDefault="00616C71" w:rsidP="00740286">
      <w:pPr>
        <w:pStyle w:val="Code"/>
        <w:rPr>
          <w:lang w:eastAsia="en-GB"/>
        </w:rPr>
      </w:pPr>
    </w:p>
    <w:p w14:paraId="2FB44AA0" w14:textId="77777777" w:rsidR="00616C71" w:rsidRPr="00616C71" w:rsidRDefault="00616C71" w:rsidP="00740286">
      <w:pPr>
        <w:pStyle w:val="Code"/>
        <w:rPr>
          <w:lang w:eastAsia="en-GB"/>
        </w:rPr>
      </w:pPr>
      <w:r w:rsidRPr="00616C71">
        <w:rPr>
          <w:lang w:eastAsia="en-GB"/>
        </w:rPr>
        <w:t xml:space="preserve">    fn add(self, other: Meters) -&gt; Millimeters {</w:t>
      </w:r>
    </w:p>
    <w:p w14:paraId="329FB54A" w14:textId="77777777" w:rsidR="00616C71" w:rsidRPr="00616C71" w:rsidRDefault="00616C71" w:rsidP="00740286">
      <w:pPr>
        <w:pStyle w:val="Code"/>
        <w:rPr>
          <w:lang w:eastAsia="en-GB"/>
        </w:rPr>
      </w:pPr>
      <w:r w:rsidRPr="00616C71">
        <w:rPr>
          <w:lang w:eastAsia="en-GB"/>
        </w:rPr>
        <w:t xml:space="preserve">        Millimeters(self.0 + (other.0 * 1000))</w:t>
      </w:r>
    </w:p>
    <w:p w14:paraId="33FAB791" w14:textId="77777777" w:rsidR="00616C71" w:rsidRPr="00616C71" w:rsidRDefault="00616C71" w:rsidP="00740286">
      <w:pPr>
        <w:pStyle w:val="Code"/>
        <w:rPr>
          <w:lang w:eastAsia="en-GB"/>
        </w:rPr>
      </w:pPr>
      <w:r w:rsidRPr="00616C71">
        <w:rPr>
          <w:lang w:eastAsia="en-GB"/>
        </w:rPr>
        <w:t xml:space="preserve">    }</w:t>
      </w:r>
    </w:p>
    <w:p w14:paraId="34610DCB" w14:textId="77777777" w:rsidR="00616C71" w:rsidRPr="00616C71" w:rsidRDefault="00616C71" w:rsidP="00740286">
      <w:pPr>
        <w:pStyle w:val="Code"/>
        <w:rPr>
          <w:lang w:eastAsia="en-GB"/>
        </w:rPr>
      </w:pPr>
      <w:r w:rsidRPr="00616C71">
        <w:rPr>
          <w:lang w:eastAsia="en-GB"/>
        </w:rPr>
        <w:t>}</w:t>
      </w:r>
    </w:p>
    <w:p w14:paraId="0A5AEF9A" w14:textId="13740D39" w:rsidR="00616C71" w:rsidRPr="00616C71" w:rsidRDefault="00616C71" w:rsidP="0075292A">
      <w:pPr>
        <w:pStyle w:val="CodeListingCaption"/>
        <w:rPr>
          <w:lang w:eastAsia="en-GB"/>
        </w:rPr>
      </w:pPr>
      <w:r w:rsidRPr="00740286">
        <w:t xml:space="preserve">Implementing the </w:t>
      </w:r>
      <w:r w:rsidRPr="00EF7599">
        <w:rPr>
          <w:rStyle w:val="Literal"/>
        </w:rPr>
        <w:t>Add</w:t>
      </w:r>
      <w:r w:rsidRPr="00740286">
        <w:t xml:space="preserve"> trait on </w:t>
      </w:r>
      <w:r w:rsidRPr="00EF7599">
        <w:rPr>
          <w:rStyle w:val="Literal"/>
        </w:rPr>
        <w:t>Millimeters</w:t>
      </w:r>
      <w:r w:rsidRPr="00740286">
        <w:t xml:space="preserve"> to add </w:t>
      </w:r>
      <w:r w:rsidRPr="00EF7599">
        <w:rPr>
          <w:rStyle w:val="Literal"/>
        </w:rPr>
        <w:t>Millimeters</w:t>
      </w:r>
      <w:r w:rsidRPr="00740286">
        <w:t xml:space="preserve"> </w:t>
      </w:r>
      <w:r w:rsidR="00667415">
        <w:t>and</w:t>
      </w:r>
      <w:r w:rsidR="00667415" w:rsidRPr="00740286">
        <w:t xml:space="preserve"> </w:t>
      </w:r>
      <w:r w:rsidRPr="00EF7599">
        <w:rPr>
          <w:rStyle w:val="Literal"/>
        </w:rPr>
        <w:t>Meters</w:t>
      </w:r>
    </w:p>
    <w:p w14:paraId="5DA6AC07" w14:textId="34271AB8" w:rsidR="00616C71" w:rsidRPr="00616C71" w:rsidRDefault="00616C71" w:rsidP="00740286">
      <w:pPr>
        <w:pStyle w:val="Body"/>
        <w:rPr>
          <w:lang w:eastAsia="en-GB"/>
        </w:rPr>
      </w:pPr>
      <w:r w:rsidRPr="00616C71">
        <w:rPr>
          <w:lang w:eastAsia="en-GB"/>
        </w:rPr>
        <w:t xml:space="preserve">To add </w:t>
      </w:r>
      <w:r w:rsidRPr="00EF7599">
        <w:rPr>
          <w:rStyle w:val="Literal"/>
        </w:rPr>
        <w:t>Millimeters</w:t>
      </w:r>
      <w:r w:rsidRPr="00740286">
        <w:t xml:space="preserve"> and </w:t>
      </w:r>
      <w:r w:rsidRPr="00EF7599">
        <w:rPr>
          <w:rStyle w:val="Literal"/>
        </w:rPr>
        <w:t>Meters</w:t>
      </w:r>
      <w:r w:rsidRPr="00740286">
        <w:t xml:space="preserve">, we specify </w:t>
      </w:r>
      <w:r w:rsidRPr="00EF7599">
        <w:rPr>
          <w:rStyle w:val="Literal"/>
        </w:rPr>
        <w:t>impl Add&lt;Meters&gt;</w:t>
      </w:r>
      <w:r w:rsidRPr="00740286">
        <w:t xml:space="preserve"> to set the value of the </w:t>
      </w:r>
      <w:r w:rsidRPr="00EF7599">
        <w:rPr>
          <w:rStyle w:val="Literal"/>
        </w:rPr>
        <w:t>Rhs</w:t>
      </w:r>
      <w:r w:rsidRPr="00740286">
        <w:t xml:space="preserve"> type parameter instead of using the default of </w:t>
      </w:r>
      <w:r w:rsidRPr="00EF7599">
        <w:rPr>
          <w:rStyle w:val="Literal"/>
        </w:rPr>
        <w:t>Self</w:t>
      </w:r>
      <w:r w:rsidRPr="00616C71">
        <w:rPr>
          <w:lang w:eastAsia="en-GB"/>
        </w:rPr>
        <w:t>.</w:t>
      </w:r>
    </w:p>
    <w:p w14:paraId="5E227483" w14:textId="77777777" w:rsidR="00616C71" w:rsidRPr="00616C71" w:rsidRDefault="00616C71" w:rsidP="00740286">
      <w:pPr>
        <w:pStyle w:val="Body"/>
        <w:rPr>
          <w:lang w:eastAsia="en-GB"/>
        </w:rPr>
      </w:pPr>
      <w:r w:rsidRPr="00616C71">
        <w:rPr>
          <w:lang w:eastAsia="en-GB"/>
        </w:rPr>
        <w:t>You’ll use default type parameters in two main ways:</w:t>
      </w:r>
    </w:p>
    <w:p w14:paraId="6ADCBBF9" w14:textId="77777777" w:rsidR="00616C71" w:rsidRPr="00A76600" w:rsidRDefault="00616C71" w:rsidP="00A76600">
      <w:pPr>
        <w:pStyle w:val="ListNumber"/>
        <w:numPr>
          <w:ilvl w:val="0"/>
          <w:numId w:val="33"/>
        </w:numPr>
      </w:pPr>
      <w:r w:rsidRPr="00A76600">
        <w:t>To extend a type without breaking existing code</w:t>
      </w:r>
    </w:p>
    <w:p w14:paraId="31243F5C" w14:textId="77777777" w:rsidR="00616C71" w:rsidRPr="00A76600" w:rsidRDefault="00616C71" w:rsidP="00A76600">
      <w:pPr>
        <w:pStyle w:val="ListNumber"/>
      </w:pPr>
      <w:r w:rsidRPr="00A76600">
        <w:t>To allow customization in specific cases most users won’t need</w:t>
      </w:r>
    </w:p>
    <w:p w14:paraId="569F88A8" w14:textId="0F9A0247" w:rsidR="00616C71" w:rsidRPr="00616C71" w:rsidRDefault="00616C71" w:rsidP="00740286">
      <w:pPr>
        <w:pStyle w:val="Body"/>
        <w:rPr>
          <w:lang w:eastAsia="en-GB"/>
        </w:rPr>
      </w:pPr>
      <w:r w:rsidRPr="00740286">
        <w:t xml:space="preserve">The standard library’s </w:t>
      </w:r>
      <w:r w:rsidRPr="00EF7599">
        <w:rPr>
          <w:rStyle w:val="Literal"/>
        </w:rPr>
        <w:t>Add</w:t>
      </w:r>
      <w:r w:rsidRPr="00740286">
        <w:t xml:space="preserve"> trait is an example of the second purpose: usually, you’ll add two like types, but the </w:t>
      </w:r>
      <w:r w:rsidRPr="00EF7599">
        <w:rPr>
          <w:rStyle w:val="Literal"/>
        </w:rPr>
        <w:t>Add</w:t>
      </w:r>
      <w:r w:rsidRPr="00740286">
        <w:t xml:space="preserve"> trait provides the ability to customize beyond that. Using a default type parameter in the </w:t>
      </w:r>
      <w:r w:rsidRPr="00EF7599">
        <w:rPr>
          <w:rStyle w:val="Literal"/>
        </w:rPr>
        <w:t>Add</w:t>
      </w:r>
      <w:r w:rsidRPr="00616C71">
        <w:rPr>
          <w:lang w:eastAsia="en-GB"/>
        </w:rPr>
        <w:t xml:space="preserve"> trait</w:t>
      </w:r>
      <w:r>
        <w:rPr>
          <w:lang w:eastAsia="en-GB"/>
        </w:rPr>
        <w:t xml:space="preserve"> </w:t>
      </w:r>
      <w:r w:rsidRPr="00616C71">
        <w:rPr>
          <w:lang w:eastAsia="en-GB"/>
        </w:rPr>
        <w:t>definition means you don’t have to specify the extra parameter most of the</w:t>
      </w:r>
      <w:r>
        <w:rPr>
          <w:lang w:eastAsia="en-GB"/>
        </w:rPr>
        <w:t xml:space="preserve"> </w:t>
      </w:r>
      <w:r w:rsidRPr="00616C71">
        <w:rPr>
          <w:lang w:eastAsia="en-GB"/>
        </w:rPr>
        <w:t>time. In other words, a bit of implementation boilerplate isn’t needed, making</w:t>
      </w:r>
      <w:r>
        <w:rPr>
          <w:lang w:eastAsia="en-GB"/>
        </w:rPr>
        <w:t xml:space="preserve"> </w:t>
      </w:r>
      <w:r w:rsidRPr="00616C71">
        <w:rPr>
          <w:lang w:eastAsia="en-GB"/>
        </w:rPr>
        <w:t>it easier to use the trait.</w:t>
      </w:r>
    </w:p>
    <w:p w14:paraId="414A85E0" w14:textId="642A3004" w:rsidR="00616C71" w:rsidRPr="00616C71" w:rsidRDefault="00616C71" w:rsidP="00740286">
      <w:pPr>
        <w:pStyle w:val="Body"/>
        <w:rPr>
          <w:lang w:eastAsia="en-GB"/>
        </w:rPr>
      </w:pPr>
      <w:r w:rsidRPr="00616C71">
        <w:rPr>
          <w:lang w:eastAsia="en-GB"/>
        </w:rPr>
        <w:t>The first purpose is similar to the second but in reverse: if you want to add a</w:t>
      </w:r>
      <w:r>
        <w:rPr>
          <w:lang w:eastAsia="en-GB"/>
        </w:rPr>
        <w:t xml:space="preserve"> </w:t>
      </w:r>
      <w:r w:rsidRPr="00616C71">
        <w:rPr>
          <w:lang w:eastAsia="en-GB"/>
        </w:rPr>
        <w:t>type parameter to an existing trait, you can give it a default to allow</w:t>
      </w:r>
      <w:r>
        <w:rPr>
          <w:lang w:eastAsia="en-GB"/>
        </w:rPr>
        <w:t xml:space="preserve"> </w:t>
      </w:r>
      <w:r w:rsidRPr="00616C71">
        <w:rPr>
          <w:lang w:eastAsia="en-GB"/>
        </w:rPr>
        <w:t>extension of the functionality of the trait without breaking the existing</w:t>
      </w:r>
      <w:r>
        <w:rPr>
          <w:lang w:eastAsia="en-GB"/>
        </w:rPr>
        <w:t xml:space="preserve"> </w:t>
      </w:r>
      <w:r w:rsidRPr="00616C71">
        <w:rPr>
          <w:lang w:eastAsia="en-GB"/>
        </w:rPr>
        <w:t>implementation code.</w:t>
      </w:r>
      <w:r w:rsidR="00286349">
        <w:rPr>
          <w:lang w:eastAsia="en-GB"/>
        </w:rPr>
        <w:fldChar w:fldCharType="begin"/>
      </w:r>
      <w:r w:rsidR="00286349">
        <w:instrText xml:space="preserve"> XE "operator overloading endRange" </w:instrText>
      </w:r>
      <w:r w:rsidR="00286349">
        <w:rPr>
          <w:lang w:eastAsia="en-GB"/>
        </w:rPr>
        <w:fldChar w:fldCharType="end"/>
      </w:r>
      <w:r w:rsidR="00286349">
        <w:rPr>
          <w:lang w:eastAsia="en-GB"/>
        </w:rPr>
        <w:fldChar w:fldCharType="begin"/>
      </w:r>
      <w:r w:rsidR="00286349">
        <w:instrText xml:space="preserve"> XE "addition:of custom types endRange" </w:instrText>
      </w:r>
      <w:r w:rsidR="00286349">
        <w:rPr>
          <w:lang w:eastAsia="en-GB"/>
        </w:rPr>
        <w:fldChar w:fldCharType="end"/>
      </w:r>
      <w:r w:rsidR="00930314">
        <w:rPr>
          <w:lang w:eastAsia="en-GB"/>
        </w:rPr>
        <w:fldChar w:fldCharType="begin"/>
      </w:r>
      <w:r w:rsidR="00930314">
        <w:instrText xml:space="preserve"> XE "default type parameters endRange" </w:instrText>
      </w:r>
      <w:r w:rsidR="00930314">
        <w:rPr>
          <w:lang w:eastAsia="en-GB"/>
        </w:rPr>
        <w:fldChar w:fldCharType="end"/>
      </w:r>
      <w:r w:rsidR="00930314">
        <w:rPr>
          <w:lang w:eastAsia="en-GB"/>
        </w:rPr>
        <w:fldChar w:fldCharType="begin"/>
      </w:r>
      <w:r w:rsidR="00930314">
        <w:instrText xml:space="preserve"> XE "generics:default types for endRange" </w:instrText>
      </w:r>
      <w:r w:rsidR="00930314">
        <w:rPr>
          <w:lang w:eastAsia="en-GB"/>
        </w:rPr>
        <w:fldChar w:fldCharType="end"/>
      </w:r>
    </w:p>
    <w:bookmarkStart w:id="41" w:name="fully-qualified-syntax-for-disambiguatio"/>
    <w:bookmarkStart w:id="42" w:name="_Toc106716455"/>
    <w:bookmarkEnd w:id="41"/>
    <w:p w14:paraId="62FEAAFB" w14:textId="662BF276" w:rsidR="00616C71" w:rsidRPr="00616C71" w:rsidRDefault="00E72253" w:rsidP="00740286">
      <w:pPr>
        <w:pStyle w:val="HeadB"/>
        <w:rPr>
          <w:lang w:eastAsia="en-GB"/>
        </w:rPr>
      </w:pPr>
      <w:r>
        <w:rPr>
          <w:lang w:eastAsia="en-GB"/>
        </w:rPr>
        <w:fldChar w:fldCharType="begin"/>
      </w:r>
      <w:r>
        <w:instrText xml:space="preserve"> XE "methods:disambiguating startRange" </w:instrText>
      </w:r>
      <w:r>
        <w:rPr>
          <w:lang w:eastAsia="en-GB"/>
        </w:rPr>
        <w:fldChar w:fldCharType="end"/>
      </w:r>
      <w:r>
        <w:rPr>
          <w:lang w:eastAsia="en-GB"/>
        </w:rPr>
        <w:fldChar w:fldCharType="begin"/>
      </w:r>
      <w:r>
        <w:instrText xml:space="preserve"> XE "fully qualified syntax startRange" </w:instrText>
      </w:r>
      <w:r>
        <w:rPr>
          <w:lang w:eastAsia="en-GB"/>
        </w:rPr>
        <w:fldChar w:fldCharType="end"/>
      </w:r>
      <w:r w:rsidR="00616C71" w:rsidRPr="00616C71">
        <w:rPr>
          <w:lang w:eastAsia="en-GB"/>
        </w:rPr>
        <w:t>Disambiguati</w:t>
      </w:r>
      <w:r w:rsidR="002605C8">
        <w:rPr>
          <w:lang w:eastAsia="en-GB"/>
        </w:rPr>
        <w:t>ng Between</w:t>
      </w:r>
      <w:r w:rsidR="00616C71" w:rsidRPr="00616C71">
        <w:rPr>
          <w:lang w:eastAsia="en-GB"/>
        </w:rPr>
        <w:t xml:space="preserve"> Methods with the Same Name</w:t>
      </w:r>
      <w:bookmarkEnd w:id="42"/>
    </w:p>
    <w:p w14:paraId="5EF23965" w14:textId="77BD5126" w:rsidR="00616C71" w:rsidRPr="00616C71" w:rsidRDefault="00616C71" w:rsidP="00740286">
      <w:pPr>
        <w:pStyle w:val="Body"/>
        <w:rPr>
          <w:lang w:eastAsia="en-GB"/>
        </w:rPr>
      </w:pPr>
      <w:r w:rsidRPr="00616C71">
        <w:rPr>
          <w:lang w:eastAsia="en-GB"/>
        </w:rPr>
        <w:t>Nothing in Rust prevents a trait from having a method with the same name as</w:t>
      </w:r>
      <w:r>
        <w:rPr>
          <w:lang w:eastAsia="en-GB"/>
        </w:rPr>
        <w:t xml:space="preserve"> </w:t>
      </w:r>
      <w:r w:rsidRPr="00616C71">
        <w:rPr>
          <w:lang w:eastAsia="en-GB"/>
        </w:rPr>
        <w:t>another trait’s method, nor does Rust prevent you from implementing both traits</w:t>
      </w:r>
      <w:r>
        <w:rPr>
          <w:lang w:eastAsia="en-GB"/>
        </w:rPr>
        <w:t xml:space="preserve"> </w:t>
      </w:r>
      <w:r w:rsidRPr="00616C71">
        <w:rPr>
          <w:lang w:eastAsia="en-GB"/>
        </w:rPr>
        <w:t>on one type. It’s also possible to implement a method directly on the type with</w:t>
      </w:r>
      <w:r>
        <w:rPr>
          <w:lang w:eastAsia="en-GB"/>
        </w:rPr>
        <w:t xml:space="preserve"> </w:t>
      </w:r>
      <w:r w:rsidRPr="00616C71">
        <w:rPr>
          <w:lang w:eastAsia="en-GB"/>
        </w:rPr>
        <w:t>the same name as methods from traits.</w:t>
      </w:r>
    </w:p>
    <w:p w14:paraId="0D90CC35" w14:textId="6F2C957C" w:rsidR="00616C71" w:rsidRPr="00616C71" w:rsidRDefault="00616C71" w:rsidP="00740286">
      <w:pPr>
        <w:pStyle w:val="Body"/>
        <w:rPr>
          <w:lang w:eastAsia="en-GB"/>
        </w:rPr>
      </w:pPr>
      <w:r w:rsidRPr="00740286">
        <w:t xml:space="preserve">When calling methods with the same name, you’ll need to tell Rust which one you want to use. Consider the code in Listing 19-16 where we’ve defined two traits, </w:t>
      </w:r>
      <w:r w:rsidRPr="00EF7599">
        <w:rPr>
          <w:rStyle w:val="Literal"/>
        </w:rPr>
        <w:t>Pilot</w:t>
      </w:r>
      <w:r w:rsidRPr="00740286">
        <w:t xml:space="preserve"> and </w:t>
      </w:r>
      <w:r w:rsidRPr="00EF7599">
        <w:rPr>
          <w:rStyle w:val="Literal"/>
        </w:rPr>
        <w:t>Wizard</w:t>
      </w:r>
      <w:r w:rsidRPr="00740286">
        <w:t xml:space="preserve">, that both have a method called </w:t>
      </w:r>
      <w:r w:rsidRPr="00EF7599">
        <w:rPr>
          <w:rStyle w:val="Literal"/>
        </w:rPr>
        <w:t>fly</w:t>
      </w:r>
      <w:r w:rsidRPr="00740286">
        <w:t xml:space="preserve">. We then implement both traits on a type </w:t>
      </w:r>
      <w:r w:rsidRPr="00EF7599">
        <w:rPr>
          <w:rStyle w:val="Literal"/>
        </w:rPr>
        <w:t>Human</w:t>
      </w:r>
      <w:r w:rsidRPr="00740286">
        <w:t xml:space="preserve"> that already has a method named </w:t>
      </w:r>
      <w:r w:rsidRPr="00EF7599">
        <w:rPr>
          <w:rStyle w:val="Literal"/>
        </w:rPr>
        <w:t>fly</w:t>
      </w:r>
      <w:r w:rsidRPr="00740286">
        <w:t xml:space="preserve"> implemented on it. Each </w:t>
      </w:r>
      <w:r w:rsidRPr="00EF7599">
        <w:rPr>
          <w:rStyle w:val="Literal"/>
        </w:rPr>
        <w:t>fly</w:t>
      </w:r>
      <w:r w:rsidRPr="00616C71">
        <w:rPr>
          <w:lang w:eastAsia="en-GB"/>
        </w:rPr>
        <w:t xml:space="preserve"> method does something different.</w:t>
      </w:r>
    </w:p>
    <w:p w14:paraId="06F6D20B" w14:textId="5D5DD869" w:rsidR="00616C71" w:rsidRPr="00616C71" w:rsidRDefault="00616C71" w:rsidP="00EF7599">
      <w:pPr>
        <w:pStyle w:val="CodeLabel"/>
        <w:rPr>
          <w:lang w:eastAsia="en-GB"/>
        </w:rPr>
      </w:pPr>
      <w:r w:rsidRPr="00616C71">
        <w:rPr>
          <w:lang w:eastAsia="en-GB"/>
        </w:rPr>
        <w:t>src/main.rs</w:t>
      </w:r>
    </w:p>
    <w:p w14:paraId="45E499BB" w14:textId="77777777" w:rsidR="00616C71" w:rsidRPr="00616C71" w:rsidRDefault="00616C71" w:rsidP="00740286">
      <w:pPr>
        <w:pStyle w:val="Code"/>
        <w:rPr>
          <w:lang w:eastAsia="en-GB"/>
        </w:rPr>
      </w:pPr>
      <w:r w:rsidRPr="00616C71">
        <w:rPr>
          <w:lang w:eastAsia="en-GB"/>
        </w:rPr>
        <w:t>trait Pilot {</w:t>
      </w:r>
    </w:p>
    <w:p w14:paraId="6DEA7B70" w14:textId="77777777" w:rsidR="00616C71" w:rsidRPr="00616C71" w:rsidRDefault="00616C71" w:rsidP="00740286">
      <w:pPr>
        <w:pStyle w:val="Code"/>
        <w:rPr>
          <w:lang w:eastAsia="en-GB"/>
        </w:rPr>
      </w:pPr>
      <w:r w:rsidRPr="00616C71">
        <w:rPr>
          <w:lang w:eastAsia="en-GB"/>
        </w:rPr>
        <w:t xml:space="preserve">    fn fly(&amp;self);</w:t>
      </w:r>
    </w:p>
    <w:p w14:paraId="578E7617" w14:textId="77777777" w:rsidR="00616C71" w:rsidRPr="00616C71" w:rsidRDefault="00616C71" w:rsidP="00740286">
      <w:pPr>
        <w:pStyle w:val="Code"/>
        <w:rPr>
          <w:lang w:eastAsia="en-GB"/>
        </w:rPr>
      </w:pPr>
      <w:r w:rsidRPr="00616C71">
        <w:rPr>
          <w:lang w:eastAsia="en-GB"/>
        </w:rPr>
        <w:t>}</w:t>
      </w:r>
    </w:p>
    <w:p w14:paraId="0F553AAF" w14:textId="77777777" w:rsidR="00616C71" w:rsidRPr="00616C71" w:rsidRDefault="00616C71" w:rsidP="00740286">
      <w:pPr>
        <w:pStyle w:val="Code"/>
        <w:rPr>
          <w:lang w:eastAsia="en-GB"/>
        </w:rPr>
      </w:pPr>
    </w:p>
    <w:p w14:paraId="53B8F562" w14:textId="77777777" w:rsidR="00616C71" w:rsidRPr="00616C71" w:rsidRDefault="00616C71" w:rsidP="00740286">
      <w:pPr>
        <w:pStyle w:val="Code"/>
        <w:rPr>
          <w:lang w:eastAsia="en-GB"/>
        </w:rPr>
      </w:pPr>
      <w:r w:rsidRPr="00616C71">
        <w:rPr>
          <w:lang w:eastAsia="en-GB"/>
        </w:rPr>
        <w:t>trait Wizard {</w:t>
      </w:r>
    </w:p>
    <w:p w14:paraId="79AA9813" w14:textId="77777777" w:rsidR="00616C71" w:rsidRPr="00616C71" w:rsidRDefault="00616C71" w:rsidP="00740286">
      <w:pPr>
        <w:pStyle w:val="Code"/>
        <w:rPr>
          <w:lang w:eastAsia="en-GB"/>
        </w:rPr>
      </w:pPr>
      <w:r w:rsidRPr="00616C71">
        <w:rPr>
          <w:lang w:eastAsia="en-GB"/>
        </w:rPr>
        <w:t xml:space="preserve">    fn fly(&amp;self);</w:t>
      </w:r>
    </w:p>
    <w:p w14:paraId="20990B30" w14:textId="77777777" w:rsidR="00616C71" w:rsidRPr="00616C71" w:rsidRDefault="00616C71" w:rsidP="00740286">
      <w:pPr>
        <w:pStyle w:val="Code"/>
        <w:rPr>
          <w:lang w:eastAsia="en-GB"/>
        </w:rPr>
      </w:pPr>
      <w:r w:rsidRPr="00616C71">
        <w:rPr>
          <w:lang w:eastAsia="en-GB"/>
        </w:rPr>
        <w:t>}</w:t>
      </w:r>
    </w:p>
    <w:p w14:paraId="2A4EF4B3" w14:textId="77777777" w:rsidR="00616C71" w:rsidRPr="00616C71" w:rsidRDefault="00616C71" w:rsidP="00740286">
      <w:pPr>
        <w:pStyle w:val="Code"/>
        <w:rPr>
          <w:lang w:eastAsia="en-GB"/>
        </w:rPr>
      </w:pPr>
    </w:p>
    <w:p w14:paraId="320E3CB6" w14:textId="77777777" w:rsidR="00616C71" w:rsidRPr="00616C71" w:rsidRDefault="00616C71" w:rsidP="00740286">
      <w:pPr>
        <w:pStyle w:val="Code"/>
        <w:rPr>
          <w:lang w:eastAsia="en-GB"/>
        </w:rPr>
      </w:pPr>
      <w:r w:rsidRPr="00616C71">
        <w:rPr>
          <w:lang w:eastAsia="en-GB"/>
        </w:rPr>
        <w:t>struct Human;</w:t>
      </w:r>
    </w:p>
    <w:p w14:paraId="673BE91B" w14:textId="77777777" w:rsidR="00616C71" w:rsidRPr="00616C71" w:rsidRDefault="00616C71" w:rsidP="00740286">
      <w:pPr>
        <w:pStyle w:val="Code"/>
        <w:rPr>
          <w:lang w:eastAsia="en-GB"/>
        </w:rPr>
      </w:pPr>
    </w:p>
    <w:p w14:paraId="006AAC98" w14:textId="77777777" w:rsidR="00616C71" w:rsidRPr="00616C71" w:rsidRDefault="00616C71" w:rsidP="00740286">
      <w:pPr>
        <w:pStyle w:val="Code"/>
        <w:rPr>
          <w:lang w:eastAsia="en-GB"/>
        </w:rPr>
      </w:pPr>
      <w:r w:rsidRPr="00616C71">
        <w:rPr>
          <w:lang w:eastAsia="en-GB"/>
        </w:rPr>
        <w:t>impl Pilot for Human {</w:t>
      </w:r>
    </w:p>
    <w:p w14:paraId="176BF965" w14:textId="77777777" w:rsidR="00616C71" w:rsidRPr="00616C71" w:rsidRDefault="00616C71" w:rsidP="00740286">
      <w:pPr>
        <w:pStyle w:val="Code"/>
        <w:rPr>
          <w:lang w:eastAsia="en-GB"/>
        </w:rPr>
      </w:pPr>
      <w:r w:rsidRPr="00616C71">
        <w:rPr>
          <w:lang w:eastAsia="en-GB"/>
        </w:rPr>
        <w:t xml:space="preserve">    fn fly(&amp;self) {</w:t>
      </w:r>
    </w:p>
    <w:p w14:paraId="244B57AF" w14:textId="77777777" w:rsidR="00616C71" w:rsidRPr="00616C71" w:rsidRDefault="00616C71" w:rsidP="00740286">
      <w:pPr>
        <w:pStyle w:val="Code"/>
        <w:rPr>
          <w:lang w:eastAsia="en-GB"/>
        </w:rPr>
      </w:pPr>
      <w:r w:rsidRPr="00616C71">
        <w:rPr>
          <w:lang w:eastAsia="en-GB"/>
        </w:rPr>
        <w:t xml:space="preserve">        println!("This is your captain speaking.");</w:t>
      </w:r>
    </w:p>
    <w:p w14:paraId="796F9832" w14:textId="77777777" w:rsidR="00616C71" w:rsidRPr="00616C71" w:rsidRDefault="00616C71" w:rsidP="00740286">
      <w:pPr>
        <w:pStyle w:val="Code"/>
        <w:rPr>
          <w:lang w:eastAsia="en-GB"/>
        </w:rPr>
      </w:pPr>
      <w:r w:rsidRPr="00616C71">
        <w:rPr>
          <w:lang w:eastAsia="en-GB"/>
        </w:rPr>
        <w:t xml:space="preserve">    }</w:t>
      </w:r>
    </w:p>
    <w:p w14:paraId="492EA086" w14:textId="77777777" w:rsidR="00616C71" w:rsidRPr="00616C71" w:rsidRDefault="00616C71" w:rsidP="00740286">
      <w:pPr>
        <w:pStyle w:val="Code"/>
        <w:rPr>
          <w:lang w:eastAsia="en-GB"/>
        </w:rPr>
      </w:pPr>
      <w:r w:rsidRPr="00616C71">
        <w:rPr>
          <w:lang w:eastAsia="en-GB"/>
        </w:rPr>
        <w:t>}</w:t>
      </w:r>
    </w:p>
    <w:p w14:paraId="1CD11B8F" w14:textId="77777777" w:rsidR="00616C71" w:rsidRPr="00616C71" w:rsidRDefault="00616C71" w:rsidP="00740286">
      <w:pPr>
        <w:pStyle w:val="Code"/>
        <w:rPr>
          <w:lang w:eastAsia="en-GB"/>
        </w:rPr>
      </w:pPr>
    </w:p>
    <w:p w14:paraId="1D1AFF7D" w14:textId="77777777" w:rsidR="00616C71" w:rsidRPr="00616C71" w:rsidRDefault="00616C71" w:rsidP="00740286">
      <w:pPr>
        <w:pStyle w:val="Code"/>
        <w:rPr>
          <w:lang w:eastAsia="en-GB"/>
        </w:rPr>
      </w:pPr>
      <w:r w:rsidRPr="00616C71">
        <w:rPr>
          <w:lang w:eastAsia="en-GB"/>
        </w:rPr>
        <w:t>impl Wizard for Human {</w:t>
      </w:r>
    </w:p>
    <w:p w14:paraId="2FC81D47" w14:textId="77777777" w:rsidR="00616C71" w:rsidRPr="00616C71" w:rsidRDefault="00616C71" w:rsidP="00740286">
      <w:pPr>
        <w:pStyle w:val="Code"/>
        <w:rPr>
          <w:lang w:eastAsia="en-GB"/>
        </w:rPr>
      </w:pPr>
      <w:r w:rsidRPr="00616C71">
        <w:rPr>
          <w:lang w:eastAsia="en-GB"/>
        </w:rPr>
        <w:t xml:space="preserve">    fn fly(&amp;self) {</w:t>
      </w:r>
    </w:p>
    <w:p w14:paraId="2B17EF7B" w14:textId="77777777" w:rsidR="00616C71" w:rsidRPr="00616C71" w:rsidRDefault="00616C71" w:rsidP="00740286">
      <w:pPr>
        <w:pStyle w:val="Code"/>
        <w:rPr>
          <w:lang w:eastAsia="en-GB"/>
        </w:rPr>
      </w:pPr>
      <w:r w:rsidRPr="00616C71">
        <w:rPr>
          <w:lang w:eastAsia="en-GB"/>
        </w:rPr>
        <w:t xml:space="preserve">        println!("Up!");</w:t>
      </w:r>
    </w:p>
    <w:p w14:paraId="504B0E7C" w14:textId="77777777" w:rsidR="00616C71" w:rsidRPr="00616C71" w:rsidRDefault="00616C71" w:rsidP="00740286">
      <w:pPr>
        <w:pStyle w:val="Code"/>
        <w:rPr>
          <w:lang w:eastAsia="en-GB"/>
        </w:rPr>
      </w:pPr>
      <w:r w:rsidRPr="00616C71">
        <w:rPr>
          <w:lang w:eastAsia="en-GB"/>
        </w:rPr>
        <w:t xml:space="preserve">    }</w:t>
      </w:r>
    </w:p>
    <w:p w14:paraId="6A778BDA" w14:textId="77777777" w:rsidR="00616C71" w:rsidRPr="00616C71" w:rsidRDefault="00616C71" w:rsidP="00740286">
      <w:pPr>
        <w:pStyle w:val="Code"/>
        <w:rPr>
          <w:lang w:eastAsia="en-GB"/>
        </w:rPr>
      </w:pPr>
      <w:r w:rsidRPr="00616C71">
        <w:rPr>
          <w:lang w:eastAsia="en-GB"/>
        </w:rPr>
        <w:t>}</w:t>
      </w:r>
    </w:p>
    <w:p w14:paraId="073D1E1D" w14:textId="77777777" w:rsidR="00616C71" w:rsidRPr="00616C71" w:rsidRDefault="00616C71" w:rsidP="00740286">
      <w:pPr>
        <w:pStyle w:val="Code"/>
        <w:rPr>
          <w:lang w:eastAsia="en-GB"/>
        </w:rPr>
      </w:pPr>
    </w:p>
    <w:p w14:paraId="4EB8F1EF" w14:textId="77777777" w:rsidR="00616C71" w:rsidRPr="00616C71" w:rsidRDefault="00616C71" w:rsidP="00740286">
      <w:pPr>
        <w:pStyle w:val="Code"/>
        <w:rPr>
          <w:lang w:eastAsia="en-GB"/>
        </w:rPr>
      </w:pPr>
      <w:r w:rsidRPr="00616C71">
        <w:rPr>
          <w:lang w:eastAsia="en-GB"/>
        </w:rPr>
        <w:t>impl Human {</w:t>
      </w:r>
    </w:p>
    <w:p w14:paraId="28264EE5" w14:textId="77777777" w:rsidR="00616C71" w:rsidRPr="00616C71" w:rsidRDefault="00616C71" w:rsidP="00740286">
      <w:pPr>
        <w:pStyle w:val="Code"/>
        <w:rPr>
          <w:lang w:eastAsia="en-GB"/>
        </w:rPr>
      </w:pPr>
      <w:r w:rsidRPr="00616C71">
        <w:rPr>
          <w:lang w:eastAsia="en-GB"/>
        </w:rPr>
        <w:t xml:space="preserve">    fn fly(&amp;self) {</w:t>
      </w:r>
    </w:p>
    <w:p w14:paraId="60AD5E56" w14:textId="77777777" w:rsidR="00616C71" w:rsidRPr="00616C71" w:rsidRDefault="00616C71" w:rsidP="00740286">
      <w:pPr>
        <w:pStyle w:val="Code"/>
        <w:rPr>
          <w:lang w:eastAsia="en-GB"/>
        </w:rPr>
      </w:pPr>
      <w:r w:rsidRPr="00616C71">
        <w:rPr>
          <w:lang w:eastAsia="en-GB"/>
        </w:rPr>
        <w:t xml:space="preserve">        println!("*waving arms furiously*");</w:t>
      </w:r>
    </w:p>
    <w:p w14:paraId="7608FD74" w14:textId="77777777" w:rsidR="00616C71" w:rsidRPr="00616C71" w:rsidRDefault="00616C71" w:rsidP="00740286">
      <w:pPr>
        <w:pStyle w:val="Code"/>
        <w:rPr>
          <w:lang w:eastAsia="en-GB"/>
        </w:rPr>
      </w:pPr>
      <w:r w:rsidRPr="00616C71">
        <w:rPr>
          <w:lang w:eastAsia="en-GB"/>
        </w:rPr>
        <w:t xml:space="preserve">    }</w:t>
      </w:r>
    </w:p>
    <w:p w14:paraId="51F040C7" w14:textId="77777777" w:rsidR="00616C71" w:rsidRPr="00616C71" w:rsidRDefault="00616C71" w:rsidP="00740286">
      <w:pPr>
        <w:pStyle w:val="Code"/>
        <w:rPr>
          <w:lang w:eastAsia="en-GB"/>
        </w:rPr>
      </w:pPr>
      <w:r w:rsidRPr="00616C71">
        <w:rPr>
          <w:lang w:eastAsia="en-GB"/>
        </w:rPr>
        <w:t>}</w:t>
      </w:r>
    </w:p>
    <w:p w14:paraId="08F1F307" w14:textId="3DFAF04B" w:rsidR="00616C71" w:rsidRPr="00616C71" w:rsidRDefault="00616C71" w:rsidP="0075292A">
      <w:pPr>
        <w:pStyle w:val="CodeListingCaption"/>
        <w:rPr>
          <w:lang w:eastAsia="en-GB"/>
        </w:rPr>
      </w:pPr>
      <w:r w:rsidRPr="00740286">
        <w:t xml:space="preserve">Two traits are defined to have a </w:t>
      </w:r>
      <w:r w:rsidRPr="00EF7599">
        <w:rPr>
          <w:rStyle w:val="Literal"/>
        </w:rPr>
        <w:t>fly</w:t>
      </w:r>
      <w:r w:rsidRPr="00740286">
        <w:t xml:space="preserve"> method and are implemented on the </w:t>
      </w:r>
      <w:r w:rsidRPr="00EF7599">
        <w:rPr>
          <w:rStyle w:val="Literal"/>
        </w:rPr>
        <w:t>Human</w:t>
      </w:r>
      <w:r w:rsidRPr="00740286">
        <w:t xml:space="preserve"> type, and a </w:t>
      </w:r>
      <w:r w:rsidRPr="00EF7599">
        <w:rPr>
          <w:rStyle w:val="Literal"/>
        </w:rPr>
        <w:t>fly</w:t>
      </w:r>
      <w:r w:rsidRPr="00740286">
        <w:t xml:space="preserve"> method is implemented on </w:t>
      </w:r>
      <w:r w:rsidRPr="00EF7599">
        <w:rPr>
          <w:rStyle w:val="Literal"/>
        </w:rPr>
        <w:t>Human</w:t>
      </w:r>
      <w:r>
        <w:rPr>
          <w:lang w:eastAsia="en-GB"/>
        </w:rPr>
        <w:t xml:space="preserve"> </w:t>
      </w:r>
      <w:r w:rsidRPr="00616C71">
        <w:rPr>
          <w:lang w:eastAsia="en-GB"/>
        </w:rPr>
        <w:t>directly</w:t>
      </w:r>
      <w:r w:rsidR="00667415">
        <w:rPr>
          <w:lang w:eastAsia="en-GB"/>
        </w:rPr>
        <w:t>.</w:t>
      </w:r>
    </w:p>
    <w:p w14:paraId="45051A20" w14:textId="33C1402B" w:rsidR="00616C71" w:rsidRPr="00616C71" w:rsidRDefault="00616C71" w:rsidP="00740286">
      <w:pPr>
        <w:pStyle w:val="Body"/>
        <w:rPr>
          <w:lang w:eastAsia="en-GB"/>
        </w:rPr>
      </w:pPr>
      <w:r w:rsidRPr="00616C71">
        <w:rPr>
          <w:lang w:eastAsia="en-GB"/>
        </w:rPr>
        <w:t xml:space="preserve">When we call </w:t>
      </w:r>
      <w:r w:rsidRPr="00EF7599">
        <w:rPr>
          <w:rStyle w:val="Literal"/>
        </w:rPr>
        <w:t>fly</w:t>
      </w:r>
      <w:r w:rsidRPr="00740286">
        <w:t xml:space="preserve"> on an instance of </w:t>
      </w:r>
      <w:r w:rsidRPr="00EF7599">
        <w:rPr>
          <w:rStyle w:val="Literal"/>
        </w:rPr>
        <w:t>Human</w:t>
      </w:r>
      <w:r w:rsidRPr="00616C71">
        <w:rPr>
          <w:lang w:eastAsia="en-GB"/>
        </w:rPr>
        <w:t>, the compiler defaults to calling</w:t>
      </w:r>
      <w:r>
        <w:rPr>
          <w:lang w:eastAsia="en-GB"/>
        </w:rPr>
        <w:t xml:space="preserve"> </w:t>
      </w:r>
      <w:r w:rsidRPr="00616C71">
        <w:rPr>
          <w:lang w:eastAsia="en-GB"/>
        </w:rPr>
        <w:t>the method that is directly implemented on the type, as shown in Listing 19-17.</w:t>
      </w:r>
    </w:p>
    <w:p w14:paraId="6FC81B82" w14:textId="7444122D" w:rsidR="00616C71" w:rsidRPr="00616C71" w:rsidRDefault="00616C71" w:rsidP="00EF7599">
      <w:pPr>
        <w:pStyle w:val="CodeLabel"/>
        <w:rPr>
          <w:lang w:eastAsia="en-GB"/>
        </w:rPr>
      </w:pPr>
      <w:r w:rsidRPr="00616C71">
        <w:rPr>
          <w:lang w:eastAsia="en-GB"/>
        </w:rPr>
        <w:t>src/main.rs</w:t>
      </w:r>
    </w:p>
    <w:p w14:paraId="6AD43AEB" w14:textId="77777777" w:rsidR="00616C71" w:rsidRPr="00616C71" w:rsidRDefault="00616C71" w:rsidP="00740286">
      <w:pPr>
        <w:pStyle w:val="Code"/>
        <w:rPr>
          <w:lang w:eastAsia="en-GB"/>
        </w:rPr>
      </w:pPr>
      <w:r w:rsidRPr="00616C71">
        <w:rPr>
          <w:lang w:eastAsia="en-GB"/>
        </w:rPr>
        <w:t>fn main() {</w:t>
      </w:r>
    </w:p>
    <w:p w14:paraId="6AE52A67" w14:textId="77777777" w:rsidR="00616C71" w:rsidRPr="00616C71" w:rsidRDefault="00616C71" w:rsidP="00740286">
      <w:pPr>
        <w:pStyle w:val="Code"/>
        <w:rPr>
          <w:lang w:eastAsia="en-GB"/>
        </w:rPr>
      </w:pPr>
      <w:r w:rsidRPr="00616C71">
        <w:rPr>
          <w:lang w:eastAsia="en-GB"/>
        </w:rPr>
        <w:t xml:space="preserve">    let person = Human;</w:t>
      </w:r>
    </w:p>
    <w:p w14:paraId="749893F2" w14:textId="77777777" w:rsidR="00616C71" w:rsidRPr="00616C71" w:rsidRDefault="00616C71" w:rsidP="00740286">
      <w:pPr>
        <w:pStyle w:val="Code"/>
        <w:rPr>
          <w:lang w:eastAsia="en-GB"/>
        </w:rPr>
      </w:pPr>
      <w:r w:rsidRPr="00616C71">
        <w:rPr>
          <w:lang w:eastAsia="en-GB"/>
        </w:rPr>
        <w:t xml:space="preserve">    person.fly();</w:t>
      </w:r>
    </w:p>
    <w:p w14:paraId="1C70A5B9" w14:textId="77777777" w:rsidR="00616C71" w:rsidRPr="00616C71" w:rsidRDefault="00616C71" w:rsidP="00740286">
      <w:pPr>
        <w:pStyle w:val="Code"/>
        <w:rPr>
          <w:lang w:eastAsia="en-GB"/>
        </w:rPr>
      </w:pPr>
      <w:r w:rsidRPr="00616C71">
        <w:rPr>
          <w:lang w:eastAsia="en-GB"/>
        </w:rPr>
        <w:t>}</w:t>
      </w:r>
    </w:p>
    <w:p w14:paraId="289278F5" w14:textId="738B51A3" w:rsidR="00616C71" w:rsidRPr="00616C71" w:rsidRDefault="00616C71" w:rsidP="0075292A">
      <w:pPr>
        <w:pStyle w:val="CodeListingCaption"/>
        <w:rPr>
          <w:lang w:eastAsia="en-GB"/>
        </w:rPr>
      </w:pPr>
      <w:r w:rsidRPr="00740286">
        <w:t xml:space="preserve">Calling </w:t>
      </w:r>
      <w:r w:rsidRPr="00EF7599">
        <w:rPr>
          <w:rStyle w:val="Literal"/>
        </w:rPr>
        <w:t>fly</w:t>
      </w:r>
      <w:r w:rsidRPr="00740286">
        <w:t xml:space="preserve"> on an instance of </w:t>
      </w:r>
      <w:r w:rsidRPr="00EF7599">
        <w:rPr>
          <w:rStyle w:val="Literal"/>
        </w:rPr>
        <w:t>Human</w:t>
      </w:r>
    </w:p>
    <w:p w14:paraId="1637252D" w14:textId="596CAB82" w:rsidR="00616C71" w:rsidRPr="00616C71" w:rsidRDefault="00616C71" w:rsidP="00740286">
      <w:pPr>
        <w:pStyle w:val="Body"/>
        <w:rPr>
          <w:lang w:eastAsia="en-GB"/>
        </w:rPr>
      </w:pPr>
      <w:r w:rsidRPr="00616C71">
        <w:rPr>
          <w:lang w:eastAsia="en-GB"/>
        </w:rPr>
        <w:t xml:space="preserve">Running this code will print </w:t>
      </w:r>
      <w:r w:rsidRPr="00EF7599">
        <w:rPr>
          <w:rStyle w:val="Literal"/>
        </w:rPr>
        <w:t>*waving arms furiously*</w:t>
      </w:r>
      <w:r w:rsidRPr="00740286">
        <w:t xml:space="preserve">, showing that Rust called the </w:t>
      </w:r>
      <w:r w:rsidRPr="00EF7599">
        <w:rPr>
          <w:rStyle w:val="Literal"/>
        </w:rPr>
        <w:t>fly</w:t>
      </w:r>
      <w:r w:rsidRPr="00740286">
        <w:t xml:space="preserve"> method implemented on </w:t>
      </w:r>
      <w:r w:rsidRPr="00EF7599">
        <w:rPr>
          <w:rStyle w:val="Literal"/>
        </w:rPr>
        <w:t>Human</w:t>
      </w:r>
      <w:r w:rsidRPr="00616C71">
        <w:rPr>
          <w:lang w:eastAsia="en-GB"/>
        </w:rPr>
        <w:t xml:space="preserve"> directly.</w:t>
      </w:r>
    </w:p>
    <w:p w14:paraId="5C99DE7A" w14:textId="03E5DD10" w:rsidR="00616C71" w:rsidRPr="00616C71" w:rsidRDefault="00616C71" w:rsidP="00740286">
      <w:pPr>
        <w:pStyle w:val="Body"/>
        <w:rPr>
          <w:lang w:eastAsia="en-GB"/>
        </w:rPr>
      </w:pPr>
      <w:r w:rsidRPr="00616C71">
        <w:rPr>
          <w:lang w:eastAsia="en-GB"/>
        </w:rPr>
        <w:t xml:space="preserve">To call the </w:t>
      </w:r>
      <w:r w:rsidRPr="00EF7599">
        <w:rPr>
          <w:rStyle w:val="Literal"/>
        </w:rPr>
        <w:t>fly</w:t>
      </w:r>
      <w:r w:rsidRPr="00740286">
        <w:t xml:space="preserve"> methods from either the </w:t>
      </w:r>
      <w:r w:rsidRPr="00EF7599">
        <w:rPr>
          <w:rStyle w:val="Literal"/>
        </w:rPr>
        <w:t>Pilot</w:t>
      </w:r>
      <w:r w:rsidRPr="00740286">
        <w:t xml:space="preserve"> trait or the </w:t>
      </w:r>
      <w:r w:rsidRPr="00EF7599">
        <w:rPr>
          <w:rStyle w:val="Literal"/>
        </w:rPr>
        <w:t>Wizard</w:t>
      </w:r>
      <w:r w:rsidRPr="00740286">
        <w:t xml:space="preserve"> trait, we need to use more explicit syntax to specify which </w:t>
      </w:r>
      <w:r w:rsidRPr="00EF7599">
        <w:rPr>
          <w:rStyle w:val="Literal"/>
        </w:rPr>
        <w:t>fly</w:t>
      </w:r>
      <w:r w:rsidRPr="00616C71">
        <w:rPr>
          <w:lang w:eastAsia="en-GB"/>
        </w:rPr>
        <w:t xml:space="preserve"> method we mean.</w:t>
      </w:r>
      <w:r>
        <w:rPr>
          <w:lang w:eastAsia="en-GB"/>
        </w:rPr>
        <w:t xml:space="preserve"> </w:t>
      </w:r>
      <w:r w:rsidRPr="00616C71">
        <w:rPr>
          <w:lang w:eastAsia="en-GB"/>
        </w:rPr>
        <w:t>Listing 19-18 demonstrates this syntax.</w:t>
      </w:r>
    </w:p>
    <w:p w14:paraId="15F8D1D4" w14:textId="727A46F9" w:rsidR="00616C71" w:rsidRPr="00616C71" w:rsidRDefault="00616C71" w:rsidP="00EF7599">
      <w:pPr>
        <w:pStyle w:val="CodeLabel"/>
        <w:rPr>
          <w:lang w:eastAsia="en-GB"/>
        </w:rPr>
      </w:pPr>
      <w:r w:rsidRPr="00616C71">
        <w:rPr>
          <w:lang w:eastAsia="en-GB"/>
        </w:rPr>
        <w:t>src/main.rs</w:t>
      </w:r>
    </w:p>
    <w:p w14:paraId="05966DE3" w14:textId="77777777" w:rsidR="00616C71" w:rsidRPr="00616C71" w:rsidRDefault="00616C71" w:rsidP="00740286">
      <w:pPr>
        <w:pStyle w:val="Code"/>
        <w:rPr>
          <w:lang w:eastAsia="en-GB"/>
        </w:rPr>
      </w:pPr>
      <w:r w:rsidRPr="00616C71">
        <w:rPr>
          <w:lang w:eastAsia="en-GB"/>
        </w:rPr>
        <w:t>fn main() {</w:t>
      </w:r>
    </w:p>
    <w:p w14:paraId="770255F5" w14:textId="77777777" w:rsidR="00616C71" w:rsidRPr="00616C71" w:rsidRDefault="00616C71" w:rsidP="00740286">
      <w:pPr>
        <w:pStyle w:val="Code"/>
        <w:rPr>
          <w:lang w:eastAsia="en-GB"/>
        </w:rPr>
      </w:pPr>
      <w:r w:rsidRPr="00616C71">
        <w:rPr>
          <w:lang w:eastAsia="en-GB"/>
        </w:rPr>
        <w:t xml:space="preserve">    let person = Human;</w:t>
      </w:r>
    </w:p>
    <w:p w14:paraId="2FA8968F" w14:textId="77777777" w:rsidR="00616C71" w:rsidRPr="00616C71" w:rsidRDefault="00616C71" w:rsidP="00740286">
      <w:pPr>
        <w:pStyle w:val="Code"/>
        <w:rPr>
          <w:lang w:eastAsia="en-GB"/>
        </w:rPr>
      </w:pPr>
      <w:r w:rsidRPr="00616C71">
        <w:rPr>
          <w:lang w:eastAsia="en-GB"/>
        </w:rPr>
        <w:t xml:space="preserve">    Pilot::fly(&amp;person);</w:t>
      </w:r>
    </w:p>
    <w:p w14:paraId="71A4BDD8" w14:textId="77777777" w:rsidR="00616C71" w:rsidRPr="00616C71" w:rsidRDefault="00616C71" w:rsidP="00740286">
      <w:pPr>
        <w:pStyle w:val="Code"/>
        <w:rPr>
          <w:lang w:eastAsia="en-GB"/>
        </w:rPr>
      </w:pPr>
      <w:r w:rsidRPr="00616C71">
        <w:rPr>
          <w:lang w:eastAsia="en-GB"/>
        </w:rPr>
        <w:t xml:space="preserve">    Wizard::fly(&amp;person);</w:t>
      </w:r>
    </w:p>
    <w:p w14:paraId="5813F5C3" w14:textId="77777777" w:rsidR="00616C71" w:rsidRPr="00616C71" w:rsidRDefault="00616C71" w:rsidP="00740286">
      <w:pPr>
        <w:pStyle w:val="Code"/>
        <w:rPr>
          <w:lang w:eastAsia="en-GB"/>
        </w:rPr>
      </w:pPr>
      <w:r w:rsidRPr="00616C71">
        <w:rPr>
          <w:lang w:eastAsia="en-GB"/>
        </w:rPr>
        <w:t xml:space="preserve">    person.fly();</w:t>
      </w:r>
    </w:p>
    <w:p w14:paraId="10C82211" w14:textId="77777777" w:rsidR="00616C71" w:rsidRPr="00616C71" w:rsidRDefault="00616C71" w:rsidP="00740286">
      <w:pPr>
        <w:pStyle w:val="Code"/>
        <w:rPr>
          <w:lang w:eastAsia="en-GB"/>
        </w:rPr>
      </w:pPr>
      <w:r w:rsidRPr="00616C71">
        <w:rPr>
          <w:lang w:eastAsia="en-GB"/>
        </w:rPr>
        <w:t>}</w:t>
      </w:r>
    </w:p>
    <w:p w14:paraId="68CFB30D" w14:textId="3CA56785" w:rsidR="00616C71" w:rsidRPr="00616C71" w:rsidRDefault="00616C71" w:rsidP="0075292A">
      <w:pPr>
        <w:pStyle w:val="CodeListingCaption"/>
        <w:rPr>
          <w:lang w:eastAsia="en-GB"/>
        </w:rPr>
      </w:pPr>
      <w:r w:rsidRPr="00740286">
        <w:t xml:space="preserve">Specifying which trait’s </w:t>
      </w:r>
      <w:r w:rsidRPr="00EF7599">
        <w:rPr>
          <w:rStyle w:val="Literal"/>
        </w:rPr>
        <w:t>fly</w:t>
      </w:r>
      <w:r w:rsidRPr="00616C71">
        <w:rPr>
          <w:lang w:eastAsia="en-GB"/>
        </w:rPr>
        <w:t xml:space="preserve"> method we want to call</w:t>
      </w:r>
    </w:p>
    <w:p w14:paraId="0314E181" w14:textId="395AFE61" w:rsidR="00616C71" w:rsidRPr="00616C71" w:rsidRDefault="00616C71" w:rsidP="00740286">
      <w:pPr>
        <w:pStyle w:val="Body"/>
        <w:rPr>
          <w:lang w:eastAsia="en-GB"/>
        </w:rPr>
      </w:pPr>
      <w:r w:rsidRPr="00616C71">
        <w:rPr>
          <w:lang w:eastAsia="en-GB"/>
        </w:rPr>
        <w:t>Specifying the trait name before the method name clarifies to Rust which</w:t>
      </w:r>
      <w:r>
        <w:rPr>
          <w:lang w:eastAsia="en-GB"/>
        </w:rPr>
        <w:t xml:space="preserve"> </w:t>
      </w:r>
      <w:r w:rsidRPr="00616C71">
        <w:rPr>
          <w:lang w:eastAsia="en-GB"/>
        </w:rPr>
        <w:t xml:space="preserve">implementation of </w:t>
      </w:r>
      <w:r w:rsidRPr="00EF7599">
        <w:rPr>
          <w:rStyle w:val="Literal"/>
        </w:rPr>
        <w:t>fly</w:t>
      </w:r>
      <w:r w:rsidRPr="00740286">
        <w:t xml:space="preserve"> we want to call. We could also write </w:t>
      </w:r>
      <w:r w:rsidRPr="00EF7599">
        <w:rPr>
          <w:rStyle w:val="Literal"/>
        </w:rPr>
        <w:t>Human::fly(&amp;person)</w:t>
      </w:r>
      <w:r w:rsidRPr="00740286">
        <w:t xml:space="preserve">, which is equivalent to the </w:t>
      </w:r>
      <w:r w:rsidRPr="00EF7599">
        <w:rPr>
          <w:rStyle w:val="Literal"/>
        </w:rPr>
        <w:t>person.fly()</w:t>
      </w:r>
      <w:r w:rsidRPr="00616C71">
        <w:rPr>
          <w:lang w:eastAsia="en-GB"/>
        </w:rPr>
        <w:t xml:space="preserve"> that we used</w:t>
      </w:r>
      <w:r>
        <w:rPr>
          <w:lang w:eastAsia="en-GB"/>
        </w:rPr>
        <w:t xml:space="preserve"> </w:t>
      </w:r>
      <w:r w:rsidRPr="00616C71">
        <w:rPr>
          <w:lang w:eastAsia="en-GB"/>
        </w:rPr>
        <w:t>in Listing 19-18, but this is a bit longer to write if we don’t need to</w:t>
      </w:r>
      <w:r>
        <w:rPr>
          <w:lang w:eastAsia="en-GB"/>
        </w:rPr>
        <w:t xml:space="preserve"> </w:t>
      </w:r>
      <w:r w:rsidRPr="00616C71">
        <w:rPr>
          <w:lang w:eastAsia="en-GB"/>
        </w:rPr>
        <w:t>disambiguate.</w:t>
      </w:r>
    </w:p>
    <w:p w14:paraId="531BB4EE" w14:textId="77777777" w:rsidR="00616C71" w:rsidRPr="00616C71" w:rsidRDefault="00616C71" w:rsidP="00740286">
      <w:pPr>
        <w:pStyle w:val="Body"/>
        <w:rPr>
          <w:lang w:eastAsia="en-GB"/>
        </w:rPr>
      </w:pPr>
      <w:r w:rsidRPr="00616C71">
        <w:rPr>
          <w:lang w:eastAsia="en-GB"/>
        </w:rPr>
        <w:t>Running this code prints the following:</w:t>
      </w:r>
    </w:p>
    <w:p w14:paraId="70287C49" w14:textId="77777777" w:rsidR="00616C71" w:rsidRPr="00616C71" w:rsidRDefault="00616C71" w:rsidP="00740286">
      <w:pPr>
        <w:pStyle w:val="Code"/>
        <w:rPr>
          <w:lang w:eastAsia="en-GB"/>
        </w:rPr>
      </w:pPr>
      <w:r w:rsidRPr="00616C71">
        <w:rPr>
          <w:lang w:eastAsia="en-GB"/>
        </w:rPr>
        <w:t>This is your captain speaking.</w:t>
      </w:r>
    </w:p>
    <w:p w14:paraId="5C34E232" w14:textId="77777777" w:rsidR="00616C71" w:rsidRPr="00616C71" w:rsidRDefault="00616C71" w:rsidP="00740286">
      <w:pPr>
        <w:pStyle w:val="Code"/>
        <w:rPr>
          <w:lang w:eastAsia="en-GB"/>
        </w:rPr>
      </w:pPr>
      <w:r w:rsidRPr="00616C71">
        <w:rPr>
          <w:lang w:eastAsia="en-GB"/>
        </w:rPr>
        <w:t>Up!</w:t>
      </w:r>
    </w:p>
    <w:p w14:paraId="73D684BB" w14:textId="77777777" w:rsidR="00616C71" w:rsidRPr="00616C71" w:rsidRDefault="00616C71" w:rsidP="00740286">
      <w:pPr>
        <w:pStyle w:val="Code"/>
        <w:rPr>
          <w:lang w:eastAsia="en-GB"/>
        </w:rPr>
      </w:pPr>
      <w:r w:rsidRPr="00616C71">
        <w:rPr>
          <w:lang w:eastAsia="en-GB"/>
        </w:rPr>
        <w:t>*waving arms furiously*</w:t>
      </w:r>
    </w:p>
    <w:p w14:paraId="07AF01B5" w14:textId="6E693709" w:rsidR="00616C71" w:rsidRPr="00616C71" w:rsidRDefault="00616C71" w:rsidP="00740286">
      <w:pPr>
        <w:pStyle w:val="Body"/>
        <w:rPr>
          <w:lang w:eastAsia="en-GB"/>
        </w:rPr>
      </w:pPr>
      <w:r w:rsidRPr="00740286">
        <w:t xml:space="preserve">Because the </w:t>
      </w:r>
      <w:r w:rsidRPr="00EF7599">
        <w:rPr>
          <w:rStyle w:val="Literal"/>
        </w:rPr>
        <w:t>fly</w:t>
      </w:r>
      <w:r w:rsidRPr="00740286">
        <w:t xml:space="preserve"> method takes a </w:t>
      </w:r>
      <w:r w:rsidRPr="00EF7599">
        <w:rPr>
          <w:rStyle w:val="Literal"/>
        </w:rPr>
        <w:t>self</w:t>
      </w:r>
      <w:r w:rsidRPr="00740286">
        <w:t xml:space="preserve"> parameter, if we had two </w:t>
      </w:r>
      <w:r w:rsidRPr="00EF7599">
        <w:rPr>
          <w:rStyle w:val="Italic"/>
        </w:rPr>
        <w:t>types</w:t>
      </w:r>
      <w:r w:rsidRPr="00740286">
        <w:t xml:space="preserve"> that both implement one </w:t>
      </w:r>
      <w:r w:rsidRPr="00EF7599">
        <w:rPr>
          <w:rStyle w:val="Italic"/>
        </w:rPr>
        <w:t>trait</w:t>
      </w:r>
      <w:r w:rsidRPr="00740286">
        <w:t xml:space="preserve">, Rust could figure out which implementation of a trait to use based on the type of </w:t>
      </w:r>
      <w:r w:rsidRPr="00EF7599">
        <w:rPr>
          <w:rStyle w:val="Literal"/>
        </w:rPr>
        <w:t>self</w:t>
      </w:r>
      <w:r w:rsidRPr="00616C71">
        <w:rPr>
          <w:lang w:eastAsia="en-GB"/>
        </w:rPr>
        <w:t>.</w:t>
      </w:r>
    </w:p>
    <w:p w14:paraId="5FE13553" w14:textId="0547DEEB" w:rsidR="00616C71" w:rsidRPr="00616C71" w:rsidRDefault="00616C71" w:rsidP="00740286">
      <w:pPr>
        <w:pStyle w:val="Body"/>
        <w:rPr>
          <w:lang w:eastAsia="en-GB"/>
        </w:rPr>
      </w:pPr>
      <w:r w:rsidRPr="00616C71">
        <w:rPr>
          <w:lang w:eastAsia="en-GB"/>
        </w:rPr>
        <w:t xml:space="preserve">However, associated functions that are not methods don’t have a </w:t>
      </w:r>
      <w:r w:rsidRPr="00EF7599">
        <w:rPr>
          <w:rStyle w:val="Literal"/>
        </w:rPr>
        <w:t>self</w:t>
      </w:r>
      <w:r w:rsidRPr="00740286">
        <w:t xml:space="preserve"> parameter. When there are multiple types or traits that define non-method functions with the same function name, Rust doesn’t always know which type you mean unless you </w:t>
      </w:r>
      <w:r w:rsidRPr="00A76600">
        <w:t>use fully qualified syntax.</w:t>
      </w:r>
      <w:r w:rsidRPr="00740286">
        <w:t xml:space="preserve"> For example, in Listing 19-19 we create a trait for an animal shelter that wants to name all baby dogs </w:t>
      </w:r>
      <w:r w:rsidRPr="00EE6E53">
        <w:t>Spot</w:t>
      </w:r>
      <w:r w:rsidRPr="00740286">
        <w:t xml:space="preserve">. We make an </w:t>
      </w:r>
      <w:r w:rsidRPr="00EF7599">
        <w:rPr>
          <w:rStyle w:val="Literal"/>
        </w:rPr>
        <w:t>Animal</w:t>
      </w:r>
      <w:r w:rsidRPr="00740286">
        <w:t xml:space="preserve"> trait with an associated non-method function </w:t>
      </w:r>
      <w:r w:rsidRPr="00EF7599">
        <w:rPr>
          <w:rStyle w:val="Literal"/>
        </w:rPr>
        <w:t>baby_name</w:t>
      </w:r>
      <w:r w:rsidRPr="00740286">
        <w:t xml:space="preserve">. The </w:t>
      </w:r>
      <w:r w:rsidRPr="00EF7599">
        <w:rPr>
          <w:rStyle w:val="Literal"/>
        </w:rPr>
        <w:t>Animal</w:t>
      </w:r>
      <w:r w:rsidRPr="00740286">
        <w:t xml:space="preserve"> trait is implemented for the struct </w:t>
      </w:r>
      <w:r w:rsidRPr="00EF7599">
        <w:rPr>
          <w:rStyle w:val="Literal"/>
        </w:rPr>
        <w:t>Dog</w:t>
      </w:r>
      <w:r w:rsidRPr="00740286">
        <w:t xml:space="preserve">, on which we also provide an associated non-method function </w:t>
      </w:r>
      <w:r w:rsidRPr="00EF7599">
        <w:rPr>
          <w:rStyle w:val="Literal"/>
        </w:rPr>
        <w:t>baby_name</w:t>
      </w:r>
      <w:r w:rsidRPr="00616C71">
        <w:rPr>
          <w:lang w:eastAsia="en-GB"/>
        </w:rPr>
        <w:t xml:space="preserve"> directly.</w:t>
      </w:r>
    </w:p>
    <w:p w14:paraId="5DC7904F" w14:textId="40B147F4" w:rsidR="00616C71" w:rsidRPr="00616C71" w:rsidRDefault="00616C71" w:rsidP="00EF7599">
      <w:pPr>
        <w:pStyle w:val="CodeLabel"/>
        <w:rPr>
          <w:lang w:eastAsia="en-GB"/>
        </w:rPr>
      </w:pPr>
      <w:r w:rsidRPr="00616C71">
        <w:rPr>
          <w:lang w:eastAsia="en-GB"/>
        </w:rPr>
        <w:t>src/main.rs</w:t>
      </w:r>
    </w:p>
    <w:p w14:paraId="4BF81AC3" w14:textId="77777777" w:rsidR="00616C71" w:rsidRPr="00616C71" w:rsidRDefault="00616C71" w:rsidP="00740286">
      <w:pPr>
        <w:pStyle w:val="Code"/>
        <w:rPr>
          <w:lang w:eastAsia="en-GB"/>
        </w:rPr>
      </w:pPr>
      <w:r w:rsidRPr="00616C71">
        <w:rPr>
          <w:lang w:eastAsia="en-GB"/>
        </w:rPr>
        <w:t>trait Animal {</w:t>
      </w:r>
    </w:p>
    <w:p w14:paraId="0827928B" w14:textId="77777777" w:rsidR="00616C71" w:rsidRPr="00616C71" w:rsidRDefault="00616C71" w:rsidP="00740286">
      <w:pPr>
        <w:pStyle w:val="Code"/>
        <w:rPr>
          <w:lang w:eastAsia="en-GB"/>
        </w:rPr>
      </w:pPr>
      <w:r w:rsidRPr="00616C71">
        <w:rPr>
          <w:lang w:eastAsia="en-GB"/>
        </w:rPr>
        <w:t xml:space="preserve">    fn baby_name() -&gt; String;</w:t>
      </w:r>
    </w:p>
    <w:p w14:paraId="712DA0F4" w14:textId="77777777" w:rsidR="00616C71" w:rsidRPr="00616C71" w:rsidRDefault="00616C71" w:rsidP="00740286">
      <w:pPr>
        <w:pStyle w:val="Code"/>
        <w:rPr>
          <w:lang w:eastAsia="en-GB"/>
        </w:rPr>
      </w:pPr>
      <w:r w:rsidRPr="00616C71">
        <w:rPr>
          <w:lang w:eastAsia="en-GB"/>
        </w:rPr>
        <w:t>}</w:t>
      </w:r>
    </w:p>
    <w:p w14:paraId="7E84B543" w14:textId="77777777" w:rsidR="00616C71" w:rsidRPr="00616C71" w:rsidRDefault="00616C71" w:rsidP="00740286">
      <w:pPr>
        <w:pStyle w:val="Code"/>
        <w:rPr>
          <w:lang w:eastAsia="en-GB"/>
        </w:rPr>
      </w:pPr>
    </w:p>
    <w:p w14:paraId="442AB8A9" w14:textId="77777777" w:rsidR="00616C71" w:rsidRPr="00616C71" w:rsidRDefault="00616C71" w:rsidP="00740286">
      <w:pPr>
        <w:pStyle w:val="Code"/>
        <w:rPr>
          <w:lang w:eastAsia="en-GB"/>
        </w:rPr>
      </w:pPr>
      <w:r w:rsidRPr="00616C71">
        <w:rPr>
          <w:lang w:eastAsia="en-GB"/>
        </w:rPr>
        <w:t>struct Dog;</w:t>
      </w:r>
    </w:p>
    <w:p w14:paraId="35FB05D5" w14:textId="77777777" w:rsidR="00616C71" w:rsidRPr="00616C71" w:rsidRDefault="00616C71" w:rsidP="00740286">
      <w:pPr>
        <w:pStyle w:val="Code"/>
        <w:rPr>
          <w:lang w:eastAsia="en-GB"/>
        </w:rPr>
      </w:pPr>
    </w:p>
    <w:p w14:paraId="7A1B9F6E" w14:textId="77777777" w:rsidR="00616C71" w:rsidRPr="00616C71" w:rsidRDefault="00616C71" w:rsidP="00740286">
      <w:pPr>
        <w:pStyle w:val="Code"/>
        <w:rPr>
          <w:lang w:eastAsia="en-GB"/>
        </w:rPr>
      </w:pPr>
      <w:r w:rsidRPr="00616C71">
        <w:rPr>
          <w:lang w:eastAsia="en-GB"/>
        </w:rPr>
        <w:t>impl Dog {</w:t>
      </w:r>
    </w:p>
    <w:p w14:paraId="10C0441D" w14:textId="77777777" w:rsidR="00616C71" w:rsidRPr="00616C71" w:rsidRDefault="00616C71" w:rsidP="00740286">
      <w:pPr>
        <w:pStyle w:val="Code"/>
        <w:rPr>
          <w:lang w:eastAsia="en-GB"/>
        </w:rPr>
      </w:pPr>
      <w:r w:rsidRPr="00616C71">
        <w:rPr>
          <w:lang w:eastAsia="en-GB"/>
        </w:rPr>
        <w:t xml:space="preserve">    fn baby_name() -&gt; String {</w:t>
      </w:r>
    </w:p>
    <w:p w14:paraId="3B01B778" w14:textId="77777777" w:rsidR="00616C71" w:rsidRPr="00616C71" w:rsidRDefault="00616C71" w:rsidP="00740286">
      <w:pPr>
        <w:pStyle w:val="Code"/>
        <w:rPr>
          <w:lang w:eastAsia="en-GB"/>
        </w:rPr>
      </w:pPr>
      <w:r w:rsidRPr="00616C71">
        <w:rPr>
          <w:lang w:eastAsia="en-GB"/>
        </w:rPr>
        <w:t xml:space="preserve">        String::from("Spot")</w:t>
      </w:r>
    </w:p>
    <w:p w14:paraId="4BE85381" w14:textId="77777777" w:rsidR="00616C71" w:rsidRPr="00616C71" w:rsidRDefault="00616C71" w:rsidP="00740286">
      <w:pPr>
        <w:pStyle w:val="Code"/>
        <w:rPr>
          <w:lang w:eastAsia="en-GB"/>
        </w:rPr>
      </w:pPr>
      <w:r w:rsidRPr="00616C71">
        <w:rPr>
          <w:lang w:eastAsia="en-GB"/>
        </w:rPr>
        <w:t xml:space="preserve">    }</w:t>
      </w:r>
    </w:p>
    <w:p w14:paraId="2AD85EB2" w14:textId="77777777" w:rsidR="00616C71" w:rsidRPr="00616C71" w:rsidRDefault="00616C71" w:rsidP="00740286">
      <w:pPr>
        <w:pStyle w:val="Code"/>
        <w:rPr>
          <w:lang w:eastAsia="en-GB"/>
        </w:rPr>
      </w:pPr>
      <w:r w:rsidRPr="00616C71">
        <w:rPr>
          <w:lang w:eastAsia="en-GB"/>
        </w:rPr>
        <w:t>}</w:t>
      </w:r>
    </w:p>
    <w:p w14:paraId="49B59C8B" w14:textId="77777777" w:rsidR="00616C71" w:rsidRPr="00616C71" w:rsidRDefault="00616C71" w:rsidP="00740286">
      <w:pPr>
        <w:pStyle w:val="Code"/>
        <w:rPr>
          <w:lang w:eastAsia="en-GB"/>
        </w:rPr>
      </w:pPr>
    </w:p>
    <w:p w14:paraId="57435E15" w14:textId="77777777" w:rsidR="00616C71" w:rsidRPr="00616C71" w:rsidRDefault="00616C71" w:rsidP="00740286">
      <w:pPr>
        <w:pStyle w:val="Code"/>
        <w:rPr>
          <w:lang w:eastAsia="en-GB"/>
        </w:rPr>
      </w:pPr>
      <w:r w:rsidRPr="00616C71">
        <w:rPr>
          <w:lang w:eastAsia="en-GB"/>
        </w:rPr>
        <w:t>impl Animal for Dog {</w:t>
      </w:r>
    </w:p>
    <w:p w14:paraId="4E7D2072" w14:textId="77777777" w:rsidR="00616C71" w:rsidRPr="00616C71" w:rsidRDefault="00616C71" w:rsidP="00740286">
      <w:pPr>
        <w:pStyle w:val="Code"/>
        <w:rPr>
          <w:lang w:eastAsia="en-GB"/>
        </w:rPr>
      </w:pPr>
      <w:r w:rsidRPr="00616C71">
        <w:rPr>
          <w:lang w:eastAsia="en-GB"/>
        </w:rPr>
        <w:t xml:space="preserve">    fn baby_name() -&gt; String {</w:t>
      </w:r>
    </w:p>
    <w:p w14:paraId="3152A6EF" w14:textId="77777777" w:rsidR="00616C71" w:rsidRPr="00616C71" w:rsidRDefault="00616C71" w:rsidP="00740286">
      <w:pPr>
        <w:pStyle w:val="Code"/>
        <w:rPr>
          <w:lang w:eastAsia="en-GB"/>
        </w:rPr>
      </w:pPr>
      <w:r w:rsidRPr="00616C71">
        <w:rPr>
          <w:lang w:eastAsia="en-GB"/>
        </w:rPr>
        <w:t xml:space="preserve">        String::from("puppy")</w:t>
      </w:r>
    </w:p>
    <w:p w14:paraId="4ADAD96B" w14:textId="77777777" w:rsidR="00616C71" w:rsidRPr="00616C71" w:rsidRDefault="00616C71" w:rsidP="00740286">
      <w:pPr>
        <w:pStyle w:val="Code"/>
        <w:rPr>
          <w:lang w:eastAsia="en-GB"/>
        </w:rPr>
      </w:pPr>
      <w:r w:rsidRPr="00616C71">
        <w:rPr>
          <w:lang w:eastAsia="en-GB"/>
        </w:rPr>
        <w:t xml:space="preserve">    }</w:t>
      </w:r>
    </w:p>
    <w:p w14:paraId="48D3B95C" w14:textId="77777777" w:rsidR="00616C71" w:rsidRPr="00616C71" w:rsidRDefault="00616C71" w:rsidP="00740286">
      <w:pPr>
        <w:pStyle w:val="Code"/>
        <w:rPr>
          <w:lang w:eastAsia="en-GB"/>
        </w:rPr>
      </w:pPr>
      <w:r w:rsidRPr="00616C71">
        <w:rPr>
          <w:lang w:eastAsia="en-GB"/>
        </w:rPr>
        <w:t>}</w:t>
      </w:r>
    </w:p>
    <w:p w14:paraId="7D7ACFF1" w14:textId="77777777" w:rsidR="00616C71" w:rsidRPr="00616C71" w:rsidRDefault="00616C71" w:rsidP="00740286">
      <w:pPr>
        <w:pStyle w:val="Code"/>
        <w:rPr>
          <w:lang w:eastAsia="en-GB"/>
        </w:rPr>
      </w:pPr>
    </w:p>
    <w:p w14:paraId="6B88425D" w14:textId="77777777" w:rsidR="00616C71" w:rsidRPr="00616C71" w:rsidRDefault="00616C71" w:rsidP="00740286">
      <w:pPr>
        <w:pStyle w:val="Code"/>
        <w:rPr>
          <w:lang w:eastAsia="en-GB"/>
        </w:rPr>
      </w:pPr>
      <w:r w:rsidRPr="00616C71">
        <w:rPr>
          <w:lang w:eastAsia="en-GB"/>
        </w:rPr>
        <w:t>fn main() {</w:t>
      </w:r>
    </w:p>
    <w:p w14:paraId="6566E6B0" w14:textId="77777777" w:rsidR="00616C71" w:rsidRPr="00616C71" w:rsidRDefault="00616C71" w:rsidP="00740286">
      <w:pPr>
        <w:pStyle w:val="Code"/>
        <w:rPr>
          <w:lang w:eastAsia="en-GB"/>
        </w:rPr>
      </w:pPr>
      <w:r w:rsidRPr="00616C71">
        <w:rPr>
          <w:lang w:eastAsia="en-GB"/>
        </w:rPr>
        <w:t xml:space="preserve">    println!("A baby dog is called a {}", Dog::baby_name());</w:t>
      </w:r>
    </w:p>
    <w:p w14:paraId="37ACE659" w14:textId="77777777" w:rsidR="00616C71" w:rsidRPr="00616C71" w:rsidRDefault="00616C71" w:rsidP="00740286">
      <w:pPr>
        <w:pStyle w:val="Code"/>
        <w:rPr>
          <w:lang w:eastAsia="en-GB"/>
        </w:rPr>
      </w:pPr>
      <w:r w:rsidRPr="00616C71">
        <w:rPr>
          <w:lang w:eastAsia="en-GB"/>
        </w:rPr>
        <w:t>}</w:t>
      </w:r>
    </w:p>
    <w:p w14:paraId="7F0DBA32" w14:textId="165884E7" w:rsidR="00616C71" w:rsidRPr="00616C71" w:rsidRDefault="00616C71" w:rsidP="0075292A">
      <w:pPr>
        <w:pStyle w:val="CodeListingCaption"/>
        <w:rPr>
          <w:lang w:eastAsia="en-GB"/>
        </w:rPr>
      </w:pPr>
      <w:r w:rsidRPr="00616C71">
        <w:rPr>
          <w:lang w:eastAsia="en-GB"/>
        </w:rPr>
        <w:t>A trait with an associated function and a type with an</w:t>
      </w:r>
      <w:r>
        <w:rPr>
          <w:lang w:eastAsia="en-GB"/>
        </w:rPr>
        <w:t xml:space="preserve"> </w:t>
      </w:r>
      <w:r w:rsidRPr="00616C71">
        <w:rPr>
          <w:lang w:eastAsia="en-GB"/>
        </w:rPr>
        <w:t>associated function of the same name that also implements the trait</w:t>
      </w:r>
    </w:p>
    <w:p w14:paraId="4CAD1683" w14:textId="27C70BF0" w:rsidR="00616C71" w:rsidRPr="00616C71" w:rsidRDefault="00616C71" w:rsidP="00740286">
      <w:pPr>
        <w:pStyle w:val="Body"/>
        <w:rPr>
          <w:lang w:eastAsia="en-GB"/>
        </w:rPr>
      </w:pPr>
      <w:r w:rsidRPr="00740286">
        <w:t xml:space="preserve">We implement the code for naming all puppies Spot in the </w:t>
      </w:r>
      <w:r w:rsidRPr="00EF7599">
        <w:rPr>
          <w:rStyle w:val="Literal"/>
        </w:rPr>
        <w:t>baby_name</w:t>
      </w:r>
      <w:r w:rsidRPr="00740286">
        <w:t xml:space="preserve"> associated function that is defined on </w:t>
      </w:r>
      <w:r w:rsidRPr="00EF7599">
        <w:rPr>
          <w:rStyle w:val="Literal"/>
        </w:rPr>
        <w:t>Dog</w:t>
      </w:r>
      <w:r w:rsidRPr="00740286">
        <w:t xml:space="preserve">. The </w:t>
      </w:r>
      <w:r w:rsidRPr="00EF7599">
        <w:rPr>
          <w:rStyle w:val="Literal"/>
        </w:rPr>
        <w:t>Dog</w:t>
      </w:r>
      <w:r w:rsidRPr="00740286">
        <w:t xml:space="preserve"> type also implements the trait </w:t>
      </w:r>
      <w:r w:rsidRPr="00EF7599">
        <w:rPr>
          <w:rStyle w:val="Literal"/>
        </w:rPr>
        <w:t>Animal</w:t>
      </w:r>
      <w:r w:rsidRPr="00740286">
        <w:t xml:space="preserve">, which describes characteristics that all animals have. Baby dogs are called puppies, and that is expressed in the implementation of the </w:t>
      </w:r>
      <w:r w:rsidRPr="00EF7599">
        <w:rPr>
          <w:rStyle w:val="Literal"/>
        </w:rPr>
        <w:t>Animal</w:t>
      </w:r>
      <w:r w:rsidRPr="00740286">
        <w:t xml:space="preserve"> trait on </w:t>
      </w:r>
      <w:r w:rsidRPr="00EF7599">
        <w:rPr>
          <w:rStyle w:val="Literal"/>
        </w:rPr>
        <w:t>Dog</w:t>
      </w:r>
      <w:r w:rsidRPr="00740286">
        <w:t xml:space="preserve"> in the </w:t>
      </w:r>
      <w:r w:rsidRPr="00EF7599">
        <w:rPr>
          <w:rStyle w:val="Literal"/>
        </w:rPr>
        <w:t>baby_name</w:t>
      </w:r>
      <w:r w:rsidRPr="00740286">
        <w:t xml:space="preserve"> function associated with the </w:t>
      </w:r>
      <w:r w:rsidRPr="00EF7599">
        <w:rPr>
          <w:rStyle w:val="Literal"/>
        </w:rPr>
        <w:t>Animal</w:t>
      </w:r>
      <w:r w:rsidRPr="00616C71">
        <w:rPr>
          <w:lang w:eastAsia="en-GB"/>
        </w:rPr>
        <w:t xml:space="preserve"> trait.</w:t>
      </w:r>
    </w:p>
    <w:p w14:paraId="27456D4B" w14:textId="1D421936" w:rsidR="00616C71" w:rsidRPr="00616C71" w:rsidRDefault="00616C71" w:rsidP="00740286">
      <w:pPr>
        <w:pStyle w:val="Body"/>
        <w:rPr>
          <w:lang w:eastAsia="en-GB"/>
        </w:rPr>
      </w:pPr>
      <w:r w:rsidRPr="00616C71">
        <w:rPr>
          <w:lang w:eastAsia="en-GB"/>
        </w:rPr>
        <w:t xml:space="preserve">In </w:t>
      </w:r>
      <w:r w:rsidRPr="00EF7599">
        <w:rPr>
          <w:rStyle w:val="Literal"/>
        </w:rPr>
        <w:t>main</w:t>
      </w:r>
      <w:r w:rsidRPr="00740286">
        <w:t xml:space="preserve">, we call the </w:t>
      </w:r>
      <w:r w:rsidRPr="00EF7599">
        <w:rPr>
          <w:rStyle w:val="Literal"/>
        </w:rPr>
        <w:t>Dog::baby_name</w:t>
      </w:r>
      <w:r w:rsidRPr="00740286">
        <w:t xml:space="preserve"> function, which calls the associated function defined on </w:t>
      </w:r>
      <w:r w:rsidRPr="00EF7599">
        <w:rPr>
          <w:rStyle w:val="Literal"/>
        </w:rPr>
        <w:t>Dog</w:t>
      </w:r>
      <w:r w:rsidRPr="00616C71">
        <w:rPr>
          <w:lang w:eastAsia="en-GB"/>
        </w:rPr>
        <w:t xml:space="preserve"> directly. This code prints the following:</w:t>
      </w:r>
    </w:p>
    <w:p w14:paraId="2D7E9796" w14:textId="77777777" w:rsidR="00616C71" w:rsidRPr="00616C71" w:rsidRDefault="00616C71" w:rsidP="00740286">
      <w:pPr>
        <w:pStyle w:val="Code"/>
        <w:rPr>
          <w:lang w:eastAsia="en-GB"/>
        </w:rPr>
      </w:pPr>
      <w:r w:rsidRPr="00616C71">
        <w:rPr>
          <w:lang w:eastAsia="en-GB"/>
        </w:rPr>
        <w:t>A baby dog is called a Spot</w:t>
      </w:r>
    </w:p>
    <w:p w14:paraId="6C8A17F4" w14:textId="2DFBBA4C" w:rsidR="00616C71" w:rsidRPr="00616C71" w:rsidRDefault="00616C71" w:rsidP="00740286">
      <w:pPr>
        <w:pStyle w:val="Body"/>
        <w:rPr>
          <w:lang w:eastAsia="en-GB"/>
        </w:rPr>
      </w:pPr>
      <w:r w:rsidRPr="00740286">
        <w:t xml:space="preserve">This output isn’t what we wanted. We want to call the </w:t>
      </w:r>
      <w:r w:rsidRPr="00EF7599">
        <w:rPr>
          <w:rStyle w:val="Literal"/>
        </w:rPr>
        <w:t>baby_name</w:t>
      </w:r>
      <w:r w:rsidRPr="00740286">
        <w:t xml:space="preserve"> function that is part of the </w:t>
      </w:r>
      <w:r w:rsidRPr="00EF7599">
        <w:rPr>
          <w:rStyle w:val="Literal"/>
        </w:rPr>
        <w:t>Animal</w:t>
      </w:r>
      <w:r w:rsidRPr="00740286">
        <w:t xml:space="preserve"> trait that we implemented on </w:t>
      </w:r>
      <w:r w:rsidRPr="00EF7599">
        <w:rPr>
          <w:rStyle w:val="Literal"/>
        </w:rPr>
        <w:t>Dog</w:t>
      </w:r>
      <w:r w:rsidRPr="00740286">
        <w:t xml:space="preserve"> so the code prints </w:t>
      </w:r>
      <w:r w:rsidRPr="00EF7599">
        <w:rPr>
          <w:rStyle w:val="Literal"/>
        </w:rPr>
        <w:t>A baby dog is called a puppy</w:t>
      </w:r>
      <w:r w:rsidRPr="00740286">
        <w:t xml:space="preserve">. The technique of specifying the trait name that we used in Listing 19-18 doesn’t help here; if we change </w:t>
      </w:r>
      <w:r w:rsidRPr="00EF7599">
        <w:rPr>
          <w:rStyle w:val="Literal"/>
        </w:rPr>
        <w:t>main</w:t>
      </w:r>
      <w:r w:rsidRPr="00616C71">
        <w:rPr>
          <w:lang w:eastAsia="en-GB"/>
        </w:rPr>
        <w:t xml:space="preserve"> to the code in</w:t>
      </w:r>
      <w:r>
        <w:rPr>
          <w:lang w:eastAsia="en-GB"/>
        </w:rPr>
        <w:t xml:space="preserve"> </w:t>
      </w:r>
      <w:r w:rsidRPr="00616C71">
        <w:rPr>
          <w:lang w:eastAsia="en-GB"/>
        </w:rPr>
        <w:t>Listing 19-20, we’ll get a compilation error.</w:t>
      </w:r>
    </w:p>
    <w:p w14:paraId="08C5C9E7" w14:textId="6C2237CD" w:rsidR="00616C71" w:rsidRPr="00616C71" w:rsidRDefault="00616C71" w:rsidP="00EF7599">
      <w:pPr>
        <w:pStyle w:val="CodeLabel"/>
        <w:rPr>
          <w:lang w:eastAsia="en-GB"/>
        </w:rPr>
      </w:pPr>
      <w:r w:rsidRPr="00616C71">
        <w:rPr>
          <w:lang w:eastAsia="en-GB"/>
        </w:rPr>
        <w:t>src/main.rs</w:t>
      </w:r>
    </w:p>
    <w:p w14:paraId="26DF69E0" w14:textId="77777777" w:rsidR="00616C71" w:rsidRPr="00616C71" w:rsidRDefault="00616C71" w:rsidP="00740286">
      <w:pPr>
        <w:pStyle w:val="Code"/>
        <w:rPr>
          <w:lang w:eastAsia="en-GB"/>
        </w:rPr>
      </w:pPr>
      <w:r w:rsidRPr="00616C71">
        <w:rPr>
          <w:lang w:eastAsia="en-GB"/>
        </w:rPr>
        <w:t>fn main() {</w:t>
      </w:r>
    </w:p>
    <w:p w14:paraId="63ED90BD" w14:textId="77777777" w:rsidR="00616C71" w:rsidRPr="00616C71" w:rsidRDefault="00616C71" w:rsidP="00740286">
      <w:pPr>
        <w:pStyle w:val="Code"/>
        <w:rPr>
          <w:lang w:eastAsia="en-GB"/>
        </w:rPr>
      </w:pPr>
      <w:r w:rsidRPr="00616C71">
        <w:rPr>
          <w:lang w:eastAsia="en-GB"/>
        </w:rPr>
        <w:t xml:space="preserve">    println!("A baby dog is called a {}", Animal::baby_name());</w:t>
      </w:r>
    </w:p>
    <w:p w14:paraId="2BD67EC0" w14:textId="77777777" w:rsidR="00616C71" w:rsidRPr="00616C71" w:rsidRDefault="00616C71" w:rsidP="00740286">
      <w:pPr>
        <w:pStyle w:val="Code"/>
        <w:rPr>
          <w:lang w:eastAsia="en-GB"/>
        </w:rPr>
      </w:pPr>
      <w:r w:rsidRPr="00616C71">
        <w:rPr>
          <w:lang w:eastAsia="en-GB"/>
        </w:rPr>
        <w:t>}</w:t>
      </w:r>
    </w:p>
    <w:p w14:paraId="5EC9484A" w14:textId="4C1458F7" w:rsidR="00616C71" w:rsidRPr="00616C71" w:rsidRDefault="00616C71" w:rsidP="0075292A">
      <w:pPr>
        <w:pStyle w:val="CodeListingCaption"/>
        <w:rPr>
          <w:lang w:eastAsia="en-GB"/>
        </w:rPr>
      </w:pPr>
      <w:r w:rsidRPr="00740286">
        <w:t xml:space="preserve">Attempting to call the </w:t>
      </w:r>
      <w:r w:rsidRPr="00EF7599">
        <w:rPr>
          <w:rStyle w:val="Literal"/>
        </w:rPr>
        <w:t>baby_name</w:t>
      </w:r>
      <w:r w:rsidRPr="00740286">
        <w:t xml:space="preserve"> function from the </w:t>
      </w:r>
      <w:r w:rsidRPr="00EF7599">
        <w:rPr>
          <w:rStyle w:val="Literal"/>
        </w:rPr>
        <w:t>Animal</w:t>
      </w:r>
      <w:r>
        <w:rPr>
          <w:lang w:eastAsia="en-GB"/>
        </w:rPr>
        <w:t xml:space="preserve"> </w:t>
      </w:r>
      <w:r w:rsidRPr="00616C71">
        <w:rPr>
          <w:lang w:eastAsia="en-GB"/>
        </w:rPr>
        <w:t>trait, but Rust doesn’t know which implementation to use</w:t>
      </w:r>
    </w:p>
    <w:p w14:paraId="6AE73617" w14:textId="02215B98" w:rsidR="00616C71" w:rsidRPr="00616C71" w:rsidRDefault="00616C71" w:rsidP="00740286">
      <w:pPr>
        <w:pStyle w:val="Body"/>
        <w:rPr>
          <w:lang w:eastAsia="en-GB"/>
        </w:rPr>
      </w:pPr>
      <w:r w:rsidRPr="00616C71">
        <w:rPr>
          <w:lang w:eastAsia="en-GB"/>
        </w:rPr>
        <w:t xml:space="preserve">Because </w:t>
      </w:r>
      <w:r w:rsidRPr="00EF7599">
        <w:rPr>
          <w:rStyle w:val="Literal"/>
        </w:rPr>
        <w:t>Animal::baby_name</w:t>
      </w:r>
      <w:r w:rsidRPr="00740286">
        <w:t xml:space="preserve"> doesn’t have a </w:t>
      </w:r>
      <w:r w:rsidRPr="00EF7599">
        <w:rPr>
          <w:rStyle w:val="Literal"/>
        </w:rPr>
        <w:t>self</w:t>
      </w:r>
      <w:r w:rsidRPr="00740286">
        <w:t xml:space="preserve"> parameter, and there could be other types that implement the </w:t>
      </w:r>
      <w:r w:rsidRPr="00EF7599">
        <w:rPr>
          <w:rStyle w:val="Literal"/>
        </w:rPr>
        <w:t>Animal</w:t>
      </w:r>
      <w:r w:rsidRPr="00740286">
        <w:t xml:space="preserve"> trait, Rust can’t figure out which implementation of </w:t>
      </w:r>
      <w:r w:rsidRPr="00EF7599">
        <w:rPr>
          <w:rStyle w:val="Literal"/>
        </w:rPr>
        <w:t>Animal::baby_name</w:t>
      </w:r>
      <w:r w:rsidRPr="00616C71">
        <w:rPr>
          <w:lang w:eastAsia="en-GB"/>
        </w:rPr>
        <w:t xml:space="preserve"> we want. We’ll get this compiler error:</w:t>
      </w:r>
    </w:p>
    <w:p w14:paraId="4313102F" w14:textId="77777777" w:rsidR="00616C71" w:rsidRPr="00616C71" w:rsidRDefault="00616C71" w:rsidP="00EE6E53">
      <w:pPr>
        <w:pStyle w:val="CodeWide"/>
        <w:rPr>
          <w:lang w:eastAsia="en-GB"/>
        </w:rPr>
      </w:pPr>
      <w:r w:rsidRPr="00616C71">
        <w:rPr>
          <w:lang w:eastAsia="en-GB"/>
        </w:rPr>
        <w:t>error[E0283]: type annotations needed</w:t>
      </w:r>
    </w:p>
    <w:p w14:paraId="4D60B06B" w14:textId="77777777" w:rsidR="00616C71" w:rsidRPr="00616C71" w:rsidRDefault="00616C71" w:rsidP="00EE6E53">
      <w:pPr>
        <w:pStyle w:val="CodeWide"/>
        <w:rPr>
          <w:lang w:eastAsia="en-GB"/>
        </w:rPr>
      </w:pPr>
      <w:r w:rsidRPr="00616C71">
        <w:rPr>
          <w:lang w:eastAsia="en-GB"/>
        </w:rPr>
        <w:t xml:space="preserve">  --&gt; src/main.rs:20:43</w:t>
      </w:r>
    </w:p>
    <w:p w14:paraId="115CCE71" w14:textId="77777777" w:rsidR="00616C71" w:rsidRPr="00616C71" w:rsidRDefault="00616C71" w:rsidP="00EE6E53">
      <w:pPr>
        <w:pStyle w:val="CodeWide"/>
        <w:rPr>
          <w:lang w:eastAsia="en-GB"/>
        </w:rPr>
      </w:pPr>
      <w:r w:rsidRPr="00616C71">
        <w:rPr>
          <w:lang w:eastAsia="en-GB"/>
        </w:rPr>
        <w:t xml:space="preserve">   |</w:t>
      </w:r>
    </w:p>
    <w:p w14:paraId="30688929" w14:textId="77777777" w:rsidR="00616C71" w:rsidRPr="00616C71" w:rsidRDefault="00616C71" w:rsidP="00EE6E53">
      <w:pPr>
        <w:pStyle w:val="CodeWide"/>
        <w:rPr>
          <w:lang w:eastAsia="en-GB"/>
        </w:rPr>
      </w:pPr>
      <w:r w:rsidRPr="00616C71">
        <w:rPr>
          <w:lang w:eastAsia="en-GB"/>
        </w:rPr>
        <w:t>20 |     println!("A baby dog is called a {}", Animal::baby_name());</w:t>
      </w:r>
    </w:p>
    <w:p w14:paraId="563BEF4D" w14:textId="77777777" w:rsidR="00354846" w:rsidRDefault="00616C71">
      <w:pPr>
        <w:pStyle w:val="CodeWide"/>
        <w:rPr>
          <w:lang w:eastAsia="en-GB"/>
        </w:rPr>
      </w:pPr>
      <w:r w:rsidRPr="00616C71">
        <w:rPr>
          <w:lang w:eastAsia="en-GB"/>
        </w:rPr>
        <w:t xml:space="preserve">   |                                           ^^^^^^^^^^^^^^^^^ cannot infer</w:t>
      </w:r>
    </w:p>
    <w:p w14:paraId="3562C801" w14:textId="77C39D58" w:rsidR="00616C71" w:rsidRPr="00616C71" w:rsidRDefault="00616C71" w:rsidP="00EE6E53">
      <w:pPr>
        <w:pStyle w:val="CodeWide"/>
        <w:rPr>
          <w:lang w:eastAsia="en-GB"/>
        </w:rPr>
      </w:pPr>
      <w:r w:rsidRPr="00616C71">
        <w:rPr>
          <w:lang w:eastAsia="en-GB"/>
        </w:rPr>
        <w:t>type</w:t>
      </w:r>
    </w:p>
    <w:p w14:paraId="299FAD99" w14:textId="77777777" w:rsidR="00616C71" w:rsidRPr="00616C71" w:rsidRDefault="00616C71" w:rsidP="00EE6E53">
      <w:pPr>
        <w:pStyle w:val="CodeWide"/>
        <w:rPr>
          <w:lang w:eastAsia="en-GB"/>
        </w:rPr>
      </w:pPr>
      <w:r w:rsidRPr="00616C71">
        <w:rPr>
          <w:lang w:eastAsia="en-GB"/>
        </w:rPr>
        <w:t xml:space="preserve">   |</w:t>
      </w:r>
    </w:p>
    <w:p w14:paraId="6DD39B40" w14:textId="77777777" w:rsidR="00616C71" w:rsidRPr="00616C71" w:rsidRDefault="00616C71" w:rsidP="00EE6E53">
      <w:pPr>
        <w:pStyle w:val="CodeWide"/>
        <w:rPr>
          <w:lang w:eastAsia="en-GB"/>
        </w:rPr>
      </w:pPr>
      <w:r w:rsidRPr="00616C71">
        <w:rPr>
          <w:lang w:eastAsia="en-GB"/>
        </w:rPr>
        <w:t xml:space="preserve">   = note: cannot satisfy `_: Animal`</w:t>
      </w:r>
    </w:p>
    <w:p w14:paraId="69F7C9D4" w14:textId="47D2FE8E" w:rsidR="00616C71" w:rsidRPr="00616C71" w:rsidRDefault="00616C71" w:rsidP="00740286">
      <w:pPr>
        <w:pStyle w:val="Body"/>
        <w:rPr>
          <w:lang w:eastAsia="en-GB"/>
        </w:rPr>
      </w:pPr>
      <w:r w:rsidRPr="00740286">
        <w:t xml:space="preserve">To disambiguate and tell Rust that we want to use the implementation of </w:t>
      </w:r>
      <w:r w:rsidRPr="00EF7599">
        <w:rPr>
          <w:rStyle w:val="Literal"/>
        </w:rPr>
        <w:t>Animal</w:t>
      </w:r>
      <w:r w:rsidRPr="00740286">
        <w:t xml:space="preserve"> for </w:t>
      </w:r>
      <w:r w:rsidRPr="00EF7599">
        <w:rPr>
          <w:rStyle w:val="Literal"/>
        </w:rPr>
        <w:t>Dog</w:t>
      </w:r>
      <w:r w:rsidRPr="00740286">
        <w:t xml:space="preserve"> as opposed to the implementation of </w:t>
      </w:r>
      <w:r w:rsidRPr="00EF7599">
        <w:rPr>
          <w:rStyle w:val="Literal"/>
        </w:rPr>
        <w:t>Animal</w:t>
      </w:r>
      <w:r w:rsidRPr="00616C71">
        <w:rPr>
          <w:lang w:eastAsia="en-GB"/>
        </w:rPr>
        <w:t xml:space="preserve"> for some other</w:t>
      </w:r>
      <w:r>
        <w:rPr>
          <w:lang w:eastAsia="en-GB"/>
        </w:rPr>
        <w:t xml:space="preserve"> </w:t>
      </w:r>
      <w:r w:rsidRPr="00616C71">
        <w:rPr>
          <w:lang w:eastAsia="en-GB"/>
        </w:rPr>
        <w:t>type, we need to use fully qualified syntax. Listing 19-21 demonstrates how to</w:t>
      </w:r>
      <w:r>
        <w:rPr>
          <w:lang w:eastAsia="en-GB"/>
        </w:rPr>
        <w:t xml:space="preserve"> </w:t>
      </w:r>
      <w:r w:rsidRPr="00616C71">
        <w:rPr>
          <w:lang w:eastAsia="en-GB"/>
        </w:rPr>
        <w:t>use fully qualified syntax.</w:t>
      </w:r>
    </w:p>
    <w:p w14:paraId="6206B34A" w14:textId="26782C23" w:rsidR="00616C71" w:rsidRPr="00616C71" w:rsidRDefault="00616C71" w:rsidP="00EF7599">
      <w:pPr>
        <w:pStyle w:val="CodeLabel"/>
        <w:rPr>
          <w:lang w:eastAsia="en-GB"/>
        </w:rPr>
      </w:pPr>
      <w:r w:rsidRPr="00616C71">
        <w:rPr>
          <w:lang w:eastAsia="en-GB"/>
        </w:rPr>
        <w:t>src/main.rs</w:t>
      </w:r>
    </w:p>
    <w:p w14:paraId="3618FF97" w14:textId="77777777" w:rsidR="00616C71" w:rsidRPr="00616C71" w:rsidRDefault="00616C71" w:rsidP="00740286">
      <w:pPr>
        <w:pStyle w:val="Code"/>
        <w:rPr>
          <w:lang w:eastAsia="en-GB"/>
        </w:rPr>
      </w:pPr>
      <w:r w:rsidRPr="00616C71">
        <w:rPr>
          <w:lang w:eastAsia="en-GB"/>
        </w:rPr>
        <w:t>fn main() {</w:t>
      </w:r>
    </w:p>
    <w:p w14:paraId="595B9F5F" w14:textId="77777777" w:rsidR="00D079D7" w:rsidRDefault="00616C71" w:rsidP="00740286">
      <w:pPr>
        <w:pStyle w:val="Code"/>
        <w:rPr>
          <w:lang w:eastAsia="en-GB"/>
        </w:rPr>
      </w:pPr>
      <w:r w:rsidRPr="00616C71">
        <w:rPr>
          <w:lang w:eastAsia="en-GB"/>
        </w:rPr>
        <w:t xml:space="preserve">    println!(</w:t>
      </w:r>
    </w:p>
    <w:p w14:paraId="1537CBD8" w14:textId="77777777" w:rsidR="00D079D7" w:rsidRDefault="00D079D7" w:rsidP="00740286">
      <w:pPr>
        <w:pStyle w:val="Code"/>
        <w:rPr>
          <w:lang w:eastAsia="en-GB"/>
        </w:rPr>
      </w:pPr>
      <w:r>
        <w:rPr>
          <w:lang w:eastAsia="en-GB"/>
        </w:rPr>
        <w:t xml:space="preserve">        </w:t>
      </w:r>
      <w:r w:rsidR="00616C71" w:rsidRPr="00616C71">
        <w:rPr>
          <w:lang w:eastAsia="en-GB"/>
        </w:rPr>
        <w:t xml:space="preserve">"A baby dog is called a {}", </w:t>
      </w:r>
    </w:p>
    <w:p w14:paraId="21D88F27" w14:textId="77777777" w:rsidR="00D079D7" w:rsidRDefault="00D079D7" w:rsidP="00740286">
      <w:pPr>
        <w:pStyle w:val="Code"/>
        <w:rPr>
          <w:lang w:eastAsia="en-GB"/>
        </w:rPr>
      </w:pPr>
      <w:r>
        <w:rPr>
          <w:lang w:eastAsia="en-GB"/>
        </w:rPr>
        <w:t xml:space="preserve">        </w:t>
      </w:r>
      <w:r w:rsidR="00616C71" w:rsidRPr="00616C71">
        <w:rPr>
          <w:lang w:eastAsia="en-GB"/>
        </w:rPr>
        <w:t>&lt;Dog as Animal&gt;::baby_name()</w:t>
      </w:r>
    </w:p>
    <w:p w14:paraId="7812184C" w14:textId="55E6793C" w:rsidR="00616C71" w:rsidRPr="00616C71" w:rsidRDefault="00D079D7" w:rsidP="00740286">
      <w:pPr>
        <w:pStyle w:val="Code"/>
        <w:rPr>
          <w:lang w:eastAsia="en-GB"/>
        </w:rPr>
      </w:pPr>
      <w:r>
        <w:rPr>
          <w:lang w:eastAsia="en-GB"/>
        </w:rPr>
        <w:t xml:space="preserve">    </w:t>
      </w:r>
      <w:r w:rsidR="00616C71" w:rsidRPr="00616C71">
        <w:rPr>
          <w:lang w:eastAsia="en-GB"/>
        </w:rPr>
        <w:t>);</w:t>
      </w:r>
    </w:p>
    <w:p w14:paraId="693B10A5" w14:textId="77777777" w:rsidR="00616C71" w:rsidRPr="00616C71" w:rsidRDefault="00616C71" w:rsidP="00740286">
      <w:pPr>
        <w:pStyle w:val="Code"/>
        <w:rPr>
          <w:lang w:eastAsia="en-GB"/>
        </w:rPr>
      </w:pPr>
      <w:r w:rsidRPr="00616C71">
        <w:rPr>
          <w:lang w:eastAsia="en-GB"/>
        </w:rPr>
        <w:t>}</w:t>
      </w:r>
    </w:p>
    <w:p w14:paraId="19FA7FA8" w14:textId="03ABEA81" w:rsidR="00616C71" w:rsidRPr="00616C71" w:rsidRDefault="00616C71" w:rsidP="0075292A">
      <w:pPr>
        <w:pStyle w:val="CodeListingCaption"/>
        <w:rPr>
          <w:lang w:eastAsia="en-GB"/>
        </w:rPr>
      </w:pPr>
      <w:r w:rsidRPr="00740286">
        <w:t xml:space="preserve">Using fully qualified syntax to specify that we want to call the </w:t>
      </w:r>
      <w:r w:rsidRPr="00EF7599">
        <w:rPr>
          <w:rStyle w:val="Literal"/>
        </w:rPr>
        <w:t>baby_name</w:t>
      </w:r>
      <w:r w:rsidRPr="00740286">
        <w:t xml:space="preserve"> function from the </w:t>
      </w:r>
      <w:r w:rsidRPr="00EF7599">
        <w:rPr>
          <w:rStyle w:val="Literal"/>
        </w:rPr>
        <w:t>Animal</w:t>
      </w:r>
      <w:r w:rsidRPr="00740286">
        <w:t xml:space="preserve"> trait as implemented on </w:t>
      </w:r>
      <w:r w:rsidRPr="00EF7599">
        <w:rPr>
          <w:rStyle w:val="Literal"/>
        </w:rPr>
        <w:t>Dog</w:t>
      </w:r>
    </w:p>
    <w:p w14:paraId="3A001138" w14:textId="51CE1945" w:rsidR="00616C71" w:rsidRPr="00616C71" w:rsidRDefault="00616C71" w:rsidP="00740286">
      <w:pPr>
        <w:pStyle w:val="Body"/>
        <w:rPr>
          <w:lang w:eastAsia="en-GB"/>
        </w:rPr>
      </w:pPr>
      <w:r w:rsidRPr="00616C71">
        <w:rPr>
          <w:lang w:eastAsia="en-GB"/>
        </w:rPr>
        <w:t>We’re providing Rust with a type annotation within the angle brackets, which</w:t>
      </w:r>
      <w:r>
        <w:rPr>
          <w:lang w:eastAsia="en-GB"/>
        </w:rPr>
        <w:t xml:space="preserve"> </w:t>
      </w:r>
      <w:r w:rsidRPr="00616C71">
        <w:rPr>
          <w:lang w:eastAsia="en-GB"/>
        </w:rPr>
        <w:t xml:space="preserve">indicates we want to call the </w:t>
      </w:r>
      <w:r w:rsidRPr="00EF7599">
        <w:rPr>
          <w:rStyle w:val="Literal"/>
        </w:rPr>
        <w:t>baby_name</w:t>
      </w:r>
      <w:r w:rsidRPr="00740286">
        <w:t xml:space="preserve"> method from the </w:t>
      </w:r>
      <w:r w:rsidRPr="00EF7599">
        <w:rPr>
          <w:rStyle w:val="Literal"/>
        </w:rPr>
        <w:t>Animal</w:t>
      </w:r>
      <w:r w:rsidRPr="00740286">
        <w:t xml:space="preserve"> trait as implemented on </w:t>
      </w:r>
      <w:r w:rsidRPr="00EF7599">
        <w:rPr>
          <w:rStyle w:val="Literal"/>
        </w:rPr>
        <w:t>Dog</w:t>
      </w:r>
      <w:r w:rsidRPr="00740286">
        <w:t xml:space="preserve"> by saying that we want to treat the </w:t>
      </w:r>
      <w:r w:rsidRPr="00EF7599">
        <w:rPr>
          <w:rStyle w:val="Literal"/>
        </w:rPr>
        <w:t>Dog</w:t>
      </w:r>
      <w:r w:rsidRPr="00740286">
        <w:t xml:space="preserve"> type as an </w:t>
      </w:r>
      <w:r w:rsidRPr="00EF7599">
        <w:rPr>
          <w:rStyle w:val="Literal"/>
        </w:rPr>
        <w:t>Animal</w:t>
      </w:r>
      <w:r w:rsidRPr="00616C71">
        <w:rPr>
          <w:lang w:eastAsia="en-GB"/>
        </w:rPr>
        <w:t xml:space="preserve"> for this function call. This code will now print what we want:</w:t>
      </w:r>
    </w:p>
    <w:p w14:paraId="2FA16C3C" w14:textId="77777777" w:rsidR="00616C71" w:rsidRPr="00616C71" w:rsidRDefault="00616C71" w:rsidP="00740286">
      <w:pPr>
        <w:pStyle w:val="Code"/>
        <w:rPr>
          <w:lang w:eastAsia="en-GB"/>
        </w:rPr>
      </w:pPr>
      <w:r w:rsidRPr="00616C71">
        <w:rPr>
          <w:lang w:eastAsia="en-GB"/>
        </w:rPr>
        <w:t>A baby dog is called a puppy</w:t>
      </w:r>
    </w:p>
    <w:p w14:paraId="5EC1F9EF" w14:textId="77777777" w:rsidR="00616C71" w:rsidRPr="00616C71" w:rsidRDefault="00616C71" w:rsidP="00740286">
      <w:pPr>
        <w:pStyle w:val="Body"/>
        <w:rPr>
          <w:lang w:eastAsia="en-GB"/>
        </w:rPr>
      </w:pPr>
      <w:r w:rsidRPr="00616C71">
        <w:rPr>
          <w:lang w:eastAsia="en-GB"/>
        </w:rPr>
        <w:t>In general, fully qualified syntax is defined as follows:</w:t>
      </w:r>
    </w:p>
    <w:p w14:paraId="529E323F" w14:textId="77777777" w:rsidR="00616C71" w:rsidRPr="00616C71" w:rsidRDefault="00616C71" w:rsidP="00740286">
      <w:pPr>
        <w:pStyle w:val="Code"/>
        <w:rPr>
          <w:lang w:eastAsia="en-GB"/>
        </w:rPr>
      </w:pPr>
      <w:r w:rsidRPr="00616C71">
        <w:rPr>
          <w:lang w:eastAsia="en-GB"/>
        </w:rPr>
        <w:t>&lt;</w:t>
      </w:r>
      <w:r w:rsidRPr="00EE6E53">
        <w:rPr>
          <w:rStyle w:val="LiteralItalic"/>
        </w:rPr>
        <w:t>Type</w:t>
      </w:r>
      <w:r w:rsidRPr="00616C71">
        <w:rPr>
          <w:lang w:eastAsia="en-GB"/>
        </w:rPr>
        <w:t xml:space="preserve"> as </w:t>
      </w:r>
      <w:r w:rsidRPr="00EE6E53">
        <w:rPr>
          <w:rStyle w:val="LiteralItalic"/>
        </w:rPr>
        <w:t>Trait</w:t>
      </w:r>
      <w:r w:rsidRPr="00616C71">
        <w:rPr>
          <w:lang w:eastAsia="en-GB"/>
        </w:rPr>
        <w:t>&gt;::</w:t>
      </w:r>
      <w:r w:rsidRPr="00EE6E53">
        <w:rPr>
          <w:rStyle w:val="LiteralItalic"/>
        </w:rPr>
        <w:t>function</w:t>
      </w:r>
      <w:r w:rsidRPr="00616C71">
        <w:rPr>
          <w:lang w:eastAsia="en-GB"/>
        </w:rPr>
        <w:t>(</w:t>
      </w:r>
      <w:r w:rsidRPr="00EE6E53">
        <w:rPr>
          <w:rStyle w:val="LiteralItalic"/>
        </w:rPr>
        <w:t>receiver_if_method</w:t>
      </w:r>
      <w:r w:rsidRPr="00616C71">
        <w:rPr>
          <w:lang w:eastAsia="en-GB"/>
        </w:rPr>
        <w:t xml:space="preserve">, </w:t>
      </w:r>
      <w:r w:rsidRPr="00EE6E53">
        <w:rPr>
          <w:rStyle w:val="LiteralItalic"/>
        </w:rPr>
        <w:t>next_arg</w:t>
      </w:r>
      <w:r w:rsidRPr="00616C71">
        <w:rPr>
          <w:lang w:eastAsia="en-GB"/>
        </w:rPr>
        <w:t xml:space="preserve">, </w:t>
      </w:r>
      <w:r w:rsidRPr="00EE6E53">
        <w:rPr>
          <w:rStyle w:val="LiteralItalic"/>
        </w:rPr>
        <w:t>...</w:t>
      </w:r>
      <w:r w:rsidRPr="00616C71">
        <w:rPr>
          <w:lang w:eastAsia="en-GB"/>
        </w:rPr>
        <w:t>);</w:t>
      </w:r>
    </w:p>
    <w:p w14:paraId="19FA6E5C" w14:textId="1C1061EA" w:rsidR="00616C71" w:rsidRPr="00616C71" w:rsidRDefault="00616C71" w:rsidP="00740286">
      <w:pPr>
        <w:pStyle w:val="Body"/>
        <w:rPr>
          <w:lang w:eastAsia="en-GB"/>
        </w:rPr>
      </w:pPr>
      <w:r w:rsidRPr="00740286">
        <w:t xml:space="preserve">For associated functions that aren’t methods, there would not be a </w:t>
      </w:r>
      <w:r w:rsidRPr="00EF7599">
        <w:rPr>
          <w:rStyle w:val="Literal"/>
        </w:rPr>
        <w:t>receiver</w:t>
      </w:r>
      <w:r w:rsidRPr="00616C71">
        <w:rPr>
          <w:lang w:eastAsia="en-GB"/>
        </w:rPr>
        <w:t>:</w:t>
      </w:r>
      <w:r>
        <w:rPr>
          <w:lang w:eastAsia="en-GB"/>
        </w:rPr>
        <w:t xml:space="preserve"> </w:t>
      </w:r>
      <w:r w:rsidRPr="00616C71">
        <w:rPr>
          <w:lang w:eastAsia="en-GB"/>
        </w:rPr>
        <w:t>there would only be the list of other arguments. You could use fully qualified</w:t>
      </w:r>
      <w:r>
        <w:rPr>
          <w:lang w:eastAsia="en-GB"/>
        </w:rPr>
        <w:t xml:space="preserve"> </w:t>
      </w:r>
      <w:r w:rsidRPr="00616C71">
        <w:rPr>
          <w:lang w:eastAsia="en-GB"/>
        </w:rPr>
        <w:t>syntax everywhere that you call functions or methods. However, you’re allowed</w:t>
      </w:r>
      <w:r>
        <w:rPr>
          <w:lang w:eastAsia="en-GB"/>
        </w:rPr>
        <w:t xml:space="preserve"> </w:t>
      </w:r>
      <w:r w:rsidRPr="00616C71">
        <w:rPr>
          <w:lang w:eastAsia="en-GB"/>
        </w:rPr>
        <w:t>to omit any part of this syntax that Rust can figure out from other information</w:t>
      </w:r>
      <w:r>
        <w:rPr>
          <w:lang w:eastAsia="en-GB"/>
        </w:rPr>
        <w:t xml:space="preserve"> </w:t>
      </w:r>
      <w:r w:rsidRPr="00616C71">
        <w:rPr>
          <w:lang w:eastAsia="en-GB"/>
        </w:rPr>
        <w:t>in the program. You only need to use this more verbose syntax in cases where</w:t>
      </w:r>
      <w:r>
        <w:rPr>
          <w:lang w:eastAsia="en-GB"/>
        </w:rPr>
        <w:t xml:space="preserve"> </w:t>
      </w:r>
      <w:r w:rsidRPr="00616C71">
        <w:rPr>
          <w:lang w:eastAsia="en-GB"/>
        </w:rPr>
        <w:t>there are multiple implementations that use the same name and Rust needs help</w:t>
      </w:r>
      <w:r>
        <w:rPr>
          <w:lang w:eastAsia="en-GB"/>
        </w:rPr>
        <w:t xml:space="preserve"> </w:t>
      </w:r>
      <w:r w:rsidRPr="00616C71">
        <w:rPr>
          <w:lang w:eastAsia="en-GB"/>
        </w:rPr>
        <w:t>to identify which implementation you want to call.</w:t>
      </w:r>
      <w:r w:rsidR="00E72253">
        <w:rPr>
          <w:lang w:eastAsia="en-GB"/>
        </w:rPr>
        <w:fldChar w:fldCharType="begin"/>
      </w:r>
      <w:r w:rsidR="00E72253">
        <w:instrText xml:space="preserve"> XE "methods:disambiguating endRange" </w:instrText>
      </w:r>
      <w:r w:rsidR="00E72253">
        <w:rPr>
          <w:lang w:eastAsia="en-GB"/>
        </w:rPr>
        <w:fldChar w:fldCharType="end"/>
      </w:r>
      <w:r w:rsidR="00E72253">
        <w:rPr>
          <w:lang w:eastAsia="en-GB"/>
        </w:rPr>
        <w:fldChar w:fldCharType="begin"/>
      </w:r>
      <w:r w:rsidR="00E72253">
        <w:instrText xml:space="preserve"> XE "fully qualified syntax endRange" </w:instrText>
      </w:r>
      <w:r w:rsidR="00E72253">
        <w:rPr>
          <w:lang w:eastAsia="en-GB"/>
        </w:rPr>
        <w:fldChar w:fldCharType="end"/>
      </w:r>
    </w:p>
    <w:bookmarkStart w:id="43" w:name="using-supertraits-to-require-one-trait’s"/>
    <w:bookmarkStart w:id="44" w:name="_Toc106716456"/>
    <w:bookmarkEnd w:id="43"/>
    <w:p w14:paraId="3768803C" w14:textId="361BE1AB" w:rsidR="00616C71" w:rsidRPr="00616C71" w:rsidRDefault="004A5668" w:rsidP="00740286">
      <w:pPr>
        <w:pStyle w:val="HeadB"/>
        <w:rPr>
          <w:lang w:eastAsia="en-GB"/>
        </w:rPr>
      </w:pPr>
      <w:r>
        <w:rPr>
          <w:lang w:eastAsia="en-GB"/>
        </w:rPr>
        <w:fldChar w:fldCharType="begin"/>
      </w:r>
      <w:r>
        <w:instrText xml:space="preserve"> XE "supertraits startRange" </w:instrText>
      </w:r>
      <w:r>
        <w:rPr>
          <w:lang w:eastAsia="en-GB"/>
        </w:rPr>
        <w:fldChar w:fldCharType="end"/>
      </w:r>
      <w:r>
        <w:rPr>
          <w:lang w:eastAsia="en-GB"/>
        </w:rPr>
        <w:fldChar w:fldCharType="begin"/>
      </w:r>
      <w:r>
        <w:instrText xml:space="preserve"> XE "traits:supertraits startRange" </w:instrText>
      </w:r>
      <w:r>
        <w:rPr>
          <w:lang w:eastAsia="en-GB"/>
        </w:rPr>
        <w:fldChar w:fldCharType="end"/>
      </w:r>
      <w:r w:rsidR="00616C71" w:rsidRPr="00616C71">
        <w:rPr>
          <w:lang w:eastAsia="en-GB"/>
        </w:rPr>
        <w:t xml:space="preserve">Using Supertraits </w:t>
      </w:r>
      <w:bookmarkEnd w:id="44"/>
    </w:p>
    <w:p w14:paraId="3F0C5C35" w14:textId="1DAC9064" w:rsidR="00616C71" w:rsidRPr="00616C71" w:rsidRDefault="00616C71" w:rsidP="00740286">
      <w:pPr>
        <w:pStyle w:val="Body"/>
        <w:rPr>
          <w:lang w:eastAsia="en-GB"/>
        </w:rPr>
      </w:pPr>
      <w:r w:rsidRPr="00740286">
        <w:t xml:space="preserve">Sometimes you might write a trait definition that depends on another trait: for a type to implement the first trait, you want to require that type to also implement the second trait. You would do this so that your trait definition can make use of the associated items of the second trait. The trait your trait definition is relying on is called a </w:t>
      </w:r>
      <w:r w:rsidRPr="00EF7599">
        <w:rPr>
          <w:rStyle w:val="Italic"/>
        </w:rPr>
        <w:t>supertrait</w:t>
      </w:r>
      <w:r w:rsidRPr="00616C71">
        <w:rPr>
          <w:lang w:eastAsia="en-GB"/>
        </w:rPr>
        <w:t xml:space="preserve"> of your trait.</w:t>
      </w:r>
    </w:p>
    <w:p w14:paraId="583A31FF" w14:textId="401EF11C" w:rsidR="00616C71" w:rsidRPr="00616C71" w:rsidRDefault="00BF1A30" w:rsidP="00740286">
      <w:pPr>
        <w:pStyle w:val="Body"/>
        <w:rPr>
          <w:lang w:eastAsia="en-GB"/>
        </w:rPr>
      </w:pPr>
      <w:r>
        <w:rPr>
          <w:lang w:eastAsia="en-GB"/>
        </w:rPr>
        <w:fldChar w:fldCharType="begin"/>
      </w:r>
      <w:r>
        <w:instrText xml:space="preserve"> XE "Display trait startRange" </w:instrText>
      </w:r>
      <w:r>
        <w:rPr>
          <w:lang w:eastAsia="en-GB"/>
        </w:rPr>
        <w:fldChar w:fldCharType="end"/>
      </w:r>
      <w:r w:rsidR="00616C71" w:rsidRPr="00616C71">
        <w:rPr>
          <w:lang w:eastAsia="en-GB"/>
        </w:rPr>
        <w:t xml:space="preserve">For example, let’s say we want to make an </w:t>
      </w:r>
      <w:r w:rsidR="00616C71" w:rsidRPr="00EF7599">
        <w:rPr>
          <w:rStyle w:val="Literal"/>
        </w:rPr>
        <w:t>OutlinePrint</w:t>
      </w:r>
      <w:r w:rsidR="00616C71" w:rsidRPr="00740286">
        <w:t xml:space="preserve"> trait with an </w:t>
      </w:r>
      <w:r w:rsidR="00616C71" w:rsidRPr="00EF7599">
        <w:rPr>
          <w:rStyle w:val="Literal"/>
        </w:rPr>
        <w:t>outline_print</w:t>
      </w:r>
      <w:r w:rsidR="00616C71" w:rsidRPr="00740286">
        <w:t xml:space="preserve"> method that will print a given value formatted so that it’s framed in asterisks. That is, given a </w:t>
      </w:r>
      <w:r w:rsidR="00616C71" w:rsidRPr="00EF7599">
        <w:rPr>
          <w:rStyle w:val="Literal"/>
        </w:rPr>
        <w:t>Point</w:t>
      </w:r>
      <w:r w:rsidR="00616C71" w:rsidRPr="00740286">
        <w:t xml:space="preserve"> struct that implements the standard library trait </w:t>
      </w:r>
      <w:r w:rsidR="00616C71" w:rsidRPr="00EF7599">
        <w:rPr>
          <w:rStyle w:val="Literal"/>
        </w:rPr>
        <w:t>Display</w:t>
      </w:r>
      <w:r w:rsidR="00616C71" w:rsidRPr="00740286">
        <w:t xml:space="preserve"> to result in </w:t>
      </w:r>
      <w:r w:rsidR="00616C71" w:rsidRPr="00EF7599">
        <w:rPr>
          <w:rStyle w:val="Literal"/>
        </w:rPr>
        <w:t>(x, y)</w:t>
      </w:r>
      <w:r w:rsidR="00616C71" w:rsidRPr="00740286">
        <w:t xml:space="preserve">, when we call </w:t>
      </w:r>
      <w:r w:rsidR="00616C71" w:rsidRPr="00EF7599">
        <w:rPr>
          <w:rStyle w:val="Literal"/>
        </w:rPr>
        <w:t>outline_print</w:t>
      </w:r>
      <w:r w:rsidR="00616C71" w:rsidRPr="00740286">
        <w:t xml:space="preserve"> on a </w:t>
      </w:r>
      <w:r w:rsidR="00616C71" w:rsidRPr="00EF7599">
        <w:rPr>
          <w:rStyle w:val="Literal"/>
        </w:rPr>
        <w:t>Point</w:t>
      </w:r>
      <w:r w:rsidR="00616C71" w:rsidRPr="00740286">
        <w:t xml:space="preserve"> instance that has </w:t>
      </w:r>
      <w:r w:rsidR="00616C71" w:rsidRPr="00EF7599">
        <w:rPr>
          <w:rStyle w:val="Literal"/>
        </w:rPr>
        <w:t>1</w:t>
      </w:r>
      <w:r w:rsidR="00616C71" w:rsidRPr="00740286">
        <w:t xml:space="preserve"> for </w:t>
      </w:r>
      <w:r w:rsidR="00616C71" w:rsidRPr="00EF7599">
        <w:rPr>
          <w:rStyle w:val="Literal"/>
        </w:rPr>
        <w:t>x</w:t>
      </w:r>
      <w:r w:rsidR="00616C71" w:rsidRPr="00740286">
        <w:t xml:space="preserve"> and </w:t>
      </w:r>
      <w:r w:rsidR="00616C71" w:rsidRPr="00EF7599">
        <w:rPr>
          <w:rStyle w:val="Literal"/>
        </w:rPr>
        <w:t>3</w:t>
      </w:r>
      <w:r w:rsidR="00616C71" w:rsidRPr="00740286">
        <w:t xml:space="preserve"> for </w:t>
      </w:r>
      <w:r w:rsidR="00616C71" w:rsidRPr="00EF7599">
        <w:rPr>
          <w:rStyle w:val="Literal"/>
        </w:rPr>
        <w:t>y</w:t>
      </w:r>
      <w:r w:rsidR="00616C71" w:rsidRPr="00616C71">
        <w:rPr>
          <w:lang w:eastAsia="en-GB"/>
        </w:rPr>
        <w:t>, it should print the following:</w:t>
      </w:r>
    </w:p>
    <w:p w14:paraId="4B9CEE2F" w14:textId="77777777" w:rsidR="00616C71" w:rsidRPr="00616C71" w:rsidRDefault="00616C71" w:rsidP="00740286">
      <w:pPr>
        <w:pStyle w:val="Code"/>
        <w:rPr>
          <w:lang w:eastAsia="en-GB"/>
        </w:rPr>
      </w:pPr>
      <w:r w:rsidRPr="00616C71">
        <w:rPr>
          <w:lang w:eastAsia="en-GB"/>
        </w:rPr>
        <w:t>**********</w:t>
      </w:r>
    </w:p>
    <w:p w14:paraId="5E6A6627" w14:textId="77777777" w:rsidR="00616C71" w:rsidRPr="00616C71" w:rsidRDefault="00616C71" w:rsidP="00740286">
      <w:pPr>
        <w:pStyle w:val="Code"/>
        <w:rPr>
          <w:lang w:eastAsia="en-GB"/>
        </w:rPr>
      </w:pPr>
      <w:r w:rsidRPr="00616C71">
        <w:rPr>
          <w:lang w:eastAsia="en-GB"/>
        </w:rPr>
        <w:t>*        *</w:t>
      </w:r>
    </w:p>
    <w:p w14:paraId="32DDC148" w14:textId="77777777" w:rsidR="00616C71" w:rsidRPr="00616C71" w:rsidRDefault="00616C71" w:rsidP="00740286">
      <w:pPr>
        <w:pStyle w:val="Code"/>
        <w:rPr>
          <w:lang w:eastAsia="en-GB"/>
        </w:rPr>
      </w:pPr>
      <w:r w:rsidRPr="00616C71">
        <w:rPr>
          <w:lang w:eastAsia="en-GB"/>
        </w:rPr>
        <w:t>* (1, 3) *</w:t>
      </w:r>
    </w:p>
    <w:p w14:paraId="004CBC34" w14:textId="77777777" w:rsidR="00616C71" w:rsidRPr="00616C71" w:rsidRDefault="00616C71" w:rsidP="00740286">
      <w:pPr>
        <w:pStyle w:val="Code"/>
        <w:rPr>
          <w:lang w:eastAsia="en-GB"/>
        </w:rPr>
      </w:pPr>
      <w:r w:rsidRPr="00616C71">
        <w:rPr>
          <w:lang w:eastAsia="en-GB"/>
        </w:rPr>
        <w:t>*        *</w:t>
      </w:r>
    </w:p>
    <w:p w14:paraId="1ADCD097" w14:textId="77777777" w:rsidR="00616C71" w:rsidRPr="00616C71" w:rsidRDefault="00616C71" w:rsidP="00740286">
      <w:pPr>
        <w:pStyle w:val="Code"/>
        <w:rPr>
          <w:lang w:eastAsia="en-GB"/>
        </w:rPr>
      </w:pPr>
      <w:r w:rsidRPr="00616C71">
        <w:rPr>
          <w:lang w:eastAsia="en-GB"/>
        </w:rPr>
        <w:t>**********</w:t>
      </w:r>
    </w:p>
    <w:p w14:paraId="243ADF17" w14:textId="52445FC5" w:rsidR="00616C71" w:rsidRPr="00616C71" w:rsidRDefault="00616C71" w:rsidP="00740286">
      <w:pPr>
        <w:pStyle w:val="Body"/>
        <w:rPr>
          <w:lang w:eastAsia="en-GB"/>
        </w:rPr>
      </w:pPr>
      <w:r w:rsidRPr="00740286">
        <w:t xml:space="preserve">In the implementation of the </w:t>
      </w:r>
      <w:r w:rsidRPr="00EF7599">
        <w:rPr>
          <w:rStyle w:val="Literal"/>
        </w:rPr>
        <w:t>outline_print</w:t>
      </w:r>
      <w:r w:rsidRPr="00740286">
        <w:t xml:space="preserve"> method, we want to use the </w:t>
      </w:r>
      <w:r w:rsidRPr="00EF7599">
        <w:rPr>
          <w:rStyle w:val="Literal"/>
        </w:rPr>
        <w:t>Display</w:t>
      </w:r>
      <w:r w:rsidRPr="00740286">
        <w:t xml:space="preserve"> trait’s functionality. Therefore, we need to specify that the </w:t>
      </w:r>
      <w:r w:rsidRPr="00EF7599">
        <w:rPr>
          <w:rStyle w:val="Literal"/>
        </w:rPr>
        <w:t>OutlinePrint</w:t>
      </w:r>
      <w:r w:rsidRPr="00740286">
        <w:t xml:space="preserve"> trait will work only for types that also implement </w:t>
      </w:r>
      <w:r w:rsidRPr="00EF7599">
        <w:rPr>
          <w:rStyle w:val="Literal"/>
        </w:rPr>
        <w:t>Display</w:t>
      </w:r>
      <w:r w:rsidRPr="00740286">
        <w:t xml:space="preserve"> and provide the functionality that </w:t>
      </w:r>
      <w:r w:rsidRPr="00EF7599">
        <w:rPr>
          <w:rStyle w:val="Literal"/>
        </w:rPr>
        <w:t>OutlinePrint</w:t>
      </w:r>
      <w:r w:rsidRPr="00740286">
        <w:t xml:space="preserve"> needs. We can do that in the trait definition by specifying </w:t>
      </w:r>
      <w:r w:rsidRPr="00EF7599">
        <w:rPr>
          <w:rStyle w:val="Literal"/>
        </w:rPr>
        <w:t>OutlinePrint: Display</w:t>
      </w:r>
      <w:r w:rsidRPr="00740286">
        <w:t xml:space="preserve">. This technique is similar to adding a trait bound to the trait. Listing 19-22 shows an implementation of the </w:t>
      </w:r>
      <w:r w:rsidRPr="00EF7599">
        <w:rPr>
          <w:rStyle w:val="Literal"/>
        </w:rPr>
        <w:t>OutlinePrint</w:t>
      </w:r>
      <w:r w:rsidRPr="00616C71">
        <w:rPr>
          <w:lang w:eastAsia="en-GB"/>
        </w:rPr>
        <w:t xml:space="preserve"> trait.</w:t>
      </w:r>
    </w:p>
    <w:p w14:paraId="018D39FE" w14:textId="002C0594" w:rsidR="00616C71" w:rsidRPr="00616C71" w:rsidRDefault="00616C71" w:rsidP="00EF7599">
      <w:pPr>
        <w:pStyle w:val="CodeLabel"/>
        <w:rPr>
          <w:lang w:eastAsia="en-GB"/>
        </w:rPr>
      </w:pPr>
      <w:r w:rsidRPr="00616C71">
        <w:rPr>
          <w:lang w:eastAsia="en-GB"/>
        </w:rPr>
        <w:t>src/main.rs</w:t>
      </w:r>
    </w:p>
    <w:p w14:paraId="21F68770" w14:textId="77777777" w:rsidR="00616C71" w:rsidRPr="00616C71" w:rsidRDefault="00616C71" w:rsidP="00740286">
      <w:pPr>
        <w:pStyle w:val="Code"/>
        <w:rPr>
          <w:lang w:eastAsia="en-GB"/>
        </w:rPr>
      </w:pPr>
      <w:r w:rsidRPr="00616C71">
        <w:rPr>
          <w:lang w:eastAsia="en-GB"/>
        </w:rPr>
        <w:t>use std::fmt;</w:t>
      </w:r>
    </w:p>
    <w:p w14:paraId="09B69614" w14:textId="77777777" w:rsidR="00616C71" w:rsidRPr="00616C71" w:rsidRDefault="00616C71" w:rsidP="00740286">
      <w:pPr>
        <w:pStyle w:val="Code"/>
        <w:rPr>
          <w:lang w:eastAsia="en-GB"/>
        </w:rPr>
      </w:pPr>
    </w:p>
    <w:p w14:paraId="3CA839B2" w14:textId="77777777" w:rsidR="00616C71" w:rsidRPr="00616C71" w:rsidRDefault="00616C71" w:rsidP="00740286">
      <w:pPr>
        <w:pStyle w:val="Code"/>
        <w:rPr>
          <w:lang w:eastAsia="en-GB"/>
        </w:rPr>
      </w:pPr>
      <w:r w:rsidRPr="00616C71">
        <w:rPr>
          <w:lang w:eastAsia="en-GB"/>
        </w:rPr>
        <w:t>trait OutlinePrint: fmt::Display {</w:t>
      </w:r>
    </w:p>
    <w:p w14:paraId="1CBA3B3E" w14:textId="77777777" w:rsidR="00616C71" w:rsidRPr="00616C71" w:rsidRDefault="00616C71" w:rsidP="00740286">
      <w:pPr>
        <w:pStyle w:val="Code"/>
        <w:rPr>
          <w:lang w:eastAsia="en-GB"/>
        </w:rPr>
      </w:pPr>
      <w:r w:rsidRPr="00616C71">
        <w:rPr>
          <w:lang w:eastAsia="en-GB"/>
        </w:rPr>
        <w:t xml:space="preserve">    fn outline_print(&amp;self) {</w:t>
      </w:r>
    </w:p>
    <w:p w14:paraId="2F7F85F4" w14:textId="77777777" w:rsidR="00616C71" w:rsidRPr="00616C71" w:rsidRDefault="00616C71" w:rsidP="00740286">
      <w:pPr>
        <w:pStyle w:val="Code"/>
        <w:rPr>
          <w:lang w:eastAsia="en-GB"/>
        </w:rPr>
      </w:pPr>
      <w:r w:rsidRPr="00616C71">
        <w:rPr>
          <w:lang w:eastAsia="en-GB"/>
        </w:rPr>
        <w:t xml:space="preserve">        let output = self.to_string();</w:t>
      </w:r>
    </w:p>
    <w:p w14:paraId="4A429F9B" w14:textId="77777777" w:rsidR="00616C71" w:rsidRPr="00616C71" w:rsidRDefault="00616C71" w:rsidP="00740286">
      <w:pPr>
        <w:pStyle w:val="Code"/>
        <w:rPr>
          <w:lang w:eastAsia="en-GB"/>
        </w:rPr>
      </w:pPr>
      <w:r w:rsidRPr="00616C71">
        <w:rPr>
          <w:lang w:eastAsia="en-GB"/>
        </w:rPr>
        <w:t xml:space="preserve">        let len = output.len();</w:t>
      </w:r>
    </w:p>
    <w:p w14:paraId="78F1DF76" w14:textId="77777777" w:rsidR="00616C71" w:rsidRPr="00616C71" w:rsidRDefault="00616C71" w:rsidP="00740286">
      <w:pPr>
        <w:pStyle w:val="Code"/>
        <w:rPr>
          <w:lang w:eastAsia="en-GB"/>
        </w:rPr>
      </w:pPr>
      <w:r w:rsidRPr="00616C71">
        <w:rPr>
          <w:lang w:eastAsia="en-GB"/>
        </w:rPr>
        <w:t xml:space="preserve">        println!("{}", "*".repeat(len + 4));</w:t>
      </w:r>
    </w:p>
    <w:p w14:paraId="7216B01E" w14:textId="77777777" w:rsidR="00616C71" w:rsidRPr="00616C71" w:rsidRDefault="00616C71" w:rsidP="00740286">
      <w:pPr>
        <w:pStyle w:val="Code"/>
        <w:rPr>
          <w:lang w:eastAsia="en-GB"/>
        </w:rPr>
      </w:pPr>
      <w:r w:rsidRPr="00616C71">
        <w:rPr>
          <w:lang w:eastAsia="en-GB"/>
        </w:rPr>
        <w:t xml:space="preserve">        println!("*{}*", " ".repeat(len + 2));</w:t>
      </w:r>
    </w:p>
    <w:p w14:paraId="6B6F71A5" w14:textId="77777777" w:rsidR="00616C71" w:rsidRPr="00616C71" w:rsidRDefault="00616C71" w:rsidP="00740286">
      <w:pPr>
        <w:pStyle w:val="Code"/>
        <w:rPr>
          <w:lang w:eastAsia="en-GB"/>
        </w:rPr>
      </w:pPr>
      <w:r w:rsidRPr="00616C71">
        <w:rPr>
          <w:lang w:eastAsia="en-GB"/>
        </w:rPr>
        <w:t xml:space="preserve">        println!("* {} *", output);</w:t>
      </w:r>
    </w:p>
    <w:p w14:paraId="2D67C5CC" w14:textId="77777777" w:rsidR="00616C71" w:rsidRPr="00616C71" w:rsidRDefault="00616C71" w:rsidP="00740286">
      <w:pPr>
        <w:pStyle w:val="Code"/>
        <w:rPr>
          <w:lang w:eastAsia="en-GB"/>
        </w:rPr>
      </w:pPr>
      <w:r w:rsidRPr="00616C71">
        <w:rPr>
          <w:lang w:eastAsia="en-GB"/>
        </w:rPr>
        <w:t xml:space="preserve">        println!("*{}*", " ".repeat(len + 2));</w:t>
      </w:r>
    </w:p>
    <w:p w14:paraId="011BEA85" w14:textId="77777777" w:rsidR="00616C71" w:rsidRPr="00616C71" w:rsidRDefault="00616C71" w:rsidP="00740286">
      <w:pPr>
        <w:pStyle w:val="Code"/>
        <w:rPr>
          <w:lang w:eastAsia="en-GB"/>
        </w:rPr>
      </w:pPr>
      <w:r w:rsidRPr="00616C71">
        <w:rPr>
          <w:lang w:eastAsia="en-GB"/>
        </w:rPr>
        <w:t xml:space="preserve">        println!("{}", "*".repeat(len + 4));</w:t>
      </w:r>
    </w:p>
    <w:p w14:paraId="2700A7C4" w14:textId="77777777" w:rsidR="00616C71" w:rsidRPr="00616C71" w:rsidRDefault="00616C71" w:rsidP="00740286">
      <w:pPr>
        <w:pStyle w:val="Code"/>
        <w:rPr>
          <w:lang w:eastAsia="en-GB"/>
        </w:rPr>
      </w:pPr>
      <w:r w:rsidRPr="00616C71">
        <w:rPr>
          <w:lang w:eastAsia="en-GB"/>
        </w:rPr>
        <w:t xml:space="preserve">    }</w:t>
      </w:r>
    </w:p>
    <w:p w14:paraId="5F30CD90" w14:textId="77777777" w:rsidR="00616C71" w:rsidRPr="00616C71" w:rsidRDefault="00616C71" w:rsidP="00740286">
      <w:pPr>
        <w:pStyle w:val="Code"/>
        <w:rPr>
          <w:lang w:eastAsia="en-GB"/>
        </w:rPr>
      </w:pPr>
      <w:r w:rsidRPr="00616C71">
        <w:rPr>
          <w:lang w:eastAsia="en-GB"/>
        </w:rPr>
        <w:t>}</w:t>
      </w:r>
    </w:p>
    <w:p w14:paraId="6E4AFDF7" w14:textId="04EF53F0" w:rsidR="00616C71" w:rsidRPr="00616C71" w:rsidRDefault="00616C71" w:rsidP="0075292A">
      <w:pPr>
        <w:pStyle w:val="CodeListingCaption"/>
        <w:rPr>
          <w:lang w:eastAsia="en-GB"/>
        </w:rPr>
      </w:pPr>
      <w:r w:rsidRPr="00740286">
        <w:t xml:space="preserve">Implementing the </w:t>
      </w:r>
      <w:r w:rsidRPr="00EF7599">
        <w:rPr>
          <w:rStyle w:val="Literal"/>
        </w:rPr>
        <w:t>OutlinePrint</w:t>
      </w:r>
      <w:r w:rsidRPr="00740286">
        <w:t xml:space="preserve"> trait that requires the functionality from </w:t>
      </w:r>
      <w:r w:rsidRPr="00EF7599">
        <w:rPr>
          <w:rStyle w:val="Literal"/>
        </w:rPr>
        <w:t>Display</w:t>
      </w:r>
    </w:p>
    <w:p w14:paraId="4DFDDD6C" w14:textId="4484CA5E" w:rsidR="00616C71" w:rsidRPr="00616C71" w:rsidRDefault="00616C71" w:rsidP="00740286">
      <w:pPr>
        <w:pStyle w:val="Body"/>
        <w:rPr>
          <w:lang w:eastAsia="en-GB"/>
        </w:rPr>
      </w:pPr>
      <w:r w:rsidRPr="00616C71">
        <w:rPr>
          <w:lang w:eastAsia="en-GB"/>
        </w:rPr>
        <w:t xml:space="preserve">Because we’ve specified that </w:t>
      </w:r>
      <w:r w:rsidRPr="00EF7599">
        <w:rPr>
          <w:rStyle w:val="Literal"/>
        </w:rPr>
        <w:t>OutlinePrint</w:t>
      </w:r>
      <w:r w:rsidRPr="00740286">
        <w:t xml:space="preserve"> requires the </w:t>
      </w:r>
      <w:r w:rsidRPr="00EF7599">
        <w:rPr>
          <w:rStyle w:val="Literal"/>
        </w:rPr>
        <w:t>Display</w:t>
      </w:r>
      <w:r w:rsidRPr="00740286">
        <w:t xml:space="preserve"> trait, we can use the </w:t>
      </w:r>
      <w:r w:rsidRPr="00EF7599">
        <w:rPr>
          <w:rStyle w:val="Literal"/>
        </w:rPr>
        <w:t>to_string</w:t>
      </w:r>
      <w:r w:rsidRPr="00740286">
        <w:t xml:space="preserve"> function that is automatically implemented for any type that implements </w:t>
      </w:r>
      <w:r w:rsidRPr="00EF7599">
        <w:rPr>
          <w:rStyle w:val="Literal"/>
        </w:rPr>
        <w:t>Display</w:t>
      </w:r>
      <w:r w:rsidRPr="00740286">
        <w:t xml:space="preserve">. If we tried to use </w:t>
      </w:r>
      <w:r w:rsidRPr="00EF7599">
        <w:rPr>
          <w:rStyle w:val="Literal"/>
        </w:rPr>
        <w:t>to_string</w:t>
      </w:r>
      <w:r w:rsidRPr="00740286">
        <w:t xml:space="preserve"> without adding a colon and specifying the </w:t>
      </w:r>
      <w:r w:rsidRPr="00EF7599">
        <w:rPr>
          <w:rStyle w:val="Literal"/>
        </w:rPr>
        <w:t>Display</w:t>
      </w:r>
      <w:r w:rsidRPr="00740286">
        <w:t xml:space="preserve"> trait after the trait name, we’d get an error saying that no method named </w:t>
      </w:r>
      <w:r w:rsidRPr="00EF7599">
        <w:rPr>
          <w:rStyle w:val="Literal"/>
        </w:rPr>
        <w:t>to_string</w:t>
      </w:r>
      <w:r w:rsidRPr="00740286">
        <w:t xml:space="preserve"> was found for the type </w:t>
      </w:r>
      <w:r w:rsidRPr="00EF7599">
        <w:rPr>
          <w:rStyle w:val="Literal"/>
        </w:rPr>
        <w:t>&amp;Self</w:t>
      </w:r>
      <w:r w:rsidRPr="00616C71">
        <w:rPr>
          <w:lang w:eastAsia="en-GB"/>
        </w:rPr>
        <w:t xml:space="preserve"> in</w:t>
      </w:r>
      <w:r>
        <w:rPr>
          <w:lang w:eastAsia="en-GB"/>
        </w:rPr>
        <w:t xml:space="preserve"> </w:t>
      </w:r>
      <w:r w:rsidRPr="00616C71">
        <w:rPr>
          <w:lang w:eastAsia="en-GB"/>
        </w:rPr>
        <w:t>the current scope.</w:t>
      </w:r>
    </w:p>
    <w:p w14:paraId="1F245945" w14:textId="007AF5D5" w:rsidR="00616C71" w:rsidRPr="00616C71" w:rsidRDefault="00616C71" w:rsidP="00740286">
      <w:pPr>
        <w:pStyle w:val="Body"/>
        <w:rPr>
          <w:lang w:eastAsia="en-GB"/>
        </w:rPr>
      </w:pPr>
      <w:r w:rsidRPr="00616C71">
        <w:rPr>
          <w:lang w:eastAsia="en-GB"/>
        </w:rPr>
        <w:t xml:space="preserve">Let’s see what happens when we try to implement </w:t>
      </w:r>
      <w:r w:rsidRPr="00EF7599">
        <w:rPr>
          <w:rStyle w:val="Literal"/>
        </w:rPr>
        <w:t>OutlinePrint</w:t>
      </w:r>
      <w:r w:rsidRPr="00740286">
        <w:t xml:space="preserve"> on a type that doesn’t implement </w:t>
      </w:r>
      <w:r w:rsidRPr="00EF7599">
        <w:rPr>
          <w:rStyle w:val="Literal"/>
        </w:rPr>
        <w:t>Display</w:t>
      </w:r>
      <w:r w:rsidRPr="00740286">
        <w:t xml:space="preserve">, such as the </w:t>
      </w:r>
      <w:r w:rsidRPr="00EF7599">
        <w:rPr>
          <w:rStyle w:val="Literal"/>
        </w:rPr>
        <w:t>Point</w:t>
      </w:r>
      <w:r w:rsidRPr="00616C71">
        <w:rPr>
          <w:lang w:eastAsia="en-GB"/>
        </w:rPr>
        <w:t xml:space="preserve"> struct:</w:t>
      </w:r>
    </w:p>
    <w:p w14:paraId="50816829" w14:textId="33DEA98D" w:rsidR="00616C71" w:rsidRPr="00616C71" w:rsidRDefault="00616C71" w:rsidP="00EF7599">
      <w:pPr>
        <w:pStyle w:val="CodeLabel"/>
        <w:rPr>
          <w:lang w:eastAsia="en-GB"/>
        </w:rPr>
      </w:pPr>
      <w:r w:rsidRPr="00616C71">
        <w:rPr>
          <w:lang w:eastAsia="en-GB"/>
        </w:rPr>
        <w:t>src/main.rs</w:t>
      </w:r>
    </w:p>
    <w:p w14:paraId="0F85BA4C" w14:textId="77777777" w:rsidR="00616C71" w:rsidRPr="00616C71" w:rsidRDefault="00616C71" w:rsidP="00740286">
      <w:pPr>
        <w:pStyle w:val="Code"/>
        <w:rPr>
          <w:lang w:eastAsia="en-GB"/>
        </w:rPr>
      </w:pPr>
      <w:r w:rsidRPr="00616C71">
        <w:rPr>
          <w:lang w:eastAsia="en-GB"/>
        </w:rPr>
        <w:t>struct Point {</w:t>
      </w:r>
    </w:p>
    <w:p w14:paraId="1848C171" w14:textId="77777777" w:rsidR="00616C71" w:rsidRPr="00616C71" w:rsidRDefault="00616C71" w:rsidP="00740286">
      <w:pPr>
        <w:pStyle w:val="Code"/>
        <w:rPr>
          <w:lang w:eastAsia="en-GB"/>
        </w:rPr>
      </w:pPr>
      <w:r w:rsidRPr="00616C71">
        <w:rPr>
          <w:lang w:eastAsia="en-GB"/>
        </w:rPr>
        <w:t xml:space="preserve">    x: i32,</w:t>
      </w:r>
    </w:p>
    <w:p w14:paraId="3A31B8A2" w14:textId="77777777" w:rsidR="00616C71" w:rsidRPr="00616C71" w:rsidRDefault="00616C71" w:rsidP="00740286">
      <w:pPr>
        <w:pStyle w:val="Code"/>
        <w:rPr>
          <w:lang w:eastAsia="en-GB"/>
        </w:rPr>
      </w:pPr>
      <w:r w:rsidRPr="00616C71">
        <w:rPr>
          <w:lang w:eastAsia="en-GB"/>
        </w:rPr>
        <w:t xml:space="preserve">    y: i32,</w:t>
      </w:r>
    </w:p>
    <w:p w14:paraId="2084FB9D" w14:textId="77777777" w:rsidR="00616C71" w:rsidRPr="00616C71" w:rsidRDefault="00616C71" w:rsidP="00740286">
      <w:pPr>
        <w:pStyle w:val="Code"/>
        <w:rPr>
          <w:lang w:eastAsia="en-GB"/>
        </w:rPr>
      </w:pPr>
      <w:r w:rsidRPr="00616C71">
        <w:rPr>
          <w:lang w:eastAsia="en-GB"/>
        </w:rPr>
        <w:t>}</w:t>
      </w:r>
    </w:p>
    <w:p w14:paraId="28B58AEE" w14:textId="77777777" w:rsidR="00616C71" w:rsidRPr="00616C71" w:rsidRDefault="00616C71" w:rsidP="00740286">
      <w:pPr>
        <w:pStyle w:val="Code"/>
        <w:rPr>
          <w:lang w:eastAsia="en-GB"/>
        </w:rPr>
      </w:pPr>
    </w:p>
    <w:p w14:paraId="579F9E95" w14:textId="77777777" w:rsidR="00616C71" w:rsidRPr="00616C71" w:rsidRDefault="00616C71" w:rsidP="00740286">
      <w:pPr>
        <w:pStyle w:val="Code"/>
        <w:rPr>
          <w:lang w:eastAsia="en-GB"/>
        </w:rPr>
      </w:pPr>
      <w:r w:rsidRPr="00616C71">
        <w:rPr>
          <w:lang w:eastAsia="en-GB"/>
        </w:rPr>
        <w:t>impl OutlinePrint for Point {}</w:t>
      </w:r>
    </w:p>
    <w:p w14:paraId="219396F8" w14:textId="77777777" w:rsidR="00616C71" w:rsidRPr="00616C71" w:rsidRDefault="00616C71" w:rsidP="00740286">
      <w:pPr>
        <w:pStyle w:val="Body"/>
        <w:rPr>
          <w:lang w:eastAsia="en-GB"/>
        </w:rPr>
      </w:pPr>
      <w:r w:rsidRPr="00740286">
        <w:t xml:space="preserve">We get an error saying that </w:t>
      </w:r>
      <w:r w:rsidRPr="00EF7599">
        <w:rPr>
          <w:rStyle w:val="Literal"/>
        </w:rPr>
        <w:t>Display</w:t>
      </w:r>
      <w:r w:rsidRPr="00616C71">
        <w:rPr>
          <w:lang w:eastAsia="en-GB"/>
        </w:rPr>
        <w:t xml:space="preserve"> is required but not implemented:</w:t>
      </w:r>
    </w:p>
    <w:p w14:paraId="36135D98" w14:textId="77777777" w:rsidR="00616C71" w:rsidRPr="00616C71" w:rsidRDefault="00616C71" w:rsidP="00EE6E53">
      <w:pPr>
        <w:pStyle w:val="CodeWide"/>
        <w:rPr>
          <w:lang w:eastAsia="en-GB"/>
        </w:rPr>
      </w:pPr>
      <w:r w:rsidRPr="00616C71">
        <w:rPr>
          <w:lang w:eastAsia="en-GB"/>
        </w:rPr>
        <w:t>error[E0277]: `Point` doesn't implement `std::fmt::Display`</w:t>
      </w:r>
    </w:p>
    <w:p w14:paraId="1FFA5E39" w14:textId="77777777" w:rsidR="00616C71" w:rsidRPr="00616C71" w:rsidRDefault="00616C71" w:rsidP="00EE6E53">
      <w:pPr>
        <w:pStyle w:val="CodeWide"/>
        <w:rPr>
          <w:lang w:eastAsia="en-GB"/>
        </w:rPr>
      </w:pPr>
      <w:r w:rsidRPr="00616C71">
        <w:rPr>
          <w:lang w:eastAsia="en-GB"/>
        </w:rPr>
        <w:t xml:space="preserve">  --&gt; src/main.rs:20:6</w:t>
      </w:r>
    </w:p>
    <w:p w14:paraId="62FD678E" w14:textId="77777777" w:rsidR="00616C71" w:rsidRPr="00616C71" w:rsidRDefault="00616C71" w:rsidP="00EE6E53">
      <w:pPr>
        <w:pStyle w:val="CodeWide"/>
        <w:rPr>
          <w:lang w:eastAsia="en-GB"/>
        </w:rPr>
      </w:pPr>
      <w:r w:rsidRPr="00616C71">
        <w:rPr>
          <w:lang w:eastAsia="en-GB"/>
        </w:rPr>
        <w:t xml:space="preserve">   |</w:t>
      </w:r>
    </w:p>
    <w:p w14:paraId="2E7A8AEE" w14:textId="77777777" w:rsidR="00616C71" w:rsidRPr="00616C71" w:rsidRDefault="00616C71" w:rsidP="00EE6E53">
      <w:pPr>
        <w:pStyle w:val="CodeWide"/>
        <w:rPr>
          <w:lang w:eastAsia="en-GB"/>
        </w:rPr>
      </w:pPr>
      <w:r w:rsidRPr="00616C71">
        <w:rPr>
          <w:lang w:eastAsia="en-GB"/>
        </w:rPr>
        <w:t>20 | impl OutlinePrint for Point {}</w:t>
      </w:r>
    </w:p>
    <w:p w14:paraId="2E3085DC" w14:textId="77777777" w:rsidR="00616C71" w:rsidRPr="00616C71" w:rsidRDefault="00616C71" w:rsidP="00EE6E53">
      <w:pPr>
        <w:pStyle w:val="CodeWide"/>
        <w:rPr>
          <w:lang w:eastAsia="en-GB"/>
        </w:rPr>
      </w:pPr>
      <w:r w:rsidRPr="00616C71">
        <w:rPr>
          <w:lang w:eastAsia="en-GB"/>
        </w:rPr>
        <w:t xml:space="preserve">   |      ^^^^^^^^^^^^ `Point` cannot be formatted with the default formatter</w:t>
      </w:r>
    </w:p>
    <w:p w14:paraId="168C01A5" w14:textId="77777777" w:rsidR="00616C71" w:rsidRPr="00616C71" w:rsidRDefault="00616C71" w:rsidP="00EE6E53">
      <w:pPr>
        <w:pStyle w:val="CodeWide"/>
        <w:rPr>
          <w:lang w:eastAsia="en-GB"/>
        </w:rPr>
      </w:pPr>
      <w:r w:rsidRPr="00616C71">
        <w:rPr>
          <w:lang w:eastAsia="en-GB"/>
        </w:rPr>
        <w:t xml:space="preserve">   |</w:t>
      </w:r>
    </w:p>
    <w:p w14:paraId="1427DDAD" w14:textId="77777777" w:rsidR="00616C71" w:rsidRPr="00616C71" w:rsidRDefault="00616C71" w:rsidP="00EE6E53">
      <w:pPr>
        <w:pStyle w:val="CodeWide"/>
        <w:rPr>
          <w:lang w:eastAsia="en-GB"/>
        </w:rPr>
      </w:pPr>
      <w:r w:rsidRPr="00616C71">
        <w:rPr>
          <w:lang w:eastAsia="en-GB"/>
        </w:rPr>
        <w:t xml:space="preserve">   = help: the trait `std::fmt::Display` is not implemented for `Point`</w:t>
      </w:r>
    </w:p>
    <w:p w14:paraId="3F44CE2D" w14:textId="77777777" w:rsidR="005B5D04" w:rsidRDefault="00616C71">
      <w:pPr>
        <w:pStyle w:val="CodeWide"/>
        <w:rPr>
          <w:lang w:eastAsia="en-GB"/>
        </w:rPr>
      </w:pPr>
      <w:r w:rsidRPr="00616C71">
        <w:rPr>
          <w:lang w:eastAsia="en-GB"/>
        </w:rPr>
        <w:t xml:space="preserve">   = note: in format strings you may be able to use `{:?}` (or {:#?} for</w:t>
      </w:r>
    </w:p>
    <w:p w14:paraId="586FFB4E" w14:textId="001B5534" w:rsidR="00616C71" w:rsidRPr="00616C71" w:rsidRDefault="00616C71" w:rsidP="00EE6E53">
      <w:pPr>
        <w:pStyle w:val="CodeWide"/>
        <w:rPr>
          <w:lang w:eastAsia="en-GB"/>
        </w:rPr>
      </w:pPr>
      <w:r w:rsidRPr="00616C71">
        <w:rPr>
          <w:lang w:eastAsia="en-GB"/>
        </w:rPr>
        <w:t>pretty-print) instead</w:t>
      </w:r>
    </w:p>
    <w:p w14:paraId="5B08C7C9" w14:textId="77777777" w:rsidR="00616C71" w:rsidRPr="00616C71" w:rsidRDefault="00616C71" w:rsidP="00EE6E53">
      <w:pPr>
        <w:pStyle w:val="CodeWide"/>
        <w:rPr>
          <w:lang w:eastAsia="en-GB"/>
        </w:rPr>
      </w:pPr>
      <w:r w:rsidRPr="00616C71">
        <w:rPr>
          <w:lang w:eastAsia="en-GB"/>
        </w:rPr>
        <w:t>note: required by a bound in `OutlinePrint`</w:t>
      </w:r>
    </w:p>
    <w:p w14:paraId="7AE54BCC" w14:textId="77777777" w:rsidR="00616C71" w:rsidRPr="00616C71" w:rsidRDefault="00616C71" w:rsidP="00EE6E53">
      <w:pPr>
        <w:pStyle w:val="CodeWide"/>
        <w:rPr>
          <w:lang w:eastAsia="en-GB"/>
        </w:rPr>
      </w:pPr>
      <w:r w:rsidRPr="00616C71">
        <w:rPr>
          <w:lang w:eastAsia="en-GB"/>
        </w:rPr>
        <w:t xml:space="preserve">  --&gt; src/main.rs:3:21</w:t>
      </w:r>
    </w:p>
    <w:p w14:paraId="4999D2E3" w14:textId="77777777" w:rsidR="00616C71" w:rsidRPr="00616C71" w:rsidRDefault="00616C71" w:rsidP="00EE6E53">
      <w:pPr>
        <w:pStyle w:val="CodeWide"/>
        <w:rPr>
          <w:lang w:eastAsia="en-GB"/>
        </w:rPr>
      </w:pPr>
      <w:r w:rsidRPr="00616C71">
        <w:rPr>
          <w:lang w:eastAsia="en-GB"/>
        </w:rPr>
        <w:t xml:space="preserve">   |</w:t>
      </w:r>
    </w:p>
    <w:p w14:paraId="2D3C1905" w14:textId="77777777" w:rsidR="00616C71" w:rsidRPr="00616C71" w:rsidRDefault="00616C71" w:rsidP="00EE6E53">
      <w:pPr>
        <w:pStyle w:val="CodeWide"/>
        <w:rPr>
          <w:lang w:eastAsia="en-GB"/>
        </w:rPr>
      </w:pPr>
      <w:r w:rsidRPr="00616C71">
        <w:rPr>
          <w:lang w:eastAsia="en-GB"/>
        </w:rPr>
        <w:t>3  | trait OutlinePrint: fmt::Display {</w:t>
      </w:r>
    </w:p>
    <w:p w14:paraId="7598A463" w14:textId="77777777" w:rsidR="00616C71" w:rsidRPr="00616C71" w:rsidRDefault="00616C71" w:rsidP="00EE6E53">
      <w:pPr>
        <w:pStyle w:val="CodeWide"/>
        <w:rPr>
          <w:lang w:eastAsia="en-GB"/>
        </w:rPr>
      </w:pPr>
      <w:r w:rsidRPr="00616C71">
        <w:rPr>
          <w:lang w:eastAsia="en-GB"/>
        </w:rPr>
        <w:t xml:space="preserve">   |                     ^^^^^^^^^^^^ required by this bound in `OutlinePrint`</w:t>
      </w:r>
    </w:p>
    <w:p w14:paraId="7BE7666B" w14:textId="0EA0EAF2" w:rsidR="00616C71" w:rsidRPr="00616C71" w:rsidRDefault="00616C71" w:rsidP="00740286">
      <w:pPr>
        <w:pStyle w:val="Body"/>
        <w:rPr>
          <w:lang w:eastAsia="en-GB"/>
        </w:rPr>
      </w:pPr>
      <w:r w:rsidRPr="00740286">
        <w:t xml:space="preserve">To fix this, we implement </w:t>
      </w:r>
      <w:r w:rsidRPr="00EF7599">
        <w:rPr>
          <w:rStyle w:val="Literal"/>
        </w:rPr>
        <w:t>Display</w:t>
      </w:r>
      <w:r w:rsidRPr="00740286">
        <w:t xml:space="preserve"> on </w:t>
      </w:r>
      <w:r w:rsidRPr="00EF7599">
        <w:rPr>
          <w:rStyle w:val="Literal"/>
        </w:rPr>
        <w:t>Point</w:t>
      </w:r>
      <w:r w:rsidRPr="00740286">
        <w:t xml:space="preserve"> and satisfy the constraint that </w:t>
      </w:r>
      <w:r w:rsidRPr="00EF7599">
        <w:rPr>
          <w:rStyle w:val="Literal"/>
        </w:rPr>
        <w:t>OutlinePrint</w:t>
      </w:r>
      <w:r w:rsidRPr="00616C71">
        <w:rPr>
          <w:lang w:eastAsia="en-GB"/>
        </w:rPr>
        <w:t xml:space="preserve"> requires, like so:</w:t>
      </w:r>
    </w:p>
    <w:p w14:paraId="77510BD5" w14:textId="33A058A0" w:rsidR="00616C71" w:rsidRPr="00616C71" w:rsidRDefault="00616C71" w:rsidP="00EF7599">
      <w:pPr>
        <w:pStyle w:val="CodeLabel"/>
        <w:rPr>
          <w:lang w:eastAsia="en-GB"/>
        </w:rPr>
      </w:pPr>
      <w:r w:rsidRPr="00616C71">
        <w:rPr>
          <w:lang w:eastAsia="en-GB"/>
        </w:rPr>
        <w:t>src/main.rs</w:t>
      </w:r>
    </w:p>
    <w:p w14:paraId="7B3FD90B" w14:textId="77777777" w:rsidR="00616C71" w:rsidRPr="00616C71" w:rsidRDefault="00616C71" w:rsidP="00740286">
      <w:pPr>
        <w:pStyle w:val="Code"/>
        <w:rPr>
          <w:lang w:eastAsia="en-GB"/>
        </w:rPr>
      </w:pPr>
      <w:r w:rsidRPr="00616C71">
        <w:rPr>
          <w:lang w:eastAsia="en-GB"/>
        </w:rPr>
        <w:t>use std::fmt;</w:t>
      </w:r>
    </w:p>
    <w:p w14:paraId="5B768623" w14:textId="77777777" w:rsidR="00616C71" w:rsidRPr="00616C71" w:rsidRDefault="00616C71" w:rsidP="00740286">
      <w:pPr>
        <w:pStyle w:val="Code"/>
        <w:rPr>
          <w:lang w:eastAsia="en-GB"/>
        </w:rPr>
      </w:pPr>
    </w:p>
    <w:p w14:paraId="6D04D264" w14:textId="77777777" w:rsidR="00616C71" w:rsidRPr="00616C71" w:rsidRDefault="00616C71" w:rsidP="00740286">
      <w:pPr>
        <w:pStyle w:val="Code"/>
        <w:rPr>
          <w:lang w:eastAsia="en-GB"/>
        </w:rPr>
      </w:pPr>
      <w:r w:rsidRPr="00616C71">
        <w:rPr>
          <w:lang w:eastAsia="en-GB"/>
        </w:rPr>
        <w:t>impl fmt::Display for Point {</w:t>
      </w:r>
    </w:p>
    <w:p w14:paraId="6D0832D2" w14:textId="77777777" w:rsidR="00616C71" w:rsidRPr="00616C71" w:rsidRDefault="00616C71" w:rsidP="00740286">
      <w:pPr>
        <w:pStyle w:val="Code"/>
        <w:rPr>
          <w:lang w:eastAsia="en-GB"/>
        </w:rPr>
      </w:pPr>
      <w:r w:rsidRPr="00616C71">
        <w:rPr>
          <w:lang w:eastAsia="en-GB"/>
        </w:rPr>
        <w:t xml:space="preserve">    fn fmt(&amp;self, f: &amp;mut fmt::Formatter) -&gt; fmt::Result {</w:t>
      </w:r>
    </w:p>
    <w:p w14:paraId="6E92A317" w14:textId="77777777" w:rsidR="00616C71" w:rsidRPr="00616C71" w:rsidRDefault="00616C71" w:rsidP="00740286">
      <w:pPr>
        <w:pStyle w:val="Code"/>
        <w:rPr>
          <w:lang w:eastAsia="en-GB"/>
        </w:rPr>
      </w:pPr>
      <w:r w:rsidRPr="00616C71">
        <w:rPr>
          <w:lang w:eastAsia="en-GB"/>
        </w:rPr>
        <w:t xml:space="preserve">        write!(f, "({}, {})", self.x, self.y)</w:t>
      </w:r>
    </w:p>
    <w:p w14:paraId="0A878C7D" w14:textId="77777777" w:rsidR="00616C71" w:rsidRPr="00616C71" w:rsidRDefault="00616C71" w:rsidP="00740286">
      <w:pPr>
        <w:pStyle w:val="Code"/>
        <w:rPr>
          <w:lang w:eastAsia="en-GB"/>
        </w:rPr>
      </w:pPr>
      <w:r w:rsidRPr="00616C71">
        <w:rPr>
          <w:lang w:eastAsia="en-GB"/>
        </w:rPr>
        <w:t xml:space="preserve">    }</w:t>
      </w:r>
    </w:p>
    <w:p w14:paraId="0D2556E1" w14:textId="77777777" w:rsidR="00616C71" w:rsidRPr="00616C71" w:rsidRDefault="00616C71" w:rsidP="00740286">
      <w:pPr>
        <w:pStyle w:val="Code"/>
        <w:rPr>
          <w:lang w:eastAsia="en-GB"/>
        </w:rPr>
      </w:pPr>
      <w:r w:rsidRPr="00616C71">
        <w:rPr>
          <w:lang w:eastAsia="en-GB"/>
        </w:rPr>
        <w:t>}</w:t>
      </w:r>
    </w:p>
    <w:p w14:paraId="6C82A371" w14:textId="3454F7BE" w:rsidR="00616C71" w:rsidRPr="00616C71" w:rsidRDefault="00616C71" w:rsidP="00740286">
      <w:pPr>
        <w:pStyle w:val="Body"/>
        <w:rPr>
          <w:lang w:eastAsia="en-GB"/>
        </w:rPr>
      </w:pPr>
      <w:r w:rsidRPr="00740286">
        <w:t>Then</w:t>
      </w:r>
      <w:r w:rsidR="00163DBA">
        <w:t>,</w:t>
      </w:r>
      <w:r w:rsidRPr="00740286">
        <w:t xml:space="preserve"> implementing the </w:t>
      </w:r>
      <w:r w:rsidRPr="00EF7599">
        <w:rPr>
          <w:rStyle w:val="Literal"/>
        </w:rPr>
        <w:t>OutlinePrint</w:t>
      </w:r>
      <w:r w:rsidRPr="00740286">
        <w:t xml:space="preserve"> trait on </w:t>
      </w:r>
      <w:r w:rsidRPr="00EF7599">
        <w:rPr>
          <w:rStyle w:val="Literal"/>
        </w:rPr>
        <w:t>Point</w:t>
      </w:r>
      <w:r w:rsidRPr="00740286">
        <w:t xml:space="preserve"> will compile successfully, and we can call </w:t>
      </w:r>
      <w:r w:rsidRPr="00EF7599">
        <w:rPr>
          <w:rStyle w:val="Literal"/>
        </w:rPr>
        <w:t>outline_print</w:t>
      </w:r>
      <w:r w:rsidRPr="00740286">
        <w:t xml:space="preserve"> on a </w:t>
      </w:r>
      <w:r w:rsidRPr="00EF7599">
        <w:rPr>
          <w:rStyle w:val="Literal"/>
        </w:rPr>
        <w:t>Point</w:t>
      </w:r>
      <w:r w:rsidRPr="00616C71">
        <w:rPr>
          <w:lang w:eastAsia="en-GB"/>
        </w:rPr>
        <w:t xml:space="preserve"> instance to display</w:t>
      </w:r>
      <w:r>
        <w:rPr>
          <w:lang w:eastAsia="en-GB"/>
        </w:rPr>
        <w:t xml:space="preserve"> </w:t>
      </w:r>
      <w:r w:rsidRPr="00616C71">
        <w:rPr>
          <w:lang w:eastAsia="en-GB"/>
        </w:rPr>
        <w:t>it within an outline of asterisks.</w:t>
      </w:r>
      <w:r w:rsidR="00BF1A30">
        <w:rPr>
          <w:lang w:eastAsia="en-GB"/>
        </w:rPr>
        <w:fldChar w:fldCharType="begin"/>
      </w:r>
      <w:r w:rsidR="00BF1A30">
        <w:instrText xml:space="preserve"> XE "Display trait endRange" </w:instrText>
      </w:r>
      <w:r w:rsidR="00BF1A30">
        <w:rPr>
          <w:lang w:eastAsia="en-GB"/>
        </w:rPr>
        <w:fldChar w:fldCharType="end"/>
      </w:r>
      <w:r w:rsidR="004A5668">
        <w:rPr>
          <w:lang w:eastAsia="en-GB"/>
        </w:rPr>
        <w:fldChar w:fldCharType="begin"/>
      </w:r>
      <w:r w:rsidR="004A5668">
        <w:instrText xml:space="preserve"> XE "supertraits endRange" </w:instrText>
      </w:r>
      <w:r w:rsidR="004A5668">
        <w:rPr>
          <w:lang w:eastAsia="en-GB"/>
        </w:rPr>
        <w:fldChar w:fldCharType="end"/>
      </w:r>
      <w:r w:rsidR="004A5668">
        <w:rPr>
          <w:lang w:eastAsia="en-GB"/>
        </w:rPr>
        <w:fldChar w:fldCharType="begin"/>
      </w:r>
      <w:r w:rsidR="004A5668">
        <w:instrText xml:space="preserve"> XE "traits:supertraits endRange" </w:instrText>
      </w:r>
      <w:r w:rsidR="004A5668">
        <w:rPr>
          <w:lang w:eastAsia="en-GB"/>
        </w:rPr>
        <w:fldChar w:fldCharType="end"/>
      </w:r>
    </w:p>
    <w:bookmarkStart w:id="45" w:name="using-the-newtype-pattern-to-implement-e"/>
    <w:bookmarkStart w:id="46" w:name="_Toc106716457"/>
    <w:bookmarkEnd w:id="45"/>
    <w:p w14:paraId="6AC51E9C" w14:textId="36D68458" w:rsidR="00616C71" w:rsidRPr="00616C71" w:rsidRDefault="002119C5" w:rsidP="00740286">
      <w:pPr>
        <w:pStyle w:val="HeadB"/>
        <w:rPr>
          <w:lang w:eastAsia="en-GB"/>
        </w:rPr>
      </w:pPr>
      <w:r>
        <w:rPr>
          <w:lang w:eastAsia="en-GB"/>
        </w:rPr>
        <w:fldChar w:fldCharType="begin"/>
      </w:r>
      <w:r>
        <w:instrText xml:space="preserve"> XE "newtype pattern startRange" </w:instrText>
      </w:r>
      <w:r>
        <w:rPr>
          <w:lang w:eastAsia="en-GB"/>
        </w:rPr>
        <w:fldChar w:fldCharType="end"/>
      </w:r>
      <w:r w:rsidR="00616C71" w:rsidRPr="00616C71">
        <w:rPr>
          <w:lang w:eastAsia="en-GB"/>
        </w:rPr>
        <w:t xml:space="preserve">Using the Newtype Pattern to Implement External Traits </w:t>
      </w:r>
      <w:bookmarkEnd w:id="46"/>
    </w:p>
    <w:p w14:paraId="27342A8E" w14:textId="5083721E" w:rsidR="00616C71" w:rsidRPr="00616C71" w:rsidRDefault="00474B1D" w:rsidP="00740286">
      <w:pPr>
        <w:pStyle w:val="Body"/>
        <w:rPr>
          <w:lang w:eastAsia="en-GB"/>
        </w:rPr>
      </w:pPr>
      <w:r>
        <w:rPr>
          <w:lang w:eastAsia="en-GB"/>
        </w:rPr>
        <w:fldChar w:fldCharType="begin"/>
      </w:r>
      <w:r>
        <w:instrText xml:space="preserve"> XE "orphan rule startRange" </w:instrText>
      </w:r>
      <w:r>
        <w:rPr>
          <w:lang w:eastAsia="en-GB"/>
        </w:rPr>
        <w:fldChar w:fldCharType="end"/>
      </w:r>
      <w:r w:rsidR="00616C71" w:rsidRPr="00740286">
        <w:t xml:space="preserve">In </w:t>
      </w:r>
      <w:r w:rsidR="00616C71" w:rsidRPr="005E677D">
        <w:rPr>
          <w:rStyle w:val="Xref"/>
        </w:rPr>
        <w:t>“Implementing a Trait on a Type”</w:t>
      </w:r>
      <w:r w:rsidR="00616C71" w:rsidRPr="00EE6E53">
        <w:t xml:space="preserve"> </w:t>
      </w:r>
      <w:r w:rsidR="00163DBA">
        <w:t xml:space="preserve">on </w:t>
      </w:r>
      <w:r w:rsidR="00163DBA" w:rsidRPr="00EE6E53">
        <w:rPr>
          <w:rStyle w:val="Xref"/>
        </w:rPr>
        <w:t>page XX</w:t>
      </w:r>
      <w:r w:rsidR="00616C71" w:rsidRPr="00740286">
        <w:t>, we mentioned the orphan rule that states we’re only allowed to implement a trait on a type if either the trait or the type</w:t>
      </w:r>
      <w:r>
        <w:t>, or both,</w:t>
      </w:r>
      <w:r w:rsidR="00616C71" w:rsidRPr="00740286">
        <w:t xml:space="preserve"> </w:t>
      </w:r>
      <w:r>
        <w:t>are</w:t>
      </w:r>
      <w:r w:rsidR="00163DBA" w:rsidRPr="00740286">
        <w:t xml:space="preserve"> </w:t>
      </w:r>
      <w:r w:rsidR="00616C71" w:rsidRPr="00740286">
        <w:t>local to our crate.</w:t>
      </w:r>
      <w:r>
        <w:rPr>
          <w:lang w:eastAsia="en-GB"/>
        </w:rPr>
        <w:fldChar w:fldCharType="begin"/>
      </w:r>
      <w:r>
        <w:instrText xml:space="preserve"> XE "orphan rule endRange" </w:instrText>
      </w:r>
      <w:r>
        <w:rPr>
          <w:lang w:eastAsia="en-GB"/>
        </w:rPr>
        <w:fldChar w:fldCharType="end"/>
      </w:r>
      <w:r w:rsidR="00616C71" w:rsidRPr="00740286">
        <w:t xml:space="preserve"> </w:t>
      </w:r>
      <w:r w:rsidR="000746CA">
        <w:rPr>
          <w:lang w:eastAsia="en-GB"/>
        </w:rPr>
        <w:fldChar w:fldCharType="begin"/>
      </w:r>
      <w:r w:rsidR="000746CA">
        <w:instrText xml:space="preserve"> XE "tuple struct</w:instrText>
      </w:r>
      <w:r w:rsidR="006C07F6">
        <w:instrText>s</w:instrText>
      </w:r>
      <w:r w:rsidR="000746CA">
        <w:instrText xml:space="preserve"> startRange" </w:instrText>
      </w:r>
      <w:r w:rsidR="000746CA">
        <w:rPr>
          <w:lang w:eastAsia="en-GB"/>
        </w:rPr>
        <w:fldChar w:fldCharType="end"/>
      </w:r>
      <w:r w:rsidR="00616C71" w:rsidRPr="00740286">
        <w:t xml:space="preserve">It’s possible to get around this restriction using the </w:t>
      </w:r>
      <w:r w:rsidR="00616C71" w:rsidRPr="00EF7599">
        <w:rPr>
          <w:rStyle w:val="Italic"/>
        </w:rPr>
        <w:t>newtype pattern</w:t>
      </w:r>
      <w:r w:rsidR="00616C71" w:rsidRPr="00740286">
        <w:t xml:space="preserve">, which involves creating a new type in a tuple struct. (We covered tuple structs in </w:t>
      </w:r>
      <w:r w:rsidR="00616C71" w:rsidRPr="005E677D">
        <w:rPr>
          <w:rStyle w:val="Xref"/>
        </w:rPr>
        <w:t xml:space="preserve">“Using Tuple Structs </w:t>
      </w:r>
      <w:r w:rsidR="00253DAD">
        <w:rPr>
          <w:rStyle w:val="Xref"/>
        </w:rPr>
        <w:t>W</w:t>
      </w:r>
      <w:r w:rsidR="00253DAD" w:rsidRPr="005E677D">
        <w:rPr>
          <w:rStyle w:val="Xref"/>
        </w:rPr>
        <w:t xml:space="preserve">ithout </w:t>
      </w:r>
      <w:r w:rsidR="00616C71" w:rsidRPr="005E677D">
        <w:rPr>
          <w:rStyle w:val="Xref"/>
        </w:rPr>
        <w:t>Named Fields to Create Different Types”</w:t>
      </w:r>
      <w:r w:rsidR="00616C71" w:rsidRPr="00EE6E53">
        <w:t xml:space="preserve"> </w:t>
      </w:r>
      <w:r w:rsidR="00253DAD">
        <w:t xml:space="preserve">on </w:t>
      </w:r>
      <w:r w:rsidR="00253DAD" w:rsidRPr="00EE6E53">
        <w:rPr>
          <w:rStyle w:val="Xref"/>
        </w:rPr>
        <w:t>page XX</w:t>
      </w:r>
      <w:r w:rsidR="00616C71" w:rsidRPr="00740286">
        <w:t xml:space="preserve">.) The tuple struct will have one field and be a thin wrapper around the type </w:t>
      </w:r>
      <w:r w:rsidR="00253DAD">
        <w:t xml:space="preserve">for which </w:t>
      </w:r>
      <w:r w:rsidR="00616C71" w:rsidRPr="00740286">
        <w:t xml:space="preserve">we want to implement a trait. Then the wrapper type is local to our crate, and we can implement the trait on the wrapper. </w:t>
      </w:r>
      <w:r w:rsidR="00616C71" w:rsidRPr="00EF7599">
        <w:rPr>
          <w:rStyle w:val="Italic"/>
        </w:rPr>
        <w:t>Newtype</w:t>
      </w:r>
      <w:r w:rsidR="00616C71" w:rsidRPr="00616C71">
        <w:rPr>
          <w:lang w:eastAsia="en-GB"/>
        </w:rPr>
        <w:t xml:space="preserve"> is a term that originates</w:t>
      </w:r>
      <w:r w:rsidR="00616C71">
        <w:rPr>
          <w:lang w:eastAsia="en-GB"/>
        </w:rPr>
        <w:t xml:space="preserve"> </w:t>
      </w:r>
      <w:r w:rsidR="00616C71" w:rsidRPr="00616C71">
        <w:rPr>
          <w:lang w:eastAsia="en-GB"/>
        </w:rPr>
        <w:t>from the Haskell programming language. There is no runtime performance penalty</w:t>
      </w:r>
      <w:r w:rsidR="00616C71">
        <w:rPr>
          <w:lang w:eastAsia="en-GB"/>
        </w:rPr>
        <w:t xml:space="preserve"> </w:t>
      </w:r>
      <w:r w:rsidR="00616C71" w:rsidRPr="00616C71">
        <w:rPr>
          <w:lang w:eastAsia="en-GB"/>
        </w:rPr>
        <w:t>for using this pattern, and the wrapper type is elided at compile time.</w:t>
      </w:r>
    </w:p>
    <w:p w14:paraId="17514202" w14:textId="4C03EC14" w:rsidR="00616C71" w:rsidRPr="00616C71" w:rsidRDefault="00616C71" w:rsidP="00740286">
      <w:pPr>
        <w:pStyle w:val="Body"/>
        <w:rPr>
          <w:lang w:eastAsia="en-GB"/>
        </w:rPr>
      </w:pPr>
      <w:r w:rsidRPr="00616C71">
        <w:rPr>
          <w:lang w:eastAsia="en-GB"/>
        </w:rPr>
        <w:t xml:space="preserve">As an example, let’s say we want to implement </w:t>
      </w:r>
      <w:r w:rsidRPr="00EF7599">
        <w:rPr>
          <w:rStyle w:val="Literal"/>
        </w:rPr>
        <w:t>Display</w:t>
      </w:r>
      <w:r w:rsidRPr="00740286">
        <w:t xml:space="preserve"> on </w:t>
      </w:r>
      <w:r w:rsidRPr="00EF7599">
        <w:rPr>
          <w:rStyle w:val="Literal"/>
        </w:rPr>
        <w:t>Vec&lt;T&gt;</w:t>
      </w:r>
      <w:r w:rsidRPr="00740286">
        <w:t xml:space="preserve">, which the orphan rule prevents us from doing directly because the </w:t>
      </w:r>
      <w:r w:rsidRPr="00EF7599">
        <w:rPr>
          <w:rStyle w:val="Literal"/>
        </w:rPr>
        <w:t>Display</w:t>
      </w:r>
      <w:r w:rsidRPr="00740286">
        <w:t xml:space="preserve"> trait and the </w:t>
      </w:r>
      <w:r w:rsidRPr="00EF7599">
        <w:rPr>
          <w:rStyle w:val="Literal"/>
        </w:rPr>
        <w:t>Vec&lt;T&gt;</w:t>
      </w:r>
      <w:r w:rsidRPr="00740286">
        <w:t xml:space="preserve"> type are defined outside our crate. We can make a </w:t>
      </w:r>
      <w:r w:rsidRPr="00EF7599">
        <w:rPr>
          <w:rStyle w:val="Literal"/>
        </w:rPr>
        <w:t>Wrapper</w:t>
      </w:r>
      <w:r w:rsidRPr="00740286">
        <w:t xml:space="preserve"> struct that holds an instance of </w:t>
      </w:r>
      <w:r w:rsidRPr="00EF7599">
        <w:rPr>
          <w:rStyle w:val="Literal"/>
        </w:rPr>
        <w:t>Vec&lt;T&gt;</w:t>
      </w:r>
      <w:r w:rsidRPr="00740286">
        <w:t xml:space="preserve">; then we can implement </w:t>
      </w:r>
      <w:r w:rsidRPr="00EF7599">
        <w:rPr>
          <w:rStyle w:val="Literal"/>
        </w:rPr>
        <w:t>Display</w:t>
      </w:r>
      <w:r w:rsidRPr="00740286">
        <w:t xml:space="preserve"> on </w:t>
      </w:r>
      <w:r w:rsidRPr="00EF7599">
        <w:rPr>
          <w:rStyle w:val="Literal"/>
        </w:rPr>
        <w:t>Wrapper</w:t>
      </w:r>
      <w:r w:rsidRPr="00740286">
        <w:t xml:space="preserve"> and use the </w:t>
      </w:r>
      <w:r w:rsidRPr="00EF7599">
        <w:rPr>
          <w:rStyle w:val="Literal"/>
        </w:rPr>
        <w:t>Vec&lt;T&gt;</w:t>
      </w:r>
      <w:r w:rsidRPr="00616C71">
        <w:rPr>
          <w:lang w:eastAsia="en-GB"/>
        </w:rPr>
        <w:t xml:space="preserve"> value, as shown in Listing 19-23.</w:t>
      </w:r>
    </w:p>
    <w:p w14:paraId="235E17F3" w14:textId="5DBDC1E9" w:rsidR="00616C71" w:rsidRPr="00616C71" w:rsidRDefault="00616C71" w:rsidP="00EF7599">
      <w:pPr>
        <w:pStyle w:val="CodeLabel"/>
        <w:rPr>
          <w:lang w:eastAsia="en-GB"/>
        </w:rPr>
      </w:pPr>
      <w:r w:rsidRPr="00616C71">
        <w:rPr>
          <w:lang w:eastAsia="en-GB"/>
        </w:rPr>
        <w:t>src/main.rs</w:t>
      </w:r>
    </w:p>
    <w:p w14:paraId="6BC99B38" w14:textId="77777777" w:rsidR="00616C71" w:rsidRPr="00616C71" w:rsidRDefault="00616C71" w:rsidP="00740286">
      <w:pPr>
        <w:pStyle w:val="Code"/>
        <w:rPr>
          <w:lang w:eastAsia="en-GB"/>
        </w:rPr>
      </w:pPr>
      <w:r w:rsidRPr="00616C71">
        <w:rPr>
          <w:lang w:eastAsia="en-GB"/>
        </w:rPr>
        <w:t>use std::fmt;</w:t>
      </w:r>
    </w:p>
    <w:p w14:paraId="30549A4C" w14:textId="77777777" w:rsidR="00616C71" w:rsidRPr="00616C71" w:rsidRDefault="00616C71" w:rsidP="00740286">
      <w:pPr>
        <w:pStyle w:val="Code"/>
        <w:rPr>
          <w:lang w:eastAsia="en-GB"/>
        </w:rPr>
      </w:pPr>
    </w:p>
    <w:p w14:paraId="38B01F44" w14:textId="77777777" w:rsidR="00616C71" w:rsidRPr="00616C71" w:rsidRDefault="00616C71" w:rsidP="00740286">
      <w:pPr>
        <w:pStyle w:val="Code"/>
        <w:rPr>
          <w:lang w:eastAsia="en-GB"/>
        </w:rPr>
      </w:pPr>
      <w:r w:rsidRPr="00616C71">
        <w:rPr>
          <w:lang w:eastAsia="en-GB"/>
        </w:rPr>
        <w:t>struct Wrapper(Vec&lt;String&gt;);</w:t>
      </w:r>
    </w:p>
    <w:p w14:paraId="57AC3C62" w14:textId="77777777" w:rsidR="00616C71" w:rsidRPr="00616C71" w:rsidRDefault="00616C71" w:rsidP="00740286">
      <w:pPr>
        <w:pStyle w:val="Code"/>
        <w:rPr>
          <w:lang w:eastAsia="en-GB"/>
        </w:rPr>
      </w:pPr>
    </w:p>
    <w:p w14:paraId="05955CCA" w14:textId="77777777" w:rsidR="00616C71" w:rsidRPr="00616C71" w:rsidRDefault="00616C71" w:rsidP="00740286">
      <w:pPr>
        <w:pStyle w:val="Code"/>
        <w:rPr>
          <w:lang w:eastAsia="en-GB"/>
        </w:rPr>
      </w:pPr>
      <w:r w:rsidRPr="00616C71">
        <w:rPr>
          <w:lang w:eastAsia="en-GB"/>
        </w:rPr>
        <w:t>impl fmt::Display for Wrapper {</w:t>
      </w:r>
    </w:p>
    <w:p w14:paraId="4E15550C" w14:textId="77777777" w:rsidR="00616C71" w:rsidRPr="00616C71" w:rsidRDefault="00616C71" w:rsidP="00740286">
      <w:pPr>
        <w:pStyle w:val="Code"/>
        <w:rPr>
          <w:lang w:eastAsia="en-GB"/>
        </w:rPr>
      </w:pPr>
      <w:r w:rsidRPr="00616C71">
        <w:rPr>
          <w:lang w:eastAsia="en-GB"/>
        </w:rPr>
        <w:t xml:space="preserve">    fn fmt(&amp;self, f: &amp;mut fmt::Formatter) -&gt; fmt::Result {</w:t>
      </w:r>
    </w:p>
    <w:p w14:paraId="236C98E2" w14:textId="77777777" w:rsidR="00616C71" w:rsidRPr="00616C71" w:rsidRDefault="00616C71" w:rsidP="00740286">
      <w:pPr>
        <w:pStyle w:val="Code"/>
        <w:rPr>
          <w:lang w:eastAsia="en-GB"/>
        </w:rPr>
      </w:pPr>
      <w:r w:rsidRPr="00616C71">
        <w:rPr>
          <w:lang w:eastAsia="en-GB"/>
        </w:rPr>
        <w:t xml:space="preserve">        write!(f, "[{}]", self.0.join(", "))</w:t>
      </w:r>
    </w:p>
    <w:p w14:paraId="1831E2AE" w14:textId="77777777" w:rsidR="00616C71" w:rsidRPr="00616C71" w:rsidRDefault="00616C71" w:rsidP="00740286">
      <w:pPr>
        <w:pStyle w:val="Code"/>
        <w:rPr>
          <w:lang w:eastAsia="en-GB"/>
        </w:rPr>
      </w:pPr>
      <w:r w:rsidRPr="00616C71">
        <w:rPr>
          <w:lang w:eastAsia="en-GB"/>
        </w:rPr>
        <w:t xml:space="preserve">    }</w:t>
      </w:r>
    </w:p>
    <w:p w14:paraId="4CD1F91D" w14:textId="77777777" w:rsidR="00616C71" w:rsidRPr="00616C71" w:rsidRDefault="00616C71" w:rsidP="00740286">
      <w:pPr>
        <w:pStyle w:val="Code"/>
        <w:rPr>
          <w:lang w:eastAsia="en-GB"/>
        </w:rPr>
      </w:pPr>
      <w:r w:rsidRPr="00616C71">
        <w:rPr>
          <w:lang w:eastAsia="en-GB"/>
        </w:rPr>
        <w:t>}</w:t>
      </w:r>
    </w:p>
    <w:p w14:paraId="2E4EA773" w14:textId="77777777" w:rsidR="00616C71" w:rsidRPr="00616C71" w:rsidRDefault="00616C71" w:rsidP="00740286">
      <w:pPr>
        <w:pStyle w:val="Code"/>
        <w:rPr>
          <w:lang w:eastAsia="en-GB"/>
        </w:rPr>
      </w:pPr>
    </w:p>
    <w:p w14:paraId="1A7ABF6C" w14:textId="77777777" w:rsidR="00616C71" w:rsidRPr="00616C71" w:rsidRDefault="00616C71" w:rsidP="00740286">
      <w:pPr>
        <w:pStyle w:val="Code"/>
        <w:rPr>
          <w:lang w:eastAsia="en-GB"/>
        </w:rPr>
      </w:pPr>
      <w:r w:rsidRPr="00616C71">
        <w:rPr>
          <w:lang w:eastAsia="en-GB"/>
        </w:rPr>
        <w:t>fn main() {</w:t>
      </w:r>
    </w:p>
    <w:p w14:paraId="1DC796BD" w14:textId="77777777" w:rsidR="008454AF" w:rsidRDefault="00616C71" w:rsidP="00740286">
      <w:pPr>
        <w:pStyle w:val="Code"/>
        <w:rPr>
          <w:lang w:eastAsia="en-GB"/>
        </w:rPr>
      </w:pPr>
      <w:r w:rsidRPr="00616C71">
        <w:rPr>
          <w:lang w:eastAsia="en-GB"/>
        </w:rPr>
        <w:t xml:space="preserve">    let w = Wrapper(vec![</w:t>
      </w:r>
    </w:p>
    <w:p w14:paraId="4BA7AD09" w14:textId="77777777" w:rsidR="008454AF" w:rsidRDefault="008454AF" w:rsidP="00740286">
      <w:pPr>
        <w:pStyle w:val="Code"/>
        <w:rPr>
          <w:lang w:eastAsia="en-GB"/>
        </w:rPr>
      </w:pPr>
      <w:r>
        <w:rPr>
          <w:lang w:eastAsia="en-GB"/>
        </w:rPr>
        <w:t xml:space="preserve">        </w:t>
      </w:r>
      <w:r w:rsidR="00616C71" w:rsidRPr="00616C71">
        <w:rPr>
          <w:lang w:eastAsia="en-GB"/>
        </w:rPr>
        <w:t xml:space="preserve">String::from("hello"), </w:t>
      </w:r>
    </w:p>
    <w:p w14:paraId="0B2E2A3D" w14:textId="77777777" w:rsidR="008454AF" w:rsidRDefault="008454AF" w:rsidP="00740286">
      <w:pPr>
        <w:pStyle w:val="Code"/>
        <w:rPr>
          <w:lang w:eastAsia="en-GB"/>
        </w:rPr>
      </w:pPr>
      <w:r>
        <w:rPr>
          <w:lang w:eastAsia="en-GB"/>
        </w:rPr>
        <w:t xml:space="preserve">        </w:t>
      </w:r>
      <w:r w:rsidR="00616C71" w:rsidRPr="00616C71">
        <w:rPr>
          <w:lang w:eastAsia="en-GB"/>
        </w:rPr>
        <w:t>String::from("world")</w:t>
      </w:r>
      <w:r>
        <w:rPr>
          <w:lang w:eastAsia="en-GB"/>
        </w:rPr>
        <w:t>,</w:t>
      </w:r>
    </w:p>
    <w:p w14:paraId="720E4123" w14:textId="689BE979" w:rsidR="00616C71" w:rsidRPr="00616C71" w:rsidRDefault="008454AF" w:rsidP="00740286">
      <w:pPr>
        <w:pStyle w:val="Code"/>
        <w:rPr>
          <w:lang w:eastAsia="en-GB"/>
        </w:rPr>
      </w:pPr>
      <w:r>
        <w:rPr>
          <w:lang w:eastAsia="en-GB"/>
        </w:rPr>
        <w:t xml:space="preserve">    </w:t>
      </w:r>
      <w:r w:rsidR="00616C71" w:rsidRPr="00616C71">
        <w:rPr>
          <w:lang w:eastAsia="en-GB"/>
        </w:rPr>
        <w:t>]);</w:t>
      </w:r>
    </w:p>
    <w:p w14:paraId="27E5D0AE" w14:textId="53C4FFC1" w:rsidR="00616C71" w:rsidRPr="00616C71" w:rsidRDefault="00616C71" w:rsidP="00740286">
      <w:pPr>
        <w:pStyle w:val="Code"/>
        <w:rPr>
          <w:lang w:eastAsia="en-GB"/>
        </w:rPr>
      </w:pPr>
      <w:r w:rsidRPr="00616C71">
        <w:rPr>
          <w:lang w:eastAsia="en-GB"/>
        </w:rPr>
        <w:t xml:space="preserve">    println!("w = {</w:t>
      </w:r>
      <w:r w:rsidR="00775804">
        <w:rPr>
          <w:lang w:eastAsia="en-GB"/>
        </w:rPr>
        <w:t>w</w:t>
      </w:r>
      <w:r w:rsidRPr="00616C71">
        <w:rPr>
          <w:lang w:eastAsia="en-GB"/>
        </w:rPr>
        <w:t>}");</w:t>
      </w:r>
    </w:p>
    <w:p w14:paraId="36836B85" w14:textId="77777777" w:rsidR="00616C71" w:rsidRPr="00616C71" w:rsidRDefault="00616C71" w:rsidP="00740286">
      <w:pPr>
        <w:pStyle w:val="Code"/>
        <w:rPr>
          <w:lang w:eastAsia="en-GB"/>
        </w:rPr>
      </w:pPr>
      <w:r w:rsidRPr="00616C71">
        <w:rPr>
          <w:lang w:eastAsia="en-GB"/>
        </w:rPr>
        <w:t>}</w:t>
      </w:r>
    </w:p>
    <w:p w14:paraId="6AC08BA8" w14:textId="04E175C0" w:rsidR="00616C71" w:rsidRPr="00616C71" w:rsidRDefault="00616C71" w:rsidP="0075292A">
      <w:pPr>
        <w:pStyle w:val="CodeListingCaption"/>
        <w:rPr>
          <w:lang w:eastAsia="en-GB"/>
        </w:rPr>
      </w:pPr>
      <w:r w:rsidRPr="00740286">
        <w:t xml:space="preserve">Creating a </w:t>
      </w:r>
      <w:r w:rsidRPr="00EF7599">
        <w:rPr>
          <w:rStyle w:val="Literal"/>
        </w:rPr>
        <w:t>Wrapper</w:t>
      </w:r>
      <w:r w:rsidRPr="00740286">
        <w:t xml:space="preserve"> type around </w:t>
      </w:r>
      <w:r w:rsidRPr="00EF7599">
        <w:rPr>
          <w:rStyle w:val="Literal"/>
        </w:rPr>
        <w:t>Vec&lt;String&gt;</w:t>
      </w:r>
      <w:r w:rsidRPr="00740286">
        <w:t xml:space="preserve"> to implement </w:t>
      </w:r>
      <w:r w:rsidRPr="00EF7599">
        <w:rPr>
          <w:rStyle w:val="Literal"/>
        </w:rPr>
        <w:t>Display</w:t>
      </w:r>
    </w:p>
    <w:p w14:paraId="77BA8AAA" w14:textId="47946F79" w:rsidR="00616C71" w:rsidRPr="00616C71" w:rsidRDefault="00616C71" w:rsidP="00740286">
      <w:pPr>
        <w:pStyle w:val="Body"/>
        <w:rPr>
          <w:lang w:eastAsia="en-GB"/>
        </w:rPr>
      </w:pPr>
      <w:r w:rsidRPr="00616C71">
        <w:rPr>
          <w:lang w:eastAsia="en-GB"/>
        </w:rPr>
        <w:t xml:space="preserve">The implementation of </w:t>
      </w:r>
      <w:r w:rsidRPr="00EF7599">
        <w:rPr>
          <w:rStyle w:val="Literal"/>
        </w:rPr>
        <w:t>Display</w:t>
      </w:r>
      <w:r w:rsidRPr="00740286">
        <w:t xml:space="preserve"> uses </w:t>
      </w:r>
      <w:r w:rsidRPr="00EF7599">
        <w:rPr>
          <w:rStyle w:val="Literal"/>
        </w:rPr>
        <w:t>self.0</w:t>
      </w:r>
      <w:r w:rsidRPr="00740286">
        <w:t xml:space="preserve"> to access the inner </w:t>
      </w:r>
      <w:r w:rsidRPr="00EF7599">
        <w:rPr>
          <w:rStyle w:val="Literal"/>
        </w:rPr>
        <w:t>Vec&lt;T&gt;</w:t>
      </w:r>
      <w:r w:rsidRPr="00740286">
        <w:t xml:space="preserve"> because </w:t>
      </w:r>
      <w:r w:rsidRPr="00EF7599">
        <w:rPr>
          <w:rStyle w:val="Literal"/>
        </w:rPr>
        <w:t>Wrapper</w:t>
      </w:r>
      <w:r w:rsidRPr="00740286">
        <w:t xml:space="preserve"> is a tuple struct and </w:t>
      </w:r>
      <w:r w:rsidRPr="00EF7599">
        <w:rPr>
          <w:rStyle w:val="Literal"/>
        </w:rPr>
        <w:t>Vec&lt;T&gt;</w:t>
      </w:r>
      <w:r w:rsidRPr="00740286">
        <w:t xml:space="preserve"> is the item at index 0 in the tuple. Then we can use the functionality of the </w:t>
      </w:r>
      <w:r w:rsidRPr="00EF7599">
        <w:rPr>
          <w:rStyle w:val="Literal"/>
        </w:rPr>
        <w:t>Display</w:t>
      </w:r>
      <w:r w:rsidRPr="00740286">
        <w:t xml:space="preserve"> type on </w:t>
      </w:r>
      <w:r w:rsidRPr="00EF7599">
        <w:rPr>
          <w:rStyle w:val="Literal"/>
        </w:rPr>
        <w:t>Wrapper</w:t>
      </w:r>
      <w:r w:rsidRPr="00616C71">
        <w:rPr>
          <w:lang w:eastAsia="en-GB"/>
        </w:rPr>
        <w:t>.</w:t>
      </w:r>
    </w:p>
    <w:p w14:paraId="4A668568" w14:textId="5322B663" w:rsidR="00616C71" w:rsidRPr="00616C71" w:rsidRDefault="00616C71" w:rsidP="00740286">
      <w:pPr>
        <w:pStyle w:val="Body"/>
        <w:rPr>
          <w:lang w:eastAsia="en-GB"/>
        </w:rPr>
      </w:pPr>
      <w:r w:rsidRPr="00616C71">
        <w:rPr>
          <w:lang w:eastAsia="en-GB"/>
        </w:rPr>
        <w:t xml:space="preserve">The downside of using this technique is that </w:t>
      </w:r>
      <w:r w:rsidRPr="00EF7599">
        <w:rPr>
          <w:rStyle w:val="Literal"/>
        </w:rPr>
        <w:t>Wrapper</w:t>
      </w:r>
      <w:r w:rsidRPr="00740286">
        <w:t xml:space="preserve"> is a new type, so it doesn’t have the methods of the value it’s holding. We would have to implement all the methods of </w:t>
      </w:r>
      <w:r w:rsidRPr="00EF7599">
        <w:rPr>
          <w:rStyle w:val="Literal"/>
        </w:rPr>
        <w:t>Vec&lt;T&gt;</w:t>
      </w:r>
      <w:r w:rsidRPr="00740286">
        <w:t xml:space="preserve"> directly on </w:t>
      </w:r>
      <w:r w:rsidRPr="00EF7599">
        <w:rPr>
          <w:rStyle w:val="Literal"/>
        </w:rPr>
        <w:t>Wrapper</w:t>
      </w:r>
      <w:r w:rsidRPr="00740286">
        <w:t xml:space="preserve"> such that the methods delegate to </w:t>
      </w:r>
      <w:r w:rsidRPr="00EF7599">
        <w:rPr>
          <w:rStyle w:val="Literal"/>
        </w:rPr>
        <w:t>self.0</w:t>
      </w:r>
      <w:r w:rsidRPr="00740286">
        <w:t xml:space="preserve">, which would allow us to treat </w:t>
      </w:r>
      <w:r w:rsidRPr="00EF7599">
        <w:rPr>
          <w:rStyle w:val="Literal"/>
        </w:rPr>
        <w:t>Wrapper</w:t>
      </w:r>
      <w:r w:rsidRPr="00740286">
        <w:t xml:space="preserve"> exactly like a </w:t>
      </w:r>
      <w:r w:rsidRPr="00EF7599">
        <w:rPr>
          <w:rStyle w:val="Literal"/>
        </w:rPr>
        <w:t>Vec&lt;T&gt;</w:t>
      </w:r>
      <w:r w:rsidRPr="00740286">
        <w:t xml:space="preserve">. </w:t>
      </w:r>
      <w:r w:rsidR="006C07F6">
        <w:rPr>
          <w:lang w:eastAsia="en-GB"/>
        </w:rPr>
        <w:fldChar w:fldCharType="begin"/>
      </w:r>
      <w:r w:rsidR="006C07F6">
        <w:instrText xml:space="preserve"> XE "Deref trait startRange" </w:instrText>
      </w:r>
      <w:r w:rsidR="006C07F6">
        <w:rPr>
          <w:lang w:eastAsia="en-GB"/>
        </w:rPr>
        <w:fldChar w:fldCharType="end"/>
      </w:r>
      <w:r w:rsidRPr="00740286">
        <w:t xml:space="preserve">If we wanted the new type to have every method the inner type has, implementing the </w:t>
      </w:r>
      <w:r w:rsidRPr="00EF7599">
        <w:rPr>
          <w:rStyle w:val="Literal"/>
        </w:rPr>
        <w:t>Deref</w:t>
      </w:r>
      <w:r w:rsidRPr="00740286">
        <w:t xml:space="preserve"> trait on the </w:t>
      </w:r>
      <w:r w:rsidRPr="00EF7599">
        <w:rPr>
          <w:rStyle w:val="Literal"/>
        </w:rPr>
        <w:t>Wrapper</w:t>
      </w:r>
      <w:r w:rsidRPr="00740286">
        <w:t xml:space="preserve"> to return the inner type would be a solution</w:t>
      </w:r>
      <w:r w:rsidR="00F02461">
        <w:t xml:space="preserve"> (we </w:t>
      </w:r>
      <w:r w:rsidR="00F02461" w:rsidRPr="00740286">
        <w:t xml:space="preserve">discussed implementing the </w:t>
      </w:r>
      <w:r w:rsidR="00F02461" w:rsidRPr="00EF7599">
        <w:rPr>
          <w:rStyle w:val="Literal"/>
        </w:rPr>
        <w:t>Deref</w:t>
      </w:r>
      <w:r w:rsidR="00F02461" w:rsidRPr="00740286">
        <w:t xml:space="preserve"> trait in </w:t>
      </w:r>
      <w:r w:rsidR="00F02461" w:rsidRPr="005E677D">
        <w:rPr>
          <w:rStyle w:val="Xref"/>
        </w:rPr>
        <w:t>“Treating Smart Pointers Like Regular References with Deref”</w:t>
      </w:r>
      <w:r w:rsidR="00F02461" w:rsidRPr="00740286">
        <w:t xml:space="preserve"> </w:t>
      </w:r>
      <w:r w:rsidR="00F02461">
        <w:t xml:space="preserve">on </w:t>
      </w:r>
      <w:r w:rsidR="00F02461" w:rsidRPr="00EE6E53">
        <w:rPr>
          <w:rStyle w:val="Xref"/>
        </w:rPr>
        <w:t>page XX</w:t>
      </w:r>
      <w:r w:rsidR="00F02461" w:rsidRPr="00740286">
        <w:t>)</w:t>
      </w:r>
      <w:r w:rsidRPr="00740286">
        <w:t>.</w:t>
      </w:r>
      <w:r w:rsidR="00AA338A">
        <w:rPr>
          <w:lang w:eastAsia="en-GB"/>
        </w:rPr>
        <w:fldChar w:fldCharType="begin"/>
      </w:r>
      <w:r w:rsidR="00AA338A">
        <w:instrText xml:space="preserve"> XE "Deref trait endRange" </w:instrText>
      </w:r>
      <w:r w:rsidR="00AA338A">
        <w:rPr>
          <w:lang w:eastAsia="en-GB"/>
        </w:rPr>
        <w:fldChar w:fldCharType="end"/>
      </w:r>
      <w:r w:rsidRPr="00740286">
        <w:t xml:space="preserve"> If we </w:t>
      </w:r>
      <w:r w:rsidR="004C2E2B">
        <w:t>didn’t</w:t>
      </w:r>
      <w:r w:rsidR="004C2E2B" w:rsidRPr="00740286">
        <w:t xml:space="preserve"> </w:t>
      </w:r>
      <w:r w:rsidRPr="00740286">
        <w:t xml:space="preserve">want the </w:t>
      </w:r>
      <w:r w:rsidRPr="00EF7599">
        <w:rPr>
          <w:rStyle w:val="Literal"/>
        </w:rPr>
        <w:t>Wrapper</w:t>
      </w:r>
      <w:r w:rsidRPr="00740286">
        <w:t xml:space="preserve"> type to have all the methods of the inner type—for example, to restrict the </w:t>
      </w:r>
      <w:r w:rsidRPr="00EF7599">
        <w:rPr>
          <w:rStyle w:val="Literal"/>
        </w:rPr>
        <w:t>Wrapper</w:t>
      </w:r>
      <w:r w:rsidRPr="00616C71">
        <w:rPr>
          <w:lang w:eastAsia="en-GB"/>
        </w:rPr>
        <w:t xml:space="preserve"> type’s behavior—we would have to implement just the</w:t>
      </w:r>
      <w:r>
        <w:rPr>
          <w:lang w:eastAsia="en-GB"/>
        </w:rPr>
        <w:t xml:space="preserve"> </w:t>
      </w:r>
      <w:r w:rsidRPr="00616C71">
        <w:rPr>
          <w:lang w:eastAsia="en-GB"/>
        </w:rPr>
        <w:t>methods we do want manually.</w:t>
      </w:r>
      <w:r w:rsidR="000746CA">
        <w:rPr>
          <w:lang w:eastAsia="en-GB"/>
        </w:rPr>
        <w:fldChar w:fldCharType="begin"/>
      </w:r>
      <w:r w:rsidR="000746CA">
        <w:instrText xml:space="preserve"> XE "tuple struct</w:instrText>
      </w:r>
      <w:r w:rsidR="006C07F6">
        <w:instrText>s</w:instrText>
      </w:r>
      <w:r w:rsidR="000746CA">
        <w:instrText xml:space="preserve"> endRange" </w:instrText>
      </w:r>
      <w:r w:rsidR="000746CA">
        <w:rPr>
          <w:lang w:eastAsia="en-GB"/>
        </w:rPr>
        <w:fldChar w:fldCharType="end"/>
      </w:r>
    </w:p>
    <w:p w14:paraId="5A18C51D" w14:textId="286E84A7" w:rsidR="00616C71" w:rsidRPr="00616C71" w:rsidRDefault="00616C71" w:rsidP="00740286">
      <w:pPr>
        <w:pStyle w:val="Body"/>
        <w:rPr>
          <w:lang w:eastAsia="en-GB"/>
        </w:rPr>
      </w:pPr>
      <w:r w:rsidRPr="00616C71">
        <w:rPr>
          <w:lang w:eastAsia="en-GB"/>
        </w:rPr>
        <w:t>This newtype pattern is also useful even when traits are not involved. Let’s</w:t>
      </w:r>
      <w:r>
        <w:rPr>
          <w:lang w:eastAsia="en-GB"/>
        </w:rPr>
        <w:t xml:space="preserve"> </w:t>
      </w:r>
      <w:r w:rsidRPr="00616C71">
        <w:rPr>
          <w:lang w:eastAsia="en-GB"/>
        </w:rPr>
        <w:t>switch focus and look at some advanced ways to interact with Rust’s type system.</w:t>
      </w:r>
    </w:p>
    <w:p w14:paraId="034EDDAE" w14:textId="77777777" w:rsidR="00616C71" w:rsidRPr="00616C71" w:rsidRDefault="00616C71" w:rsidP="00740286">
      <w:pPr>
        <w:pStyle w:val="HeadA"/>
        <w:rPr>
          <w:lang w:eastAsia="en-GB"/>
        </w:rPr>
      </w:pPr>
      <w:bookmarkStart w:id="47" w:name="advanced-types"/>
      <w:bookmarkStart w:id="48" w:name="_Toc106716458"/>
      <w:bookmarkEnd w:id="47"/>
      <w:r w:rsidRPr="00693708">
        <w:rPr>
          <w:lang w:eastAsia="en-GB"/>
        </w:rPr>
        <w:t>Advanced Types</w:t>
      </w:r>
      <w:bookmarkEnd w:id="48"/>
    </w:p>
    <w:p w14:paraId="039AFE28" w14:textId="0E447759" w:rsidR="00616C71" w:rsidRPr="00616C71" w:rsidRDefault="00616C71" w:rsidP="00740286">
      <w:pPr>
        <w:pStyle w:val="Body"/>
        <w:rPr>
          <w:lang w:eastAsia="en-GB"/>
        </w:rPr>
      </w:pPr>
      <w:r w:rsidRPr="00740286">
        <w:t xml:space="preserve">The Rust type system has some features that we’ve so far mentioned but haven’t yet discussed. We’ll start by discussing newtypes in general as we examine why newtypes are useful as types. Then we’ll move on to type aliases, a feature similar to newtypes but with slightly different semantics. We’ll also discuss the </w:t>
      </w:r>
      <w:r w:rsidRPr="00EF7599">
        <w:rPr>
          <w:rStyle w:val="Literal"/>
        </w:rPr>
        <w:t>!</w:t>
      </w:r>
      <w:r w:rsidRPr="00616C71">
        <w:rPr>
          <w:lang w:eastAsia="en-GB"/>
        </w:rPr>
        <w:t xml:space="preserve"> type and dynamically sized types.</w:t>
      </w:r>
    </w:p>
    <w:p w14:paraId="6C1502DF" w14:textId="77777777" w:rsidR="00616C71" w:rsidRPr="00616C71" w:rsidRDefault="00616C71" w:rsidP="00740286">
      <w:pPr>
        <w:pStyle w:val="HeadB"/>
        <w:rPr>
          <w:lang w:eastAsia="en-GB"/>
        </w:rPr>
      </w:pPr>
      <w:bookmarkStart w:id="49" w:name="using-the-newtype-pattern-for-type-safet"/>
      <w:bookmarkStart w:id="50" w:name="_Toc106716459"/>
      <w:bookmarkEnd w:id="49"/>
      <w:r w:rsidRPr="00616C71">
        <w:rPr>
          <w:lang w:eastAsia="en-GB"/>
        </w:rPr>
        <w:t>Using the Newtype Pattern for Type Safety and Abstraction</w:t>
      </w:r>
      <w:bookmarkEnd w:id="50"/>
    </w:p>
    <w:p w14:paraId="7D1C1AA3" w14:textId="15D6B99B" w:rsidR="00616C71" w:rsidRPr="00EE6E53" w:rsidRDefault="00616C71" w:rsidP="00A36D6C">
      <w:pPr>
        <w:pStyle w:val="Note"/>
      </w:pPr>
      <w:r w:rsidRPr="00740286">
        <w:rPr>
          <w:rStyle w:val="NoteHead"/>
        </w:rPr>
        <w:t>Note</w:t>
      </w:r>
      <w:r w:rsidR="00833A99">
        <w:rPr>
          <w:lang w:eastAsia="en-GB"/>
        </w:rPr>
        <w:tab/>
      </w:r>
      <w:r w:rsidRPr="00616C71">
        <w:rPr>
          <w:lang w:eastAsia="en-GB"/>
        </w:rPr>
        <w:t xml:space="preserve">This section assumes you’ve read the earlier section </w:t>
      </w:r>
      <w:r w:rsidRPr="00AE5D9A">
        <w:rPr>
          <w:rStyle w:val="Xref"/>
        </w:rPr>
        <w:t>“Using the Newtype Pattern to Implement External Traits</w:t>
      </w:r>
      <w:r w:rsidR="00065345" w:rsidRPr="00AE5D9A">
        <w:rPr>
          <w:rStyle w:val="Xref"/>
        </w:rPr>
        <w:t>”</w:t>
      </w:r>
      <w:r w:rsidR="00065345" w:rsidRPr="00EE6E53">
        <w:t xml:space="preserve"> on</w:t>
      </w:r>
      <w:r w:rsidR="00065345">
        <w:rPr>
          <w:rStyle w:val="Xref"/>
        </w:rPr>
        <w:t xml:space="preserve"> page XX</w:t>
      </w:r>
      <w:r w:rsidRPr="00EE6E53">
        <w:t>.</w:t>
      </w:r>
    </w:p>
    <w:p w14:paraId="3A36D707" w14:textId="02503945" w:rsidR="00616C71" w:rsidRPr="00616C71" w:rsidRDefault="00616C71" w:rsidP="00740286">
      <w:pPr>
        <w:pStyle w:val="Body"/>
        <w:rPr>
          <w:lang w:eastAsia="en-GB"/>
        </w:rPr>
      </w:pPr>
      <w:r w:rsidRPr="00740286">
        <w:t xml:space="preserve">The newtype pattern is also useful for tasks beyond those we’ve discussed so far, including statically enforcing that values are never confused and indicating the units of a value. You saw an example of using newtypes to indicate units in Listing 19-15: recall that the </w:t>
      </w:r>
      <w:r w:rsidRPr="00EF7599">
        <w:rPr>
          <w:rStyle w:val="Literal"/>
        </w:rPr>
        <w:t>Millimeters</w:t>
      </w:r>
      <w:r w:rsidRPr="00740286">
        <w:t xml:space="preserve"> and </w:t>
      </w:r>
      <w:r w:rsidRPr="00EF7599">
        <w:rPr>
          <w:rStyle w:val="Literal"/>
        </w:rPr>
        <w:t>Meters</w:t>
      </w:r>
      <w:r w:rsidRPr="00740286">
        <w:t xml:space="preserve"> structs wrapped </w:t>
      </w:r>
      <w:r w:rsidRPr="00EF7599">
        <w:rPr>
          <w:rStyle w:val="Literal"/>
        </w:rPr>
        <w:t>u32</w:t>
      </w:r>
      <w:r w:rsidRPr="00740286">
        <w:t xml:space="preserve"> values in a newtype. If we wrote a function with a parameter of type </w:t>
      </w:r>
      <w:r w:rsidRPr="00EF7599">
        <w:rPr>
          <w:rStyle w:val="Literal"/>
        </w:rPr>
        <w:t>Millimeters</w:t>
      </w:r>
      <w:r w:rsidRPr="00740286">
        <w:t xml:space="preserve">, we </w:t>
      </w:r>
      <w:del w:id="51" w:author="Audrey Doyle" w:date="2022-08-29T12:48:00Z">
        <w:r w:rsidRPr="00740286" w:rsidDel="0060553E">
          <w:delText xml:space="preserve">couldn’t </w:delText>
        </w:r>
      </w:del>
      <w:ins w:id="52" w:author="Audrey Doyle" w:date="2022-08-29T12:48:00Z">
        <w:r w:rsidR="0060553E">
          <w:t>w</w:t>
        </w:r>
        <w:r w:rsidR="0060553E" w:rsidRPr="00740286">
          <w:t xml:space="preserve">ouldn’t </w:t>
        </w:r>
        <w:r w:rsidR="0060553E">
          <w:t xml:space="preserve">be able to </w:t>
        </w:r>
      </w:ins>
      <w:commentRangeStart w:id="53"/>
      <w:commentRangeStart w:id="54"/>
      <w:r w:rsidRPr="00740286">
        <w:t>compile</w:t>
      </w:r>
      <w:commentRangeEnd w:id="53"/>
      <w:r w:rsidR="0060553E">
        <w:rPr>
          <w:rStyle w:val="CommentReference"/>
          <w:rFonts w:ascii="Times New Roman" w:hAnsi="Times New Roman" w:cs="Times New Roman"/>
          <w:color w:val="auto"/>
          <w:lang w:val="en-CA"/>
        </w:rPr>
        <w:commentReference w:id="53"/>
      </w:r>
      <w:commentRangeEnd w:id="54"/>
      <w:r w:rsidR="00CC71C6">
        <w:rPr>
          <w:rStyle w:val="CommentReference"/>
          <w:rFonts w:ascii="Times New Roman" w:hAnsi="Times New Roman" w:cs="Times New Roman"/>
          <w:color w:val="auto"/>
          <w:lang w:val="en-CA"/>
        </w:rPr>
        <w:commentReference w:id="54"/>
      </w:r>
      <w:r w:rsidRPr="00740286">
        <w:t xml:space="preserve"> a program that accidentally tried to call that function with a value of type </w:t>
      </w:r>
      <w:r w:rsidRPr="00EF7599">
        <w:rPr>
          <w:rStyle w:val="Literal"/>
        </w:rPr>
        <w:t>Meters</w:t>
      </w:r>
      <w:r w:rsidRPr="00740286">
        <w:t xml:space="preserve"> or a plain </w:t>
      </w:r>
      <w:r w:rsidRPr="00EF7599">
        <w:rPr>
          <w:rStyle w:val="Literal"/>
        </w:rPr>
        <w:t>u32</w:t>
      </w:r>
      <w:r w:rsidRPr="00616C71">
        <w:rPr>
          <w:lang w:eastAsia="en-GB"/>
        </w:rPr>
        <w:t>.</w:t>
      </w:r>
    </w:p>
    <w:p w14:paraId="64E3EC1A" w14:textId="04C5A1C8" w:rsidR="00616C71" w:rsidRPr="00616C71" w:rsidRDefault="00616C71" w:rsidP="00740286">
      <w:pPr>
        <w:pStyle w:val="Body"/>
        <w:rPr>
          <w:lang w:eastAsia="en-GB"/>
        </w:rPr>
      </w:pPr>
      <w:r w:rsidRPr="00616C71">
        <w:rPr>
          <w:lang w:eastAsia="en-GB"/>
        </w:rPr>
        <w:t>We can also use the newtype pattern to abstract away some implementation</w:t>
      </w:r>
      <w:r>
        <w:rPr>
          <w:lang w:eastAsia="en-GB"/>
        </w:rPr>
        <w:t xml:space="preserve"> </w:t>
      </w:r>
      <w:r w:rsidRPr="00616C71">
        <w:rPr>
          <w:lang w:eastAsia="en-GB"/>
        </w:rPr>
        <w:t>details of a type: the new type can expose a public API that is different from</w:t>
      </w:r>
      <w:r>
        <w:rPr>
          <w:lang w:eastAsia="en-GB"/>
        </w:rPr>
        <w:t xml:space="preserve"> </w:t>
      </w:r>
      <w:r w:rsidRPr="00616C71">
        <w:rPr>
          <w:lang w:eastAsia="en-GB"/>
        </w:rPr>
        <w:t>the API of the private inner type.</w:t>
      </w:r>
    </w:p>
    <w:p w14:paraId="16E58301" w14:textId="1E838021" w:rsidR="00616C71" w:rsidRPr="00616C71" w:rsidRDefault="00616C71" w:rsidP="00740286">
      <w:pPr>
        <w:pStyle w:val="Body"/>
        <w:rPr>
          <w:lang w:eastAsia="en-GB"/>
        </w:rPr>
      </w:pPr>
      <w:r w:rsidRPr="00740286">
        <w:t xml:space="preserve">Newtypes can also hide internal implementation. For example, we could provide a </w:t>
      </w:r>
      <w:r w:rsidRPr="00EF7599">
        <w:rPr>
          <w:rStyle w:val="Literal"/>
        </w:rPr>
        <w:t>People</w:t>
      </w:r>
      <w:r w:rsidRPr="00740286">
        <w:t xml:space="preserve"> type to wrap a </w:t>
      </w:r>
      <w:r w:rsidRPr="00EF7599">
        <w:rPr>
          <w:rStyle w:val="Literal"/>
        </w:rPr>
        <w:t>HashMap&lt;i32, String&gt;</w:t>
      </w:r>
      <w:r w:rsidRPr="00740286">
        <w:t xml:space="preserve"> that stores a person’s ID associated with their name. Code using </w:t>
      </w:r>
      <w:r w:rsidRPr="00EF7599">
        <w:rPr>
          <w:rStyle w:val="Literal"/>
        </w:rPr>
        <w:t>People</w:t>
      </w:r>
      <w:r w:rsidRPr="00740286">
        <w:t xml:space="preserve"> would only interact with the public API we provide, such as a method to add a name string to the </w:t>
      </w:r>
      <w:r w:rsidRPr="00EF7599">
        <w:rPr>
          <w:rStyle w:val="Literal"/>
        </w:rPr>
        <w:t>People</w:t>
      </w:r>
      <w:r w:rsidRPr="00740286">
        <w:t xml:space="preserve"> collection; that code wouldn’t need to know that we assign an </w:t>
      </w:r>
      <w:r w:rsidRPr="00EF7599">
        <w:rPr>
          <w:rStyle w:val="Literal"/>
        </w:rPr>
        <w:t>i32</w:t>
      </w:r>
      <w:r w:rsidRPr="00616C71">
        <w:rPr>
          <w:lang w:eastAsia="en-GB"/>
        </w:rPr>
        <w:t xml:space="preserve"> ID to names</w:t>
      </w:r>
      <w:r>
        <w:rPr>
          <w:lang w:eastAsia="en-GB"/>
        </w:rPr>
        <w:t xml:space="preserve"> </w:t>
      </w:r>
      <w:r w:rsidRPr="00616C71">
        <w:rPr>
          <w:lang w:eastAsia="en-GB"/>
        </w:rPr>
        <w:t>internally. The newtype pattern is a lightweight way to achieve encapsulation</w:t>
      </w:r>
      <w:r>
        <w:rPr>
          <w:lang w:eastAsia="en-GB"/>
        </w:rPr>
        <w:t xml:space="preserve"> </w:t>
      </w:r>
      <w:r w:rsidRPr="00616C71">
        <w:rPr>
          <w:lang w:eastAsia="en-GB"/>
        </w:rPr>
        <w:t xml:space="preserve">to hide implementation details, which we discussed in </w:t>
      </w:r>
      <w:r w:rsidRPr="005E677D">
        <w:rPr>
          <w:rStyle w:val="Xref"/>
        </w:rPr>
        <w:t xml:space="preserve">“Encapsulation </w:t>
      </w:r>
      <w:r w:rsidR="00065B3F">
        <w:rPr>
          <w:rStyle w:val="Xref"/>
        </w:rPr>
        <w:t>T</w:t>
      </w:r>
      <w:r w:rsidR="00065B3F" w:rsidRPr="005E677D">
        <w:rPr>
          <w:rStyle w:val="Xref"/>
        </w:rPr>
        <w:t xml:space="preserve">hat </w:t>
      </w:r>
      <w:r w:rsidRPr="005E677D">
        <w:rPr>
          <w:rStyle w:val="Xref"/>
        </w:rPr>
        <w:t>Hides Implementation Details”</w:t>
      </w:r>
      <w:r w:rsidRPr="00616C71">
        <w:rPr>
          <w:lang w:eastAsia="en-GB"/>
        </w:rPr>
        <w:t xml:space="preserve"> </w:t>
      </w:r>
      <w:r w:rsidR="00065B3F">
        <w:rPr>
          <w:lang w:eastAsia="en-GB"/>
        </w:rPr>
        <w:t>on</w:t>
      </w:r>
      <w:r w:rsidRPr="00616C71">
        <w:rPr>
          <w:lang w:eastAsia="en-GB"/>
        </w:rPr>
        <w:t xml:space="preserve"> </w:t>
      </w:r>
      <w:r w:rsidR="00065B3F">
        <w:rPr>
          <w:rStyle w:val="Xref"/>
        </w:rPr>
        <w:t>page XX</w:t>
      </w:r>
      <w:r w:rsidRPr="00616C71">
        <w:rPr>
          <w:lang w:eastAsia="en-GB"/>
        </w:rPr>
        <w:t>.</w:t>
      </w:r>
      <w:r w:rsidR="002119C5">
        <w:rPr>
          <w:lang w:eastAsia="en-GB"/>
        </w:rPr>
        <w:fldChar w:fldCharType="begin"/>
      </w:r>
      <w:r w:rsidR="002119C5">
        <w:instrText xml:space="preserve"> XE "newtype pattern endRange" </w:instrText>
      </w:r>
      <w:r w:rsidR="002119C5">
        <w:rPr>
          <w:lang w:eastAsia="en-GB"/>
        </w:rPr>
        <w:fldChar w:fldCharType="end"/>
      </w:r>
    </w:p>
    <w:bookmarkStart w:id="55" w:name="creating-type-synonyms-with-type-aliases"/>
    <w:bookmarkStart w:id="56" w:name="_Toc106716460"/>
    <w:bookmarkEnd w:id="55"/>
    <w:p w14:paraId="7DDF83DE" w14:textId="6C40CA9C" w:rsidR="00616C71" w:rsidRPr="00616C71" w:rsidRDefault="00B50D32" w:rsidP="00740286">
      <w:pPr>
        <w:pStyle w:val="HeadB"/>
        <w:rPr>
          <w:lang w:eastAsia="en-GB"/>
        </w:rPr>
      </w:pPr>
      <w:r>
        <w:rPr>
          <w:lang w:eastAsia="en-GB"/>
        </w:rPr>
        <w:fldChar w:fldCharType="begin"/>
      </w:r>
      <w:r>
        <w:instrText xml:space="preserve"> XE "type alias startRange" </w:instrText>
      </w:r>
      <w:r>
        <w:rPr>
          <w:lang w:eastAsia="en-GB"/>
        </w:rPr>
        <w:fldChar w:fldCharType="end"/>
      </w:r>
      <w:r w:rsidR="00616C71" w:rsidRPr="00616C71">
        <w:rPr>
          <w:lang w:eastAsia="en-GB"/>
        </w:rPr>
        <w:t>Creating Type Synonyms with Type Aliases</w:t>
      </w:r>
      <w:bookmarkEnd w:id="56"/>
    </w:p>
    <w:p w14:paraId="02D2D8EF" w14:textId="6081B1D7" w:rsidR="00616C71" w:rsidRPr="00616C71" w:rsidRDefault="00616C71" w:rsidP="00740286">
      <w:pPr>
        <w:pStyle w:val="Body"/>
        <w:rPr>
          <w:lang w:eastAsia="en-GB"/>
        </w:rPr>
      </w:pPr>
      <w:r w:rsidRPr="00740286">
        <w:t xml:space="preserve">Rust provides the ability to declare a </w:t>
      </w:r>
      <w:r w:rsidRPr="00EF7599">
        <w:rPr>
          <w:rStyle w:val="Italic"/>
        </w:rPr>
        <w:t>type alias</w:t>
      </w:r>
      <w:r w:rsidRPr="00740286">
        <w:t xml:space="preserve"> to give an existing type another name. For this we use the </w:t>
      </w:r>
      <w:r w:rsidRPr="00EF7599">
        <w:rPr>
          <w:rStyle w:val="Literal"/>
        </w:rPr>
        <w:t>type</w:t>
      </w:r>
      <w:r w:rsidRPr="00740286">
        <w:t xml:space="preserve"> keyword. For example, we can create the alias </w:t>
      </w:r>
      <w:r w:rsidRPr="00EF7599">
        <w:rPr>
          <w:rStyle w:val="Literal"/>
        </w:rPr>
        <w:t>Kilometers</w:t>
      </w:r>
      <w:r w:rsidRPr="00740286">
        <w:t xml:space="preserve"> to </w:t>
      </w:r>
      <w:r w:rsidRPr="00EF7599">
        <w:rPr>
          <w:rStyle w:val="Literal"/>
        </w:rPr>
        <w:t>i32</w:t>
      </w:r>
      <w:r w:rsidRPr="00616C71">
        <w:rPr>
          <w:lang w:eastAsia="en-GB"/>
        </w:rPr>
        <w:t xml:space="preserve"> like so:</w:t>
      </w:r>
    </w:p>
    <w:p w14:paraId="6DD8F0E9" w14:textId="77777777" w:rsidR="00616C71" w:rsidRPr="00616C71" w:rsidRDefault="00616C71" w:rsidP="00740286">
      <w:pPr>
        <w:pStyle w:val="Code"/>
        <w:rPr>
          <w:lang w:eastAsia="en-GB"/>
        </w:rPr>
      </w:pPr>
      <w:r w:rsidRPr="00616C71">
        <w:rPr>
          <w:lang w:eastAsia="en-GB"/>
        </w:rPr>
        <w:t>type Kilometers = i32;</w:t>
      </w:r>
    </w:p>
    <w:p w14:paraId="369EFB4E" w14:textId="7F98651F" w:rsidR="00616C71" w:rsidRPr="00616C71" w:rsidRDefault="00616C71" w:rsidP="00740286">
      <w:pPr>
        <w:pStyle w:val="Body"/>
        <w:rPr>
          <w:lang w:eastAsia="en-GB"/>
        </w:rPr>
      </w:pPr>
      <w:r w:rsidRPr="00740286">
        <w:t xml:space="preserve">Now the alias </w:t>
      </w:r>
      <w:r w:rsidRPr="00EF7599">
        <w:rPr>
          <w:rStyle w:val="Literal"/>
        </w:rPr>
        <w:t>Kilometers</w:t>
      </w:r>
      <w:r w:rsidRPr="00740286">
        <w:t xml:space="preserve"> is a </w:t>
      </w:r>
      <w:r w:rsidRPr="00EF7599">
        <w:rPr>
          <w:rStyle w:val="Italic"/>
        </w:rPr>
        <w:t>synonym</w:t>
      </w:r>
      <w:r w:rsidRPr="00740286">
        <w:t xml:space="preserve"> for </w:t>
      </w:r>
      <w:r w:rsidRPr="00EF7599">
        <w:rPr>
          <w:rStyle w:val="Literal"/>
        </w:rPr>
        <w:t>i32</w:t>
      </w:r>
      <w:r w:rsidRPr="00740286">
        <w:t xml:space="preserve">; unlike the </w:t>
      </w:r>
      <w:r w:rsidRPr="00EF7599">
        <w:rPr>
          <w:rStyle w:val="Literal"/>
        </w:rPr>
        <w:t>Millimeters</w:t>
      </w:r>
      <w:r w:rsidRPr="00740286">
        <w:t xml:space="preserve"> and </w:t>
      </w:r>
      <w:r w:rsidRPr="00EF7599">
        <w:rPr>
          <w:rStyle w:val="Literal"/>
        </w:rPr>
        <w:t>Meters</w:t>
      </w:r>
      <w:r w:rsidRPr="00740286">
        <w:t xml:space="preserve"> types we created in Listing 19-15, </w:t>
      </w:r>
      <w:r w:rsidRPr="00EF7599">
        <w:rPr>
          <w:rStyle w:val="Literal"/>
        </w:rPr>
        <w:t>Kilometers</w:t>
      </w:r>
      <w:r w:rsidRPr="00740286">
        <w:t xml:space="preserve"> is not a separate, new type. Values that have the type </w:t>
      </w:r>
      <w:r w:rsidRPr="00EF7599">
        <w:rPr>
          <w:rStyle w:val="Literal"/>
        </w:rPr>
        <w:t>Kilometers</w:t>
      </w:r>
      <w:r w:rsidRPr="00740286">
        <w:t xml:space="preserve"> will be treated the same as values of type </w:t>
      </w:r>
      <w:r w:rsidRPr="00EF7599">
        <w:rPr>
          <w:rStyle w:val="Literal"/>
        </w:rPr>
        <w:t>i32</w:t>
      </w:r>
      <w:r w:rsidRPr="00616C71">
        <w:rPr>
          <w:lang w:eastAsia="en-GB"/>
        </w:rPr>
        <w:t>:</w:t>
      </w:r>
    </w:p>
    <w:p w14:paraId="0C1BB608" w14:textId="77777777" w:rsidR="00616C71" w:rsidRPr="00616C71" w:rsidRDefault="00616C71" w:rsidP="00740286">
      <w:pPr>
        <w:pStyle w:val="Code"/>
        <w:rPr>
          <w:lang w:eastAsia="en-GB"/>
        </w:rPr>
      </w:pPr>
      <w:r w:rsidRPr="00616C71">
        <w:rPr>
          <w:lang w:eastAsia="en-GB"/>
        </w:rPr>
        <w:t>type Kilometers = i32;</w:t>
      </w:r>
    </w:p>
    <w:p w14:paraId="1E230A74" w14:textId="77777777" w:rsidR="00616C71" w:rsidRPr="00616C71" w:rsidRDefault="00616C71" w:rsidP="00740286">
      <w:pPr>
        <w:pStyle w:val="Code"/>
        <w:rPr>
          <w:lang w:eastAsia="en-GB"/>
        </w:rPr>
      </w:pPr>
    </w:p>
    <w:p w14:paraId="4154CACC" w14:textId="77777777" w:rsidR="00616C71" w:rsidRPr="00616C71" w:rsidRDefault="00616C71" w:rsidP="00740286">
      <w:pPr>
        <w:pStyle w:val="Code"/>
        <w:rPr>
          <w:lang w:eastAsia="en-GB"/>
        </w:rPr>
      </w:pPr>
      <w:r w:rsidRPr="00616C71">
        <w:rPr>
          <w:lang w:eastAsia="en-GB"/>
        </w:rPr>
        <w:t>let x: i32 = 5;</w:t>
      </w:r>
    </w:p>
    <w:p w14:paraId="6CF4D8F6" w14:textId="77777777" w:rsidR="00616C71" w:rsidRPr="00616C71" w:rsidRDefault="00616C71" w:rsidP="00740286">
      <w:pPr>
        <w:pStyle w:val="Code"/>
        <w:rPr>
          <w:lang w:eastAsia="en-GB"/>
        </w:rPr>
      </w:pPr>
      <w:r w:rsidRPr="00616C71">
        <w:rPr>
          <w:lang w:eastAsia="en-GB"/>
        </w:rPr>
        <w:t>let y: Kilometers = 5;</w:t>
      </w:r>
    </w:p>
    <w:p w14:paraId="083441F1" w14:textId="77777777" w:rsidR="00616C71" w:rsidRPr="00616C71" w:rsidRDefault="00616C71" w:rsidP="00740286">
      <w:pPr>
        <w:pStyle w:val="Code"/>
        <w:rPr>
          <w:lang w:eastAsia="en-GB"/>
        </w:rPr>
      </w:pPr>
    </w:p>
    <w:p w14:paraId="57D275AB" w14:textId="77777777" w:rsidR="00616C71" w:rsidRPr="00616C71" w:rsidRDefault="00616C71" w:rsidP="00740286">
      <w:pPr>
        <w:pStyle w:val="Code"/>
        <w:rPr>
          <w:lang w:eastAsia="en-GB"/>
        </w:rPr>
      </w:pPr>
      <w:r w:rsidRPr="00616C71">
        <w:rPr>
          <w:lang w:eastAsia="en-GB"/>
        </w:rPr>
        <w:t>println!("x + y = {}", x + y);</w:t>
      </w:r>
    </w:p>
    <w:p w14:paraId="3FF90706" w14:textId="146C5917" w:rsidR="00616C71" w:rsidRPr="00616C71" w:rsidRDefault="00616C71" w:rsidP="00740286">
      <w:pPr>
        <w:pStyle w:val="Body"/>
        <w:rPr>
          <w:lang w:eastAsia="en-GB"/>
        </w:rPr>
      </w:pPr>
      <w:r w:rsidRPr="00740286">
        <w:t xml:space="preserve">Because </w:t>
      </w:r>
      <w:r w:rsidRPr="00EF7599">
        <w:rPr>
          <w:rStyle w:val="Literal"/>
        </w:rPr>
        <w:t>Kilometers</w:t>
      </w:r>
      <w:r w:rsidRPr="00740286">
        <w:t xml:space="preserve"> and </w:t>
      </w:r>
      <w:r w:rsidRPr="00EF7599">
        <w:rPr>
          <w:rStyle w:val="Literal"/>
        </w:rPr>
        <w:t>i32</w:t>
      </w:r>
      <w:r w:rsidRPr="00740286">
        <w:t xml:space="preserve"> are the same type, we can add values of both types and we can pass </w:t>
      </w:r>
      <w:r w:rsidRPr="00EF7599">
        <w:rPr>
          <w:rStyle w:val="Literal"/>
        </w:rPr>
        <w:t>Kilometers</w:t>
      </w:r>
      <w:r w:rsidRPr="00740286">
        <w:t xml:space="preserve"> values to functions that take </w:t>
      </w:r>
      <w:r w:rsidRPr="00EF7599">
        <w:rPr>
          <w:rStyle w:val="Literal"/>
        </w:rPr>
        <w:t>i32</w:t>
      </w:r>
      <w:r w:rsidRPr="00740286">
        <w:t xml:space="preserve"> parameters. However, using this method, we don’t get the </w:t>
      </w:r>
      <w:r w:rsidR="00065B3F" w:rsidRPr="00740286">
        <w:t>type</w:t>
      </w:r>
      <w:r w:rsidR="00065B3F">
        <w:t>-</w:t>
      </w:r>
      <w:r w:rsidRPr="00740286">
        <w:t xml:space="preserve">checking benefits that we get from the newtype pattern discussed earlier. In other words, if we mix up </w:t>
      </w:r>
      <w:r w:rsidRPr="00EF7599">
        <w:rPr>
          <w:rStyle w:val="Literal"/>
        </w:rPr>
        <w:t>Kilometers</w:t>
      </w:r>
      <w:r w:rsidRPr="00740286">
        <w:t xml:space="preserve"> and </w:t>
      </w:r>
      <w:r w:rsidRPr="00EF7599">
        <w:rPr>
          <w:rStyle w:val="Literal"/>
        </w:rPr>
        <w:t>i32</w:t>
      </w:r>
      <w:r w:rsidRPr="00616C71">
        <w:rPr>
          <w:lang w:eastAsia="en-GB"/>
        </w:rPr>
        <w:t xml:space="preserve"> values somewhere, the compiler will not give us</w:t>
      </w:r>
      <w:r>
        <w:rPr>
          <w:lang w:eastAsia="en-GB"/>
        </w:rPr>
        <w:t xml:space="preserve"> </w:t>
      </w:r>
      <w:r w:rsidRPr="00616C71">
        <w:rPr>
          <w:lang w:eastAsia="en-GB"/>
        </w:rPr>
        <w:t>an error.</w:t>
      </w:r>
    </w:p>
    <w:p w14:paraId="476BCE6B" w14:textId="7B4BF5E1" w:rsidR="00616C71" w:rsidRPr="00616C71" w:rsidRDefault="00616C71" w:rsidP="00740286">
      <w:pPr>
        <w:pStyle w:val="Body"/>
        <w:rPr>
          <w:lang w:eastAsia="en-GB"/>
        </w:rPr>
      </w:pPr>
      <w:r w:rsidRPr="00616C71">
        <w:rPr>
          <w:lang w:eastAsia="en-GB"/>
        </w:rPr>
        <w:t>The main use case for type synonyms is to reduce repetition. For example, we</w:t>
      </w:r>
      <w:r>
        <w:rPr>
          <w:lang w:eastAsia="en-GB"/>
        </w:rPr>
        <w:t xml:space="preserve"> </w:t>
      </w:r>
      <w:r w:rsidRPr="00616C71">
        <w:rPr>
          <w:lang w:eastAsia="en-GB"/>
        </w:rPr>
        <w:t>might have a lengthy type like this:</w:t>
      </w:r>
    </w:p>
    <w:p w14:paraId="0DDAC30E" w14:textId="77777777" w:rsidR="00616C71" w:rsidRPr="00616C71" w:rsidRDefault="00616C71" w:rsidP="00740286">
      <w:pPr>
        <w:pStyle w:val="Code"/>
        <w:rPr>
          <w:lang w:eastAsia="en-GB"/>
        </w:rPr>
      </w:pPr>
      <w:r w:rsidRPr="00616C71">
        <w:rPr>
          <w:lang w:eastAsia="en-GB"/>
        </w:rPr>
        <w:t>Box&lt;dyn Fn() + Send + 'static&gt;</w:t>
      </w:r>
    </w:p>
    <w:p w14:paraId="1C799DF2" w14:textId="00B02A89" w:rsidR="00616C71" w:rsidRPr="00616C71" w:rsidRDefault="00616C71" w:rsidP="00740286">
      <w:pPr>
        <w:pStyle w:val="Body"/>
        <w:rPr>
          <w:lang w:eastAsia="en-GB"/>
        </w:rPr>
      </w:pPr>
      <w:r w:rsidRPr="00616C71">
        <w:rPr>
          <w:lang w:eastAsia="en-GB"/>
        </w:rPr>
        <w:t>Writing this lengthy type in function signatures and as type annotations all</w:t>
      </w:r>
      <w:r>
        <w:rPr>
          <w:lang w:eastAsia="en-GB"/>
        </w:rPr>
        <w:t xml:space="preserve"> </w:t>
      </w:r>
      <w:r w:rsidRPr="00616C71">
        <w:rPr>
          <w:lang w:eastAsia="en-GB"/>
        </w:rPr>
        <w:t>over the code can be tiresome and error prone. Imagine having a project full of</w:t>
      </w:r>
      <w:r>
        <w:rPr>
          <w:lang w:eastAsia="en-GB"/>
        </w:rPr>
        <w:t xml:space="preserve"> </w:t>
      </w:r>
      <w:r w:rsidRPr="00616C71">
        <w:rPr>
          <w:lang w:eastAsia="en-GB"/>
        </w:rPr>
        <w:t>code like that in Listing 19-24.</w:t>
      </w:r>
    </w:p>
    <w:p w14:paraId="574E1249" w14:textId="77777777" w:rsidR="00682BDC" w:rsidRDefault="00616C71" w:rsidP="00740286">
      <w:pPr>
        <w:pStyle w:val="Code"/>
        <w:rPr>
          <w:lang w:eastAsia="en-GB"/>
        </w:rPr>
      </w:pPr>
      <w:r w:rsidRPr="00616C71">
        <w:rPr>
          <w:lang w:eastAsia="en-GB"/>
        </w:rPr>
        <w:t xml:space="preserve">let f: Box&lt;dyn Fn() + Send + 'static&gt; = Box::new(|| </w:t>
      </w:r>
      <w:r w:rsidR="00682BDC">
        <w:rPr>
          <w:lang w:eastAsia="en-GB"/>
        </w:rPr>
        <w:t>{</w:t>
      </w:r>
    </w:p>
    <w:p w14:paraId="70116DC9" w14:textId="77777777" w:rsidR="00682BDC" w:rsidRDefault="00682BDC" w:rsidP="00740286">
      <w:pPr>
        <w:pStyle w:val="Code"/>
        <w:rPr>
          <w:lang w:eastAsia="en-GB"/>
        </w:rPr>
      </w:pPr>
      <w:r>
        <w:rPr>
          <w:lang w:eastAsia="en-GB"/>
        </w:rPr>
        <w:t xml:space="preserve">    </w:t>
      </w:r>
      <w:r w:rsidR="00616C71" w:rsidRPr="00616C71">
        <w:rPr>
          <w:lang w:eastAsia="en-GB"/>
        </w:rPr>
        <w:t>println!("hi")</w:t>
      </w:r>
      <w:r>
        <w:rPr>
          <w:lang w:eastAsia="en-GB"/>
        </w:rPr>
        <w:t>;</w:t>
      </w:r>
    </w:p>
    <w:p w14:paraId="00AD06B0" w14:textId="40BB4B06" w:rsidR="00616C71" w:rsidRPr="00616C71" w:rsidRDefault="00682BDC" w:rsidP="00740286">
      <w:pPr>
        <w:pStyle w:val="Code"/>
        <w:rPr>
          <w:lang w:eastAsia="en-GB"/>
        </w:rPr>
      </w:pPr>
      <w:r>
        <w:rPr>
          <w:lang w:eastAsia="en-GB"/>
        </w:rPr>
        <w:t>}</w:t>
      </w:r>
      <w:r w:rsidR="00616C71" w:rsidRPr="00616C71">
        <w:rPr>
          <w:lang w:eastAsia="en-GB"/>
        </w:rPr>
        <w:t>);</w:t>
      </w:r>
    </w:p>
    <w:p w14:paraId="08E64324" w14:textId="77777777" w:rsidR="00616C71" w:rsidRPr="00616C71" w:rsidRDefault="00616C71" w:rsidP="00740286">
      <w:pPr>
        <w:pStyle w:val="Code"/>
        <w:rPr>
          <w:lang w:eastAsia="en-GB"/>
        </w:rPr>
      </w:pPr>
    </w:p>
    <w:p w14:paraId="04AA6E36" w14:textId="77777777" w:rsidR="00616C71" w:rsidRPr="00616C71" w:rsidRDefault="00616C71" w:rsidP="00740286">
      <w:pPr>
        <w:pStyle w:val="Code"/>
        <w:rPr>
          <w:lang w:eastAsia="en-GB"/>
        </w:rPr>
      </w:pPr>
      <w:r w:rsidRPr="00616C71">
        <w:rPr>
          <w:lang w:eastAsia="en-GB"/>
        </w:rPr>
        <w:t>fn takes_long_type(f: Box&lt;dyn Fn() + Send + 'static&gt;) {</w:t>
      </w:r>
    </w:p>
    <w:p w14:paraId="1952BA17" w14:textId="2A09BAF2" w:rsidR="00616C71" w:rsidRPr="00616C71" w:rsidRDefault="00616C71" w:rsidP="00740286">
      <w:pPr>
        <w:pStyle w:val="Code"/>
        <w:rPr>
          <w:lang w:eastAsia="en-GB"/>
        </w:rPr>
      </w:pPr>
      <w:r w:rsidRPr="00616C71">
        <w:rPr>
          <w:lang w:eastAsia="en-GB"/>
        </w:rPr>
        <w:t xml:space="preserve">    </w:t>
      </w:r>
      <w:r w:rsidR="0075292A" w:rsidRPr="0075292A">
        <w:rPr>
          <w:rStyle w:val="LiteralItalic"/>
        </w:rPr>
        <w:t>--snip--</w:t>
      </w:r>
    </w:p>
    <w:p w14:paraId="15B9C37C" w14:textId="77777777" w:rsidR="00616C71" w:rsidRPr="00616C71" w:rsidRDefault="00616C71" w:rsidP="00740286">
      <w:pPr>
        <w:pStyle w:val="Code"/>
        <w:rPr>
          <w:lang w:eastAsia="en-GB"/>
        </w:rPr>
      </w:pPr>
      <w:r w:rsidRPr="00616C71">
        <w:rPr>
          <w:lang w:eastAsia="en-GB"/>
        </w:rPr>
        <w:t>}</w:t>
      </w:r>
    </w:p>
    <w:p w14:paraId="128D33F2" w14:textId="77777777" w:rsidR="00616C71" w:rsidRPr="00616C71" w:rsidRDefault="00616C71" w:rsidP="00740286">
      <w:pPr>
        <w:pStyle w:val="Code"/>
        <w:rPr>
          <w:lang w:eastAsia="en-GB"/>
        </w:rPr>
      </w:pPr>
    </w:p>
    <w:p w14:paraId="4E0E761C" w14:textId="77777777" w:rsidR="00616C71" w:rsidRPr="00616C71" w:rsidRDefault="00616C71" w:rsidP="00740286">
      <w:pPr>
        <w:pStyle w:val="Code"/>
        <w:rPr>
          <w:lang w:eastAsia="en-GB"/>
        </w:rPr>
      </w:pPr>
      <w:r w:rsidRPr="00616C71">
        <w:rPr>
          <w:lang w:eastAsia="en-GB"/>
        </w:rPr>
        <w:t>fn returns_long_type() -&gt; Box&lt;dyn Fn() + Send + 'static&gt; {</w:t>
      </w:r>
    </w:p>
    <w:p w14:paraId="1BD5F24B" w14:textId="3A22295C" w:rsidR="00616C71" w:rsidRPr="00616C71" w:rsidRDefault="00616C71" w:rsidP="00740286">
      <w:pPr>
        <w:pStyle w:val="Code"/>
        <w:rPr>
          <w:lang w:eastAsia="en-GB"/>
        </w:rPr>
      </w:pPr>
      <w:r w:rsidRPr="00616C71">
        <w:rPr>
          <w:lang w:eastAsia="en-GB"/>
        </w:rPr>
        <w:t xml:space="preserve">    </w:t>
      </w:r>
      <w:r w:rsidR="0075292A" w:rsidRPr="0075292A">
        <w:rPr>
          <w:rStyle w:val="LiteralItalic"/>
        </w:rPr>
        <w:t>--snip--</w:t>
      </w:r>
    </w:p>
    <w:p w14:paraId="79BCE86E" w14:textId="77777777" w:rsidR="00616C71" w:rsidRPr="00616C71" w:rsidRDefault="00616C71" w:rsidP="00740286">
      <w:pPr>
        <w:pStyle w:val="Code"/>
        <w:rPr>
          <w:lang w:eastAsia="en-GB"/>
        </w:rPr>
      </w:pPr>
      <w:r w:rsidRPr="00616C71">
        <w:rPr>
          <w:lang w:eastAsia="en-GB"/>
        </w:rPr>
        <w:t>}</w:t>
      </w:r>
    </w:p>
    <w:p w14:paraId="5F2DC536" w14:textId="75071F32" w:rsidR="00616C71" w:rsidRPr="00616C71" w:rsidRDefault="00616C71" w:rsidP="0075292A">
      <w:pPr>
        <w:pStyle w:val="CodeListingCaption"/>
        <w:rPr>
          <w:lang w:eastAsia="en-GB"/>
        </w:rPr>
      </w:pPr>
      <w:r w:rsidRPr="00616C71">
        <w:rPr>
          <w:lang w:eastAsia="en-GB"/>
        </w:rPr>
        <w:t>Using a long type in many places</w:t>
      </w:r>
    </w:p>
    <w:p w14:paraId="79F38F31" w14:textId="1C843A21" w:rsidR="00616C71" w:rsidRPr="00616C71" w:rsidRDefault="00616C71" w:rsidP="00740286">
      <w:pPr>
        <w:pStyle w:val="Body"/>
        <w:rPr>
          <w:lang w:eastAsia="en-GB"/>
        </w:rPr>
      </w:pPr>
      <w:r w:rsidRPr="00740286">
        <w:t xml:space="preserve">A type alias makes this code more manageable by reducing the repetition. </w:t>
      </w:r>
      <w:r w:rsidR="007A3162">
        <w:rPr>
          <w:lang w:eastAsia="en-GB"/>
        </w:rPr>
        <w:fldChar w:fldCharType="begin"/>
      </w:r>
      <w:r w:rsidR="007A3162">
        <w:instrText xml:space="preserve"> XE "thunk startRange" </w:instrText>
      </w:r>
      <w:r w:rsidR="007A3162">
        <w:rPr>
          <w:lang w:eastAsia="en-GB"/>
        </w:rPr>
        <w:fldChar w:fldCharType="end"/>
      </w:r>
      <w:r w:rsidRPr="00740286">
        <w:t xml:space="preserve">In Listing 19-25, we’ve introduced an alias named </w:t>
      </w:r>
      <w:r w:rsidRPr="00EF7599">
        <w:rPr>
          <w:rStyle w:val="Literal"/>
        </w:rPr>
        <w:t>Thunk</w:t>
      </w:r>
      <w:r w:rsidRPr="00740286">
        <w:t xml:space="preserve"> for the verbose type and can replace all uses of the type with the shorter alias </w:t>
      </w:r>
      <w:r w:rsidRPr="00EF7599">
        <w:rPr>
          <w:rStyle w:val="Literal"/>
        </w:rPr>
        <w:t>Thunk</w:t>
      </w:r>
      <w:r w:rsidRPr="00616C71">
        <w:rPr>
          <w:lang w:eastAsia="en-GB"/>
        </w:rPr>
        <w:t>.</w:t>
      </w:r>
    </w:p>
    <w:p w14:paraId="0FC93E32" w14:textId="77777777" w:rsidR="00616C71" w:rsidRPr="00616C71" w:rsidRDefault="00616C71" w:rsidP="00740286">
      <w:pPr>
        <w:pStyle w:val="Code"/>
        <w:rPr>
          <w:lang w:eastAsia="en-GB"/>
        </w:rPr>
      </w:pPr>
      <w:r w:rsidRPr="00616C71">
        <w:rPr>
          <w:lang w:eastAsia="en-GB"/>
        </w:rPr>
        <w:t>type Thunk = Box&lt;dyn Fn() + Send + 'static&gt;;</w:t>
      </w:r>
    </w:p>
    <w:p w14:paraId="3663AD27" w14:textId="77777777" w:rsidR="00616C71" w:rsidRPr="00616C71" w:rsidRDefault="00616C71" w:rsidP="00740286">
      <w:pPr>
        <w:pStyle w:val="Code"/>
        <w:rPr>
          <w:lang w:eastAsia="en-GB"/>
        </w:rPr>
      </w:pPr>
    </w:p>
    <w:p w14:paraId="28F6725B" w14:textId="77777777" w:rsidR="00616C71" w:rsidRPr="00616C71" w:rsidRDefault="00616C71" w:rsidP="00740286">
      <w:pPr>
        <w:pStyle w:val="Code"/>
        <w:rPr>
          <w:lang w:eastAsia="en-GB"/>
        </w:rPr>
      </w:pPr>
      <w:r w:rsidRPr="00616C71">
        <w:rPr>
          <w:lang w:eastAsia="en-GB"/>
        </w:rPr>
        <w:t>let f: Thunk = Box::new(|| println!("hi"));</w:t>
      </w:r>
    </w:p>
    <w:p w14:paraId="118DE7F3" w14:textId="77777777" w:rsidR="00616C71" w:rsidRPr="00616C71" w:rsidRDefault="00616C71" w:rsidP="00740286">
      <w:pPr>
        <w:pStyle w:val="Code"/>
        <w:rPr>
          <w:lang w:eastAsia="en-GB"/>
        </w:rPr>
      </w:pPr>
    </w:p>
    <w:p w14:paraId="0C08156B" w14:textId="77777777" w:rsidR="00616C71" w:rsidRPr="00616C71" w:rsidRDefault="00616C71" w:rsidP="00740286">
      <w:pPr>
        <w:pStyle w:val="Code"/>
        <w:rPr>
          <w:lang w:eastAsia="en-GB"/>
        </w:rPr>
      </w:pPr>
      <w:r w:rsidRPr="00616C71">
        <w:rPr>
          <w:lang w:eastAsia="en-GB"/>
        </w:rPr>
        <w:t>fn takes_long_type(f: Thunk) {</w:t>
      </w:r>
    </w:p>
    <w:p w14:paraId="2D2A6FEE" w14:textId="5897EBD8" w:rsidR="00616C71" w:rsidRPr="00616C71" w:rsidRDefault="00616C71" w:rsidP="00740286">
      <w:pPr>
        <w:pStyle w:val="Code"/>
        <w:rPr>
          <w:lang w:eastAsia="en-GB"/>
        </w:rPr>
      </w:pPr>
      <w:r w:rsidRPr="00616C71">
        <w:rPr>
          <w:lang w:eastAsia="en-GB"/>
        </w:rPr>
        <w:t xml:space="preserve">    </w:t>
      </w:r>
      <w:r w:rsidR="0075292A" w:rsidRPr="0075292A">
        <w:rPr>
          <w:rStyle w:val="LiteralItalic"/>
        </w:rPr>
        <w:t>--snip--</w:t>
      </w:r>
    </w:p>
    <w:p w14:paraId="5014D0EE" w14:textId="77777777" w:rsidR="00616C71" w:rsidRPr="00616C71" w:rsidRDefault="00616C71" w:rsidP="00740286">
      <w:pPr>
        <w:pStyle w:val="Code"/>
        <w:rPr>
          <w:lang w:eastAsia="en-GB"/>
        </w:rPr>
      </w:pPr>
      <w:r w:rsidRPr="00616C71">
        <w:rPr>
          <w:lang w:eastAsia="en-GB"/>
        </w:rPr>
        <w:t>}</w:t>
      </w:r>
    </w:p>
    <w:p w14:paraId="49A021A3" w14:textId="77777777" w:rsidR="00616C71" w:rsidRPr="00616C71" w:rsidRDefault="00616C71" w:rsidP="00740286">
      <w:pPr>
        <w:pStyle w:val="Code"/>
        <w:rPr>
          <w:lang w:eastAsia="en-GB"/>
        </w:rPr>
      </w:pPr>
    </w:p>
    <w:p w14:paraId="1F3748A0" w14:textId="77777777" w:rsidR="00616C71" w:rsidRPr="00616C71" w:rsidRDefault="00616C71" w:rsidP="00740286">
      <w:pPr>
        <w:pStyle w:val="Code"/>
        <w:rPr>
          <w:lang w:eastAsia="en-GB"/>
        </w:rPr>
      </w:pPr>
      <w:r w:rsidRPr="00616C71">
        <w:rPr>
          <w:lang w:eastAsia="en-GB"/>
        </w:rPr>
        <w:t>fn returns_long_type() -&gt; Thunk {</w:t>
      </w:r>
    </w:p>
    <w:p w14:paraId="26E9F6DF" w14:textId="3E09BE75" w:rsidR="00616C71" w:rsidRPr="00616C71" w:rsidRDefault="00616C71" w:rsidP="00740286">
      <w:pPr>
        <w:pStyle w:val="Code"/>
        <w:rPr>
          <w:lang w:eastAsia="en-GB"/>
        </w:rPr>
      </w:pPr>
      <w:r w:rsidRPr="00616C71">
        <w:rPr>
          <w:lang w:eastAsia="en-GB"/>
        </w:rPr>
        <w:t xml:space="preserve">    </w:t>
      </w:r>
      <w:r w:rsidR="0075292A" w:rsidRPr="0075292A">
        <w:rPr>
          <w:rStyle w:val="LiteralItalic"/>
        </w:rPr>
        <w:t>--snip--</w:t>
      </w:r>
    </w:p>
    <w:p w14:paraId="78B08D31" w14:textId="77777777" w:rsidR="00616C71" w:rsidRPr="00616C71" w:rsidRDefault="00616C71" w:rsidP="00740286">
      <w:pPr>
        <w:pStyle w:val="Code"/>
        <w:rPr>
          <w:lang w:eastAsia="en-GB"/>
        </w:rPr>
      </w:pPr>
      <w:r w:rsidRPr="00616C71">
        <w:rPr>
          <w:lang w:eastAsia="en-GB"/>
        </w:rPr>
        <w:t>}</w:t>
      </w:r>
    </w:p>
    <w:p w14:paraId="28259C3E" w14:textId="0622D5A5" w:rsidR="00616C71" w:rsidRPr="00616C71" w:rsidRDefault="00616C71" w:rsidP="0075292A">
      <w:pPr>
        <w:pStyle w:val="CodeListingCaption"/>
        <w:rPr>
          <w:lang w:eastAsia="en-GB"/>
        </w:rPr>
      </w:pPr>
      <w:r w:rsidRPr="00740286">
        <w:t xml:space="preserve">Introducing a type alias </w:t>
      </w:r>
      <w:r w:rsidRPr="00EF7599">
        <w:rPr>
          <w:rStyle w:val="Literal"/>
        </w:rPr>
        <w:t>Thunk</w:t>
      </w:r>
      <w:r w:rsidRPr="00616C71">
        <w:rPr>
          <w:lang w:eastAsia="en-GB"/>
        </w:rPr>
        <w:t xml:space="preserve"> to reduce repetition</w:t>
      </w:r>
    </w:p>
    <w:p w14:paraId="45E7D1B6" w14:textId="68DAEC6C" w:rsidR="00616C71" w:rsidRPr="00616C71" w:rsidRDefault="00616C71" w:rsidP="00740286">
      <w:pPr>
        <w:pStyle w:val="Body"/>
        <w:rPr>
          <w:lang w:eastAsia="en-GB"/>
        </w:rPr>
      </w:pPr>
      <w:r w:rsidRPr="00616C71">
        <w:rPr>
          <w:lang w:eastAsia="en-GB"/>
        </w:rPr>
        <w:t>This code is much easier to read and write! Choosing a meaningful name for a</w:t>
      </w:r>
      <w:r>
        <w:rPr>
          <w:lang w:eastAsia="en-GB"/>
        </w:rPr>
        <w:t xml:space="preserve"> </w:t>
      </w:r>
      <w:r w:rsidRPr="00616C71">
        <w:rPr>
          <w:lang w:eastAsia="en-GB"/>
        </w:rPr>
        <w:t>type alias can help communicate your intent as well (</w:t>
      </w:r>
      <w:r w:rsidRPr="00EF7599">
        <w:rPr>
          <w:rStyle w:val="Italic"/>
        </w:rPr>
        <w:t>thunk</w:t>
      </w:r>
      <w:r w:rsidRPr="00616C71">
        <w:rPr>
          <w:lang w:eastAsia="en-GB"/>
        </w:rPr>
        <w:t xml:space="preserve"> is a word for code</w:t>
      </w:r>
      <w:r>
        <w:rPr>
          <w:lang w:eastAsia="en-GB"/>
        </w:rPr>
        <w:t xml:space="preserve"> </w:t>
      </w:r>
      <w:r w:rsidRPr="00616C71">
        <w:rPr>
          <w:lang w:eastAsia="en-GB"/>
        </w:rPr>
        <w:t>to be evaluated at a later time, so it’s an appropriate name for a closure that</w:t>
      </w:r>
      <w:r>
        <w:rPr>
          <w:lang w:eastAsia="en-GB"/>
        </w:rPr>
        <w:t xml:space="preserve"> </w:t>
      </w:r>
      <w:r w:rsidRPr="00616C71">
        <w:rPr>
          <w:lang w:eastAsia="en-GB"/>
        </w:rPr>
        <w:t>gets stored).</w:t>
      </w:r>
      <w:r w:rsidR="007A3162" w:rsidRPr="007A3162">
        <w:rPr>
          <w:lang w:eastAsia="en-GB"/>
        </w:rPr>
        <w:t xml:space="preserve"> </w:t>
      </w:r>
      <w:r w:rsidR="007A3162">
        <w:rPr>
          <w:lang w:eastAsia="en-GB"/>
        </w:rPr>
        <w:fldChar w:fldCharType="begin"/>
      </w:r>
      <w:r w:rsidR="007A3162">
        <w:instrText xml:space="preserve"> XE "thunk endRange" </w:instrText>
      </w:r>
      <w:r w:rsidR="007A3162">
        <w:rPr>
          <w:lang w:eastAsia="en-GB"/>
        </w:rPr>
        <w:fldChar w:fldCharType="end"/>
      </w:r>
    </w:p>
    <w:p w14:paraId="69650F20" w14:textId="7F92936E" w:rsidR="00616C71" w:rsidRPr="00616C71" w:rsidRDefault="00943F6F" w:rsidP="00740286">
      <w:pPr>
        <w:pStyle w:val="Body"/>
        <w:rPr>
          <w:lang w:eastAsia="en-GB"/>
        </w:rPr>
      </w:pPr>
      <w:r>
        <w:rPr>
          <w:lang w:eastAsia="en-GB"/>
        </w:rPr>
        <w:fldChar w:fldCharType="begin"/>
      </w:r>
      <w:r>
        <w:instrText xml:space="preserve"> XE "Result&lt;T, E&gt; type:type aliases for startRange" </w:instrText>
      </w:r>
      <w:r>
        <w:rPr>
          <w:lang w:eastAsia="en-GB"/>
        </w:rPr>
        <w:fldChar w:fldCharType="end"/>
      </w:r>
      <w:r w:rsidR="00616C71" w:rsidRPr="00616C71">
        <w:rPr>
          <w:lang w:eastAsia="en-GB"/>
        </w:rPr>
        <w:t xml:space="preserve">Type aliases are also commonly used with the </w:t>
      </w:r>
      <w:r w:rsidR="00616C71" w:rsidRPr="00EF7599">
        <w:rPr>
          <w:rStyle w:val="Literal"/>
        </w:rPr>
        <w:t>Result&lt;T, E&gt;</w:t>
      </w:r>
      <w:r w:rsidR="00616C71" w:rsidRPr="00740286">
        <w:t xml:space="preserve"> type for reducing repetition. Consider the </w:t>
      </w:r>
      <w:r w:rsidR="00616C71" w:rsidRPr="00EF7599">
        <w:rPr>
          <w:rStyle w:val="Literal"/>
        </w:rPr>
        <w:t>std::io</w:t>
      </w:r>
      <w:r w:rsidR="00616C71" w:rsidRPr="00740286">
        <w:t xml:space="preserve"> module in the standard library. I/O operations often return a </w:t>
      </w:r>
      <w:r w:rsidR="00616C71" w:rsidRPr="00EF7599">
        <w:rPr>
          <w:rStyle w:val="Literal"/>
        </w:rPr>
        <w:t>Result&lt;T, E&gt;</w:t>
      </w:r>
      <w:r w:rsidR="00616C71" w:rsidRPr="00740286">
        <w:t xml:space="preserve"> to handle situations when operations fail to work. This library has a </w:t>
      </w:r>
      <w:r w:rsidR="00616C71" w:rsidRPr="00EF7599">
        <w:rPr>
          <w:rStyle w:val="Literal"/>
        </w:rPr>
        <w:t>std::io::Error</w:t>
      </w:r>
      <w:r w:rsidR="00616C71" w:rsidRPr="00740286">
        <w:t xml:space="preserve"> struct that represents all possible I/O errors. Many of the functions in </w:t>
      </w:r>
      <w:r w:rsidR="00616C71" w:rsidRPr="00EF7599">
        <w:rPr>
          <w:rStyle w:val="Literal"/>
        </w:rPr>
        <w:t>std::io</w:t>
      </w:r>
      <w:r w:rsidR="00616C71" w:rsidRPr="00740286">
        <w:t xml:space="preserve"> will be returning </w:t>
      </w:r>
      <w:r w:rsidR="00616C71" w:rsidRPr="00EF7599">
        <w:rPr>
          <w:rStyle w:val="Literal"/>
        </w:rPr>
        <w:t>Result&lt;T, E&gt;</w:t>
      </w:r>
      <w:r w:rsidR="00616C71" w:rsidRPr="00740286">
        <w:t xml:space="preserve"> where the </w:t>
      </w:r>
      <w:r w:rsidR="00616C71" w:rsidRPr="00EF7599">
        <w:rPr>
          <w:rStyle w:val="Literal"/>
        </w:rPr>
        <w:t>E</w:t>
      </w:r>
      <w:r w:rsidR="00616C71" w:rsidRPr="00740286">
        <w:t xml:space="preserve"> is </w:t>
      </w:r>
      <w:r w:rsidR="00616C71" w:rsidRPr="00EF7599">
        <w:rPr>
          <w:rStyle w:val="Literal"/>
        </w:rPr>
        <w:t>std::io::Error</w:t>
      </w:r>
      <w:r w:rsidR="00616C71" w:rsidRPr="00740286">
        <w:t xml:space="preserve">, such as these functions in the </w:t>
      </w:r>
      <w:r w:rsidR="00616C71" w:rsidRPr="00EF7599">
        <w:rPr>
          <w:rStyle w:val="Literal"/>
        </w:rPr>
        <w:t>Write</w:t>
      </w:r>
      <w:r w:rsidR="00616C71" w:rsidRPr="00616C71">
        <w:rPr>
          <w:lang w:eastAsia="en-GB"/>
        </w:rPr>
        <w:t xml:space="preserve"> trait:</w:t>
      </w:r>
    </w:p>
    <w:p w14:paraId="650240EC" w14:textId="77777777" w:rsidR="00616C71" w:rsidRPr="00616C71" w:rsidRDefault="00616C71" w:rsidP="00740286">
      <w:pPr>
        <w:pStyle w:val="Code"/>
        <w:rPr>
          <w:lang w:eastAsia="en-GB"/>
        </w:rPr>
      </w:pPr>
      <w:r w:rsidRPr="00616C71">
        <w:rPr>
          <w:lang w:eastAsia="en-GB"/>
        </w:rPr>
        <w:t>use std::fmt;</w:t>
      </w:r>
    </w:p>
    <w:p w14:paraId="22819912" w14:textId="77777777" w:rsidR="00616C71" w:rsidRPr="00616C71" w:rsidRDefault="00616C71" w:rsidP="00740286">
      <w:pPr>
        <w:pStyle w:val="Code"/>
        <w:rPr>
          <w:lang w:eastAsia="en-GB"/>
        </w:rPr>
      </w:pPr>
      <w:r w:rsidRPr="00616C71">
        <w:rPr>
          <w:lang w:eastAsia="en-GB"/>
        </w:rPr>
        <w:t>use std::io::Error;</w:t>
      </w:r>
    </w:p>
    <w:p w14:paraId="60D9FA44" w14:textId="77777777" w:rsidR="00616C71" w:rsidRPr="00616C71" w:rsidRDefault="00616C71" w:rsidP="00740286">
      <w:pPr>
        <w:pStyle w:val="Code"/>
        <w:rPr>
          <w:lang w:eastAsia="en-GB"/>
        </w:rPr>
      </w:pPr>
    </w:p>
    <w:p w14:paraId="2562DB6C" w14:textId="77777777" w:rsidR="00616C71" w:rsidRPr="00616C71" w:rsidRDefault="00616C71" w:rsidP="00740286">
      <w:pPr>
        <w:pStyle w:val="Code"/>
        <w:rPr>
          <w:lang w:eastAsia="en-GB"/>
        </w:rPr>
      </w:pPr>
      <w:r w:rsidRPr="00616C71">
        <w:rPr>
          <w:lang w:eastAsia="en-GB"/>
        </w:rPr>
        <w:t>pub trait Write {</w:t>
      </w:r>
    </w:p>
    <w:p w14:paraId="5C88741B" w14:textId="77777777" w:rsidR="00616C71" w:rsidRPr="00616C71" w:rsidRDefault="00616C71" w:rsidP="00740286">
      <w:pPr>
        <w:pStyle w:val="Code"/>
        <w:rPr>
          <w:lang w:eastAsia="en-GB"/>
        </w:rPr>
      </w:pPr>
      <w:r w:rsidRPr="00616C71">
        <w:rPr>
          <w:lang w:eastAsia="en-GB"/>
        </w:rPr>
        <w:t xml:space="preserve">    fn write(&amp;mut self, buf: &amp;[u8]) -&gt; Result&lt;usize, Error&gt;;</w:t>
      </w:r>
    </w:p>
    <w:p w14:paraId="79DB20A6" w14:textId="77777777" w:rsidR="00616C71" w:rsidRPr="00616C71" w:rsidRDefault="00616C71" w:rsidP="00740286">
      <w:pPr>
        <w:pStyle w:val="Code"/>
        <w:rPr>
          <w:lang w:eastAsia="en-GB"/>
        </w:rPr>
      </w:pPr>
      <w:r w:rsidRPr="00616C71">
        <w:rPr>
          <w:lang w:eastAsia="en-GB"/>
        </w:rPr>
        <w:t xml:space="preserve">    fn flush(&amp;mut self) -&gt; Result&lt;(), Error&gt;;</w:t>
      </w:r>
    </w:p>
    <w:p w14:paraId="66806F45" w14:textId="77777777" w:rsidR="00616C71" w:rsidRPr="00616C71" w:rsidRDefault="00616C71" w:rsidP="00740286">
      <w:pPr>
        <w:pStyle w:val="Code"/>
        <w:rPr>
          <w:lang w:eastAsia="en-GB"/>
        </w:rPr>
      </w:pPr>
    </w:p>
    <w:p w14:paraId="6839AAB7" w14:textId="77777777" w:rsidR="00616C71" w:rsidRPr="00616C71" w:rsidRDefault="00616C71" w:rsidP="00740286">
      <w:pPr>
        <w:pStyle w:val="Code"/>
        <w:rPr>
          <w:lang w:eastAsia="en-GB"/>
        </w:rPr>
      </w:pPr>
      <w:r w:rsidRPr="00616C71">
        <w:rPr>
          <w:lang w:eastAsia="en-GB"/>
        </w:rPr>
        <w:t xml:space="preserve">    fn write_all(&amp;mut self, buf: &amp;[u8]) -&gt; Result&lt;(), Error&gt;;</w:t>
      </w:r>
    </w:p>
    <w:p w14:paraId="616E1183" w14:textId="77777777" w:rsidR="00C0491B" w:rsidRDefault="00616C71" w:rsidP="00740286">
      <w:pPr>
        <w:pStyle w:val="Code"/>
        <w:rPr>
          <w:lang w:eastAsia="en-GB"/>
        </w:rPr>
      </w:pPr>
      <w:r w:rsidRPr="00616C71">
        <w:rPr>
          <w:lang w:eastAsia="en-GB"/>
        </w:rPr>
        <w:t xml:space="preserve">    fn write_fmt(</w:t>
      </w:r>
    </w:p>
    <w:p w14:paraId="325CDDFD" w14:textId="1BA28087" w:rsidR="00C0491B" w:rsidRDefault="00C0491B" w:rsidP="00740286">
      <w:pPr>
        <w:pStyle w:val="Code"/>
        <w:rPr>
          <w:lang w:eastAsia="en-GB"/>
        </w:rPr>
      </w:pPr>
      <w:r>
        <w:rPr>
          <w:lang w:eastAsia="en-GB"/>
        </w:rPr>
        <w:t xml:space="preserve">        </w:t>
      </w:r>
      <w:r w:rsidR="00616C71" w:rsidRPr="00616C71">
        <w:rPr>
          <w:lang w:eastAsia="en-GB"/>
        </w:rPr>
        <w:t>&amp;mut self,</w:t>
      </w:r>
    </w:p>
    <w:p w14:paraId="4D26070A" w14:textId="77777777" w:rsidR="00C0491B" w:rsidRDefault="00C0491B" w:rsidP="00740286">
      <w:pPr>
        <w:pStyle w:val="Code"/>
        <w:rPr>
          <w:lang w:eastAsia="en-GB"/>
        </w:rPr>
      </w:pPr>
      <w:r>
        <w:rPr>
          <w:lang w:eastAsia="en-GB"/>
        </w:rPr>
        <w:t xml:space="preserve">        </w:t>
      </w:r>
      <w:r w:rsidR="00616C71" w:rsidRPr="00616C71">
        <w:rPr>
          <w:lang w:eastAsia="en-GB"/>
        </w:rPr>
        <w:t>fmt: fmt::Arguments</w:t>
      </w:r>
      <w:r>
        <w:rPr>
          <w:lang w:eastAsia="en-GB"/>
        </w:rPr>
        <w:t>,</w:t>
      </w:r>
    </w:p>
    <w:p w14:paraId="075729F7" w14:textId="6907015C" w:rsidR="00616C71" w:rsidRPr="00616C71" w:rsidRDefault="00C0491B" w:rsidP="00740286">
      <w:pPr>
        <w:pStyle w:val="Code"/>
        <w:rPr>
          <w:lang w:eastAsia="en-GB"/>
        </w:rPr>
      </w:pPr>
      <w:r>
        <w:rPr>
          <w:lang w:eastAsia="en-GB"/>
        </w:rPr>
        <w:t xml:space="preserve">    </w:t>
      </w:r>
      <w:r w:rsidR="00616C71" w:rsidRPr="00616C71">
        <w:rPr>
          <w:lang w:eastAsia="en-GB"/>
        </w:rPr>
        <w:t>) -&gt; Result&lt;(), Error&gt;;</w:t>
      </w:r>
    </w:p>
    <w:p w14:paraId="35F1A965" w14:textId="77777777" w:rsidR="00616C71" w:rsidRPr="00616C71" w:rsidRDefault="00616C71" w:rsidP="00740286">
      <w:pPr>
        <w:pStyle w:val="Code"/>
        <w:rPr>
          <w:lang w:eastAsia="en-GB"/>
        </w:rPr>
      </w:pPr>
      <w:r w:rsidRPr="00616C71">
        <w:rPr>
          <w:lang w:eastAsia="en-GB"/>
        </w:rPr>
        <w:t>}</w:t>
      </w:r>
    </w:p>
    <w:p w14:paraId="12FC582B" w14:textId="1DBBCB20" w:rsidR="00616C71" w:rsidRPr="00616C71" w:rsidRDefault="00616C71" w:rsidP="00740286">
      <w:pPr>
        <w:pStyle w:val="Body"/>
        <w:rPr>
          <w:lang w:eastAsia="en-GB"/>
        </w:rPr>
      </w:pPr>
      <w:r w:rsidRPr="00740286">
        <w:t xml:space="preserve">The </w:t>
      </w:r>
      <w:r w:rsidRPr="00EF7599">
        <w:rPr>
          <w:rStyle w:val="Literal"/>
        </w:rPr>
        <w:t>Result&lt;..., Error&gt;</w:t>
      </w:r>
      <w:r w:rsidRPr="00740286">
        <w:t xml:space="preserve"> is repeated a lot. As such, </w:t>
      </w:r>
      <w:r w:rsidRPr="00EF7599">
        <w:rPr>
          <w:rStyle w:val="Literal"/>
        </w:rPr>
        <w:t>std::io</w:t>
      </w:r>
      <w:r w:rsidRPr="00616C71">
        <w:rPr>
          <w:lang w:eastAsia="en-GB"/>
        </w:rPr>
        <w:t xml:space="preserve"> has this type</w:t>
      </w:r>
      <w:r>
        <w:rPr>
          <w:lang w:eastAsia="en-GB"/>
        </w:rPr>
        <w:t xml:space="preserve"> </w:t>
      </w:r>
      <w:r w:rsidRPr="00616C71">
        <w:rPr>
          <w:lang w:eastAsia="en-GB"/>
        </w:rPr>
        <w:t>alias declaration:</w:t>
      </w:r>
    </w:p>
    <w:p w14:paraId="75CF203E" w14:textId="77777777" w:rsidR="00616C71" w:rsidRPr="00616C71" w:rsidRDefault="00616C71" w:rsidP="00740286">
      <w:pPr>
        <w:pStyle w:val="Code"/>
        <w:rPr>
          <w:lang w:eastAsia="en-GB"/>
        </w:rPr>
      </w:pPr>
      <w:r w:rsidRPr="00616C71">
        <w:rPr>
          <w:lang w:eastAsia="en-GB"/>
        </w:rPr>
        <w:t>type Result&lt;T&gt; = std::result::Result&lt;T, std::io::Error&gt;;</w:t>
      </w:r>
    </w:p>
    <w:p w14:paraId="2614D453" w14:textId="59B82E2A" w:rsidR="00616C71" w:rsidRPr="00616C71" w:rsidRDefault="00616C71" w:rsidP="00740286">
      <w:pPr>
        <w:pStyle w:val="Body"/>
        <w:rPr>
          <w:lang w:eastAsia="en-GB"/>
        </w:rPr>
      </w:pPr>
      <w:r w:rsidRPr="00740286">
        <w:t xml:space="preserve">Because this declaration is in the </w:t>
      </w:r>
      <w:r w:rsidRPr="00EF7599">
        <w:rPr>
          <w:rStyle w:val="Literal"/>
        </w:rPr>
        <w:t>std::io</w:t>
      </w:r>
      <w:r w:rsidRPr="00740286">
        <w:t xml:space="preserve"> module, we can use the fully qualified alias </w:t>
      </w:r>
      <w:r w:rsidRPr="00EF7599">
        <w:rPr>
          <w:rStyle w:val="Literal"/>
        </w:rPr>
        <w:t>std::io::Result&lt;T&gt;</w:t>
      </w:r>
      <w:r w:rsidRPr="00740286">
        <w:t xml:space="preserve">; that is, a </w:t>
      </w:r>
      <w:r w:rsidRPr="00EF7599">
        <w:rPr>
          <w:rStyle w:val="Literal"/>
        </w:rPr>
        <w:t>Result&lt;T, E&gt;</w:t>
      </w:r>
      <w:r w:rsidRPr="00740286">
        <w:t xml:space="preserve"> with the </w:t>
      </w:r>
      <w:r w:rsidRPr="00EF7599">
        <w:rPr>
          <w:rStyle w:val="Literal"/>
        </w:rPr>
        <w:t>E</w:t>
      </w:r>
      <w:r w:rsidRPr="00740286">
        <w:t xml:space="preserve"> filled in as </w:t>
      </w:r>
      <w:r w:rsidRPr="00EF7599">
        <w:rPr>
          <w:rStyle w:val="Literal"/>
        </w:rPr>
        <w:t>std::io::Error</w:t>
      </w:r>
      <w:r w:rsidRPr="00740286">
        <w:t xml:space="preserve">. The </w:t>
      </w:r>
      <w:r w:rsidRPr="00EF7599">
        <w:rPr>
          <w:rStyle w:val="Literal"/>
        </w:rPr>
        <w:t>Write</w:t>
      </w:r>
      <w:r w:rsidRPr="00616C71">
        <w:rPr>
          <w:lang w:eastAsia="en-GB"/>
        </w:rPr>
        <w:t xml:space="preserve"> trait function signatures end up</w:t>
      </w:r>
      <w:r>
        <w:rPr>
          <w:lang w:eastAsia="en-GB"/>
        </w:rPr>
        <w:t xml:space="preserve"> </w:t>
      </w:r>
      <w:r w:rsidRPr="00616C71">
        <w:rPr>
          <w:lang w:eastAsia="en-GB"/>
        </w:rPr>
        <w:t>looking like this:</w:t>
      </w:r>
    </w:p>
    <w:p w14:paraId="082239EA" w14:textId="77777777" w:rsidR="00616C71" w:rsidRPr="00616C71" w:rsidRDefault="00616C71" w:rsidP="00740286">
      <w:pPr>
        <w:pStyle w:val="Code"/>
        <w:rPr>
          <w:lang w:eastAsia="en-GB"/>
        </w:rPr>
      </w:pPr>
      <w:r w:rsidRPr="00616C71">
        <w:rPr>
          <w:lang w:eastAsia="en-GB"/>
        </w:rPr>
        <w:t>pub trait Write {</w:t>
      </w:r>
    </w:p>
    <w:p w14:paraId="24147D9B" w14:textId="77777777" w:rsidR="00616C71" w:rsidRPr="00616C71" w:rsidRDefault="00616C71" w:rsidP="00740286">
      <w:pPr>
        <w:pStyle w:val="Code"/>
        <w:rPr>
          <w:lang w:eastAsia="en-GB"/>
        </w:rPr>
      </w:pPr>
      <w:r w:rsidRPr="00616C71">
        <w:rPr>
          <w:lang w:eastAsia="en-GB"/>
        </w:rPr>
        <w:t xml:space="preserve">    fn write(&amp;mut self, buf: &amp;[u8]) -&gt; Result&lt;usize&gt;;</w:t>
      </w:r>
    </w:p>
    <w:p w14:paraId="4123749B" w14:textId="77777777" w:rsidR="00616C71" w:rsidRPr="00616C71" w:rsidRDefault="00616C71" w:rsidP="00740286">
      <w:pPr>
        <w:pStyle w:val="Code"/>
        <w:rPr>
          <w:lang w:eastAsia="en-GB"/>
        </w:rPr>
      </w:pPr>
      <w:r w:rsidRPr="00616C71">
        <w:rPr>
          <w:lang w:eastAsia="en-GB"/>
        </w:rPr>
        <w:t xml:space="preserve">    fn flush(&amp;mut self) -&gt; Result&lt;()&gt;;</w:t>
      </w:r>
    </w:p>
    <w:p w14:paraId="083D3B39" w14:textId="77777777" w:rsidR="00616C71" w:rsidRPr="00616C71" w:rsidRDefault="00616C71" w:rsidP="00740286">
      <w:pPr>
        <w:pStyle w:val="Code"/>
        <w:rPr>
          <w:lang w:eastAsia="en-GB"/>
        </w:rPr>
      </w:pPr>
    </w:p>
    <w:p w14:paraId="3015B62D" w14:textId="77777777" w:rsidR="00616C71" w:rsidRPr="00616C71" w:rsidRDefault="00616C71" w:rsidP="00740286">
      <w:pPr>
        <w:pStyle w:val="Code"/>
        <w:rPr>
          <w:lang w:eastAsia="en-GB"/>
        </w:rPr>
      </w:pPr>
      <w:r w:rsidRPr="00616C71">
        <w:rPr>
          <w:lang w:eastAsia="en-GB"/>
        </w:rPr>
        <w:t xml:space="preserve">    fn write_all(&amp;mut self, buf: &amp;[u8]) -&gt; Result&lt;()&gt;;</w:t>
      </w:r>
    </w:p>
    <w:p w14:paraId="4BFAA63A" w14:textId="77777777" w:rsidR="00616C71" w:rsidRPr="00616C71" w:rsidRDefault="00616C71" w:rsidP="00740286">
      <w:pPr>
        <w:pStyle w:val="Code"/>
        <w:rPr>
          <w:lang w:eastAsia="en-GB"/>
        </w:rPr>
      </w:pPr>
      <w:r w:rsidRPr="00616C71">
        <w:rPr>
          <w:lang w:eastAsia="en-GB"/>
        </w:rPr>
        <w:t xml:space="preserve">    fn write_fmt(&amp;mut self, fmt: fmt::Arguments) -&gt; Result&lt;()&gt;;</w:t>
      </w:r>
    </w:p>
    <w:p w14:paraId="69C7DCA7" w14:textId="77777777" w:rsidR="00616C71" w:rsidRPr="00616C71" w:rsidRDefault="00616C71" w:rsidP="00740286">
      <w:pPr>
        <w:pStyle w:val="Code"/>
        <w:rPr>
          <w:lang w:eastAsia="en-GB"/>
        </w:rPr>
      </w:pPr>
      <w:r w:rsidRPr="00616C71">
        <w:rPr>
          <w:lang w:eastAsia="en-GB"/>
        </w:rPr>
        <w:t>}</w:t>
      </w:r>
    </w:p>
    <w:p w14:paraId="3368EDDA" w14:textId="7BC9DC7B" w:rsidR="00616C71" w:rsidRPr="00616C71" w:rsidRDefault="00616C71" w:rsidP="00740286">
      <w:pPr>
        <w:pStyle w:val="Body"/>
        <w:rPr>
          <w:lang w:eastAsia="en-GB"/>
        </w:rPr>
      </w:pPr>
      <w:r w:rsidRPr="00740286">
        <w:t xml:space="preserve">The type alias helps in two ways: it makes code easier to write </w:t>
      </w:r>
      <w:r w:rsidRPr="00EF7599">
        <w:rPr>
          <w:rStyle w:val="Italic"/>
        </w:rPr>
        <w:t>and</w:t>
      </w:r>
      <w:r w:rsidRPr="00740286">
        <w:t xml:space="preserve"> it gives us a consistent interface across all of </w:t>
      </w:r>
      <w:r w:rsidRPr="00EF7599">
        <w:rPr>
          <w:rStyle w:val="Literal"/>
        </w:rPr>
        <w:t>std::io</w:t>
      </w:r>
      <w:r w:rsidRPr="00740286">
        <w:t xml:space="preserve">. Because it’s an alias, it’s just another </w:t>
      </w:r>
      <w:r w:rsidRPr="00EF7599">
        <w:rPr>
          <w:rStyle w:val="Literal"/>
        </w:rPr>
        <w:t>Result&lt;T, E&gt;</w:t>
      </w:r>
      <w:r w:rsidRPr="00740286">
        <w:t xml:space="preserve">, which means we can use any methods that work on </w:t>
      </w:r>
      <w:r w:rsidRPr="00EF7599">
        <w:rPr>
          <w:rStyle w:val="Literal"/>
        </w:rPr>
        <w:t>Result&lt;T, E&gt;</w:t>
      </w:r>
      <w:r w:rsidRPr="00740286">
        <w:t xml:space="preserve"> with it, as well as special syntax like the </w:t>
      </w:r>
      <w:r w:rsidRPr="00EF7599">
        <w:rPr>
          <w:rStyle w:val="Literal"/>
        </w:rPr>
        <w:t>?</w:t>
      </w:r>
      <w:r w:rsidRPr="00616C71">
        <w:rPr>
          <w:lang w:eastAsia="en-GB"/>
        </w:rPr>
        <w:t xml:space="preserve"> operator.</w:t>
      </w:r>
      <w:r w:rsidR="00943F6F">
        <w:rPr>
          <w:lang w:eastAsia="en-GB"/>
        </w:rPr>
        <w:fldChar w:fldCharType="begin"/>
      </w:r>
      <w:r w:rsidR="00943F6F">
        <w:instrText xml:space="preserve"> XE "Result&lt;T, E&gt; type:type aliases for endRange" </w:instrText>
      </w:r>
      <w:r w:rsidR="00943F6F">
        <w:rPr>
          <w:lang w:eastAsia="en-GB"/>
        </w:rPr>
        <w:fldChar w:fldCharType="end"/>
      </w:r>
      <w:r w:rsidR="00B50D32">
        <w:rPr>
          <w:lang w:eastAsia="en-GB"/>
        </w:rPr>
        <w:fldChar w:fldCharType="begin"/>
      </w:r>
      <w:r w:rsidR="00B50D32">
        <w:instrText xml:space="preserve"> XE "type alias endRange" </w:instrText>
      </w:r>
      <w:r w:rsidR="00B50D32">
        <w:rPr>
          <w:lang w:eastAsia="en-GB"/>
        </w:rPr>
        <w:fldChar w:fldCharType="end"/>
      </w:r>
    </w:p>
    <w:bookmarkStart w:id="57" w:name="the-never-type-that-never-returns"/>
    <w:bookmarkStart w:id="58" w:name="_Toc106716461"/>
    <w:bookmarkEnd w:id="57"/>
    <w:p w14:paraId="5B798F59" w14:textId="44298539" w:rsidR="00616C71" w:rsidRPr="00616C71" w:rsidRDefault="00601729" w:rsidP="00740286">
      <w:pPr>
        <w:pStyle w:val="HeadB"/>
        <w:rPr>
          <w:lang w:eastAsia="en-GB"/>
        </w:rPr>
      </w:pPr>
      <w:r>
        <w:rPr>
          <w:lang w:eastAsia="en-GB"/>
        </w:rPr>
        <w:fldChar w:fldCharType="begin"/>
      </w:r>
      <w:r>
        <w:instrText xml:space="preserve"> XE "! (never type) startRange" </w:instrText>
      </w:r>
      <w:r>
        <w:rPr>
          <w:lang w:eastAsia="en-GB"/>
        </w:rPr>
        <w:fldChar w:fldCharType="end"/>
      </w:r>
      <w:r>
        <w:rPr>
          <w:lang w:eastAsia="en-GB"/>
        </w:rPr>
        <w:fldChar w:fldCharType="begin"/>
      </w:r>
      <w:r>
        <w:instrText xml:space="preserve"> XE "never type (!) startRange" </w:instrText>
      </w:r>
      <w:r>
        <w:rPr>
          <w:lang w:eastAsia="en-GB"/>
        </w:rPr>
        <w:fldChar w:fldCharType="end"/>
      </w:r>
      <w:r>
        <w:rPr>
          <w:lang w:eastAsia="en-GB"/>
        </w:rPr>
        <w:fldChar w:fldCharType="begin"/>
      </w:r>
      <w:r>
        <w:instrText xml:space="preserve"> XE "empty type startRange" </w:instrText>
      </w:r>
      <w:r>
        <w:rPr>
          <w:lang w:eastAsia="en-GB"/>
        </w:rPr>
        <w:fldChar w:fldCharType="end"/>
      </w:r>
      <w:r w:rsidR="00616C71" w:rsidRPr="00616C71">
        <w:rPr>
          <w:lang w:eastAsia="en-GB"/>
        </w:rPr>
        <w:t xml:space="preserve">The Never Type </w:t>
      </w:r>
      <w:r w:rsidR="00065B3F">
        <w:rPr>
          <w:lang w:eastAsia="en-GB"/>
        </w:rPr>
        <w:t>T</w:t>
      </w:r>
      <w:r w:rsidR="00065B3F" w:rsidRPr="00616C71">
        <w:rPr>
          <w:lang w:eastAsia="en-GB"/>
        </w:rPr>
        <w:t xml:space="preserve">hat </w:t>
      </w:r>
      <w:r w:rsidR="00616C71" w:rsidRPr="00616C71">
        <w:rPr>
          <w:lang w:eastAsia="en-GB"/>
        </w:rPr>
        <w:t>Never Returns</w:t>
      </w:r>
      <w:bookmarkEnd w:id="58"/>
    </w:p>
    <w:p w14:paraId="617D2A4A" w14:textId="41A37568" w:rsidR="00616C71" w:rsidRPr="00616C71" w:rsidRDefault="00616C71" w:rsidP="00740286">
      <w:pPr>
        <w:pStyle w:val="Body"/>
        <w:rPr>
          <w:lang w:eastAsia="en-GB"/>
        </w:rPr>
      </w:pPr>
      <w:r w:rsidRPr="00740286">
        <w:t xml:space="preserve">Rust has a special type named </w:t>
      </w:r>
      <w:r w:rsidRPr="00EF7599">
        <w:rPr>
          <w:rStyle w:val="Literal"/>
        </w:rPr>
        <w:t>!</w:t>
      </w:r>
      <w:r w:rsidRPr="00740286">
        <w:t xml:space="preserve"> that’s known in type theory lingo as the </w:t>
      </w:r>
      <w:r w:rsidRPr="00EF7599">
        <w:rPr>
          <w:rStyle w:val="Italic"/>
        </w:rPr>
        <w:t>empty type</w:t>
      </w:r>
      <w:r w:rsidRPr="00740286">
        <w:t xml:space="preserve"> because it has no values. We prefer to call it the </w:t>
      </w:r>
      <w:r w:rsidRPr="00EF7599">
        <w:rPr>
          <w:rStyle w:val="Italic"/>
        </w:rPr>
        <w:t>never type</w:t>
      </w:r>
      <w:r>
        <w:rPr>
          <w:lang w:eastAsia="en-GB"/>
        </w:rPr>
        <w:t xml:space="preserve"> </w:t>
      </w:r>
      <w:r w:rsidRPr="00616C71">
        <w:rPr>
          <w:lang w:eastAsia="en-GB"/>
        </w:rPr>
        <w:t>because it stands in the place of the return type when a function will never</w:t>
      </w:r>
      <w:r>
        <w:rPr>
          <w:lang w:eastAsia="en-GB"/>
        </w:rPr>
        <w:t xml:space="preserve"> </w:t>
      </w:r>
      <w:r w:rsidRPr="00616C71">
        <w:rPr>
          <w:lang w:eastAsia="en-GB"/>
        </w:rPr>
        <w:t>return. Here is an example:</w:t>
      </w:r>
    </w:p>
    <w:p w14:paraId="19CC345F" w14:textId="77777777" w:rsidR="00616C71" w:rsidRPr="00616C71" w:rsidRDefault="00616C71" w:rsidP="00740286">
      <w:pPr>
        <w:pStyle w:val="Code"/>
        <w:rPr>
          <w:lang w:eastAsia="en-GB"/>
        </w:rPr>
      </w:pPr>
      <w:r w:rsidRPr="00616C71">
        <w:rPr>
          <w:lang w:eastAsia="en-GB"/>
        </w:rPr>
        <w:t>fn bar() -&gt; ! {</w:t>
      </w:r>
    </w:p>
    <w:p w14:paraId="4A01F209" w14:textId="2011CFDA" w:rsidR="00616C71" w:rsidRPr="00616C71" w:rsidRDefault="00616C71" w:rsidP="00740286">
      <w:pPr>
        <w:pStyle w:val="Code"/>
        <w:rPr>
          <w:lang w:eastAsia="en-GB"/>
        </w:rPr>
      </w:pPr>
      <w:r w:rsidRPr="00616C71">
        <w:rPr>
          <w:lang w:eastAsia="en-GB"/>
        </w:rPr>
        <w:t xml:space="preserve">    </w:t>
      </w:r>
      <w:r w:rsidR="0075292A" w:rsidRPr="0075292A">
        <w:rPr>
          <w:rStyle w:val="LiteralItalic"/>
        </w:rPr>
        <w:t>--snip--</w:t>
      </w:r>
    </w:p>
    <w:p w14:paraId="47AF0EB9" w14:textId="77777777" w:rsidR="00616C71" w:rsidRPr="00616C71" w:rsidRDefault="00616C71" w:rsidP="00740286">
      <w:pPr>
        <w:pStyle w:val="Code"/>
        <w:rPr>
          <w:lang w:eastAsia="en-GB"/>
        </w:rPr>
      </w:pPr>
      <w:r w:rsidRPr="00616C71">
        <w:rPr>
          <w:lang w:eastAsia="en-GB"/>
        </w:rPr>
        <w:t>}</w:t>
      </w:r>
    </w:p>
    <w:p w14:paraId="21D4A5AD" w14:textId="795022C8" w:rsidR="00616C71" w:rsidRPr="00616C71" w:rsidRDefault="00616C71" w:rsidP="00740286">
      <w:pPr>
        <w:pStyle w:val="Body"/>
        <w:rPr>
          <w:lang w:eastAsia="en-GB"/>
        </w:rPr>
      </w:pPr>
      <w:r w:rsidRPr="00740286">
        <w:t xml:space="preserve">This code is read as “the function </w:t>
      </w:r>
      <w:r w:rsidRPr="00EF7599">
        <w:rPr>
          <w:rStyle w:val="Literal"/>
        </w:rPr>
        <w:t>bar</w:t>
      </w:r>
      <w:r w:rsidRPr="00740286">
        <w:t xml:space="preserve"> returns never.” Functions that return never are called </w:t>
      </w:r>
      <w:r w:rsidRPr="00EF7599">
        <w:rPr>
          <w:rStyle w:val="Italic"/>
        </w:rPr>
        <w:t>diverging functions</w:t>
      </w:r>
      <w:r w:rsidRPr="00740286">
        <w:t xml:space="preserve">. We can’t create values of the type </w:t>
      </w:r>
      <w:r w:rsidRPr="00EF7599">
        <w:rPr>
          <w:rStyle w:val="Literal"/>
        </w:rPr>
        <w:t>!</w:t>
      </w:r>
      <w:r w:rsidR="00065B3F">
        <w:t xml:space="preserve">, </w:t>
      </w:r>
      <w:r w:rsidRPr="00740286">
        <w:t xml:space="preserve">so </w:t>
      </w:r>
      <w:r w:rsidRPr="00EF7599">
        <w:rPr>
          <w:rStyle w:val="Literal"/>
        </w:rPr>
        <w:t>bar</w:t>
      </w:r>
      <w:r w:rsidRPr="00616C71">
        <w:rPr>
          <w:lang w:eastAsia="en-GB"/>
        </w:rPr>
        <w:t xml:space="preserve"> can never possibly return.</w:t>
      </w:r>
    </w:p>
    <w:p w14:paraId="75E4A8D9" w14:textId="1253520A" w:rsidR="00616C71" w:rsidRPr="00616C71" w:rsidRDefault="00616C71" w:rsidP="00740286">
      <w:pPr>
        <w:pStyle w:val="Body"/>
        <w:rPr>
          <w:lang w:eastAsia="en-GB"/>
        </w:rPr>
      </w:pPr>
      <w:r w:rsidRPr="00616C71">
        <w:rPr>
          <w:lang w:eastAsia="en-GB"/>
        </w:rPr>
        <w:t>But what use is a type you can never create values for? Recall the code from</w:t>
      </w:r>
      <w:r>
        <w:rPr>
          <w:lang w:eastAsia="en-GB"/>
        </w:rPr>
        <w:t xml:space="preserve"> </w:t>
      </w:r>
      <w:r w:rsidRPr="00616C71">
        <w:rPr>
          <w:lang w:eastAsia="en-GB"/>
        </w:rPr>
        <w:t xml:space="preserve">Listing 2-5, part of the </w:t>
      </w:r>
      <w:r w:rsidR="00065B3F" w:rsidRPr="00616C71">
        <w:rPr>
          <w:lang w:eastAsia="en-GB"/>
        </w:rPr>
        <w:t>number</w:t>
      </w:r>
      <w:r w:rsidR="00065B3F">
        <w:rPr>
          <w:lang w:eastAsia="en-GB"/>
        </w:rPr>
        <w:t>-</w:t>
      </w:r>
      <w:r w:rsidRPr="00616C71">
        <w:rPr>
          <w:lang w:eastAsia="en-GB"/>
        </w:rPr>
        <w:t>guessing game; we’ve reproduced a bit of it</w:t>
      </w:r>
      <w:r>
        <w:rPr>
          <w:lang w:eastAsia="en-GB"/>
        </w:rPr>
        <w:t xml:space="preserve"> </w:t>
      </w:r>
      <w:r w:rsidRPr="00616C71">
        <w:rPr>
          <w:lang w:eastAsia="en-GB"/>
        </w:rPr>
        <w:t>here in Listing 19-26.</w:t>
      </w:r>
    </w:p>
    <w:p w14:paraId="602E8637" w14:textId="77777777" w:rsidR="00616C71" w:rsidRPr="00616C71" w:rsidRDefault="00616C71" w:rsidP="00740286">
      <w:pPr>
        <w:pStyle w:val="Code"/>
        <w:rPr>
          <w:lang w:eastAsia="en-GB"/>
        </w:rPr>
      </w:pPr>
      <w:r w:rsidRPr="00616C71">
        <w:rPr>
          <w:lang w:eastAsia="en-GB"/>
        </w:rPr>
        <w:t>let guess: u32 = match guess.trim().parse() {</w:t>
      </w:r>
    </w:p>
    <w:p w14:paraId="73DFCFB5" w14:textId="77777777" w:rsidR="00616C71" w:rsidRPr="00616C71" w:rsidRDefault="00616C71" w:rsidP="00740286">
      <w:pPr>
        <w:pStyle w:val="Code"/>
        <w:rPr>
          <w:lang w:eastAsia="en-GB"/>
        </w:rPr>
      </w:pPr>
      <w:r w:rsidRPr="00616C71">
        <w:rPr>
          <w:lang w:eastAsia="en-GB"/>
        </w:rPr>
        <w:t xml:space="preserve">    Ok(num) =&gt; num,</w:t>
      </w:r>
    </w:p>
    <w:p w14:paraId="6C3049E3" w14:textId="77777777" w:rsidR="00616C71" w:rsidRPr="00616C71" w:rsidRDefault="00616C71" w:rsidP="00740286">
      <w:pPr>
        <w:pStyle w:val="Code"/>
        <w:rPr>
          <w:lang w:eastAsia="en-GB"/>
        </w:rPr>
      </w:pPr>
      <w:r w:rsidRPr="00616C71">
        <w:rPr>
          <w:lang w:eastAsia="en-GB"/>
        </w:rPr>
        <w:t xml:space="preserve">    Err(_) =&gt; continue,</w:t>
      </w:r>
    </w:p>
    <w:p w14:paraId="138F827A" w14:textId="77777777" w:rsidR="00616C71" w:rsidRPr="00616C71" w:rsidRDefault="00616C71" w:rsidP="00740286">
      <w:pPr>
        <w:pStyle w:val="Code"/>
        <w:rPr>
          <w:lang w:eastAsia="en-GB"/>
        </w:rPr>
      </w:pPr>
      <w:r w:rsidRPr="00616C71">
        <w:rPr>
          <w:lang w:eastAsia="en-GB"/>
        </w:rPr>
        <w:t>};</w:t>
      </w:r>
    </w:p>
    <w:p w14:paraId="038D434A" w14:textId="041E4D50" w:rsidR="00616C71" w:rsidRPr="00616C71" w:rsidRDefault="00616C71" w:rsidP="0075292A">
      <w:pPr>
        <w:pStyle w:val="CodeListingCaption"/>
        <w:rPr>
          <w:lang w:eastAsia="en-GB"/>
        </w:rPr>
      </w:pPr>
      <w:r w:rsidRPr="00740286">
        <w:t xml:space="preserve">A </w:t>
      </w:r>
      <w:r w:rsidRPr="00EF7599">
        <w:rPr>
          <w:rStyle w:val="Literal"/>
        </w:rPr>
        <w:t>match</w:t>
      </w:r>
      <w:r w:rsidRPr="00740286">
        <w:t xml:space="preserve"> with an arm that ends in </w:t>
      </w:r>
      <w:r w:rsidRPr="00EF7599">
        <w:rPr>
          <w:rStyle w:val="Literal"/>
        </w:rPr>
        <w:t>continue</w:t>
      </w:r>
    </w:p>
    <w:p w14:paraId="5D5B0D80" w14:textId="3D483740" w:rsidR="00616C71" w:rsidRPr="00616C71" w:rsidRDefault="00616C71" w:rsidP="00740286">
      <w:pPr>
        <w:pStyle w:val="Body"/>
        <w:rPr>
          <w:lang w:eastAsia="en-GB"/>
        </w:rPr>
      </w:pPr>
      <w:r w:rsidRPr="00616C71">
        <w:rPr>
          <w:lang w:eastAsia="en-GB"/>
        </w:rPr>
        <w:t xml:space="preserve">At the time, we skipped over some details in this code. In </w:t>
      </w:r>
      <w:r w:rsidRPr="005E677D">
        <w:rPr>
          <w:rStyle w:val="Xref"/>
        </w:rPr>
        <w:t xml:space="preserve">“The match Control Flow </w:t>
      </w:r>
      <w:r w:rsidR="00CB30F2">
        <w:rPr>
          <w:rStyle w:val="Xref"/>
        </w:rPr>
        <w:t>Construct</w:t>
      </w:r>
      <w:r w:rsidRPr="005E677D">
        <w:rPr>
          <w:rStyle w:val="Xref"/>
        </w:rPr>
        <w:t>”</w:t>
      </w:r>
      <w:r w:rsidRPr="00740286">
        <w:t xml:space="preserve"> </w:t>
      </w:r>
      <w:r w:rsidR="00A677DB">
        <w:t xml:space="preserve">on </w:t>
      </w:r>
      <w:r w:rsidR="00A677DB" w:rsidRPr="00EE6E53">
        <w:rPr>
          <w:rStyle w:val="Xref"/>
        </w:rPr>
        <w:t>page XX</w:t>
      </w:r>
      <w:r w:rsidRPr="00740286">
        <w:t xml:space="preserve">, we discussed that </w:t>
      </w:r>
      <w:r w:rsidRPr="00EF7599">
        <w:rPr>
          <w:rStyle w:val="Literal"/>
        </w:rPr>
        <w:t>match</w:t>
      </w:r>
      <w:r w:rsidRPr="00616C71">
        <w:rPr>
          <w:lang w:eastAsia="en-GB"/>
        </w:rPr>
        <w:t xml:space="preserve"> arms must all</w:t>
      </w:r>
      <w:r>
        <w:rPr>
          <w:lang w:eastAsia="en-GB"/>
        </w:rPr>
        <w:t xml:space="preserve"> </w:t>
      </w:r>
      <w:r w:rsidRPr="00616C71">
        <w:rPr>
          <w:lang w:eastAsia="en-GB"/>
        </w:rPr>
        <w:t>return the same type. So, for example, the following code doesn’t work:</w:t>
      </w:r>
    </w:p>
    <w:p w14:paraId="0921DA5E" w14:textId="77777777" w:rsidR="00616C71" w:rsidRPr="00616C71" w:rsidRDefault="00616C71" w:rsidP="00740286">
      <w:pPr>
        <w:pStyle w:val="Code"/>
        <w:rPr>
          <w:lang w:eastAsia="en-GB"/>
        </w:rPr>
      </w:pPr>
      <w:r w:rsidRPr="00616C71">
        <w:rPr>
          <w:lang w:eastAsia="en-GB"/>
        </w:rPr>
        <w:t>let guess = match guess.trim().parse() {</w:t>
      </w:r>
    </w:p>
    <w:p w14:paraId="72C30D14" w14:textId="77777777" w:rsidR="00616C71" w:rsidRPr="00616C71" w:rsidRDefault="00616C71" w:rsidP="00740286">
      <w:pPr>
        <w:pStyle w:val="Code"/>
        <w:rPr>
          <w:lang w:eastAsia="en-GB"/>
        </w:rPr>
      </w:pPr>
      <w:r w:rsidRPr="00616C71">
        <w:rPr>
          <w:lang w:eastAsia="en-GB"/>
        </w:rPr>
        <w:t xml:space="preserve">    Ok(_) =&gt; 5,</w:t>
      </w:r>
    </w:p>
    <w:p w14:paraId="3FD9BCAA" w14:textId="77777777" w:rsidR="00616C71" w:rsidRPr="00616C71" w:rsidRDefault="00616C71" w:rsidP="00740286">
      <w:pPr>
        <w:pStyle w:val="Code"/>
        <w:rPr>
          <w:lang w:eastAsia="en-GB"/>
        </w:rPr>
      </w:pPr>
      <w:r w:rsidRPr="00616C71">
        <w:rPr>
          <w:lang w:eastAsia="en-GB"/>
        </w:rPr>
        <w:t xml:space="preserve">    Err(_) =&gt; "hello",</w:t>
      </w:r>
    </w:p>
    <w:p w14:paraId="1F279E1A" w14:textId="77777777" w:rsidR="00616C71" w:rsidRPr="00616C71" w:rsidRDefault="00616C71" w:rsidP="00740286">
      <w:pPr>
        <w:pStyle w:val="Code"/>
        <w:rPr>
          <w:lang w:eastAsia="en-GB"/>
        </w:rPr>
      </w:pPr>
      <w:r w:rsidRPr="00616C71">
        <w:rPr>
          <w:lang w:eastAsia="en-GB"/>
        </w:rPr>
        <w:t>};</w:t>
      </w:r>
    </w:p>
    <w:p w14:paraId="4DE904D7" w14:textId="1623CDCE" w:rsidR="00616C71" w:rsidRPr="00616C71" w:rsidRDefault="00616C71" w:rsidP="00740286">
      <w:pPr>
        <w:pStyle w:val="Body"/>
        <w:rPr>
          <w:lang w:eastAsia="en-GB"/>
        </w:rPr>
      </w:pPr>
      <w:r w:rsidRPr="00740286">
        <w:t xml:space="preserve">The type of </w:t>
      </w:r>
      <w:r w:rsidRPr="00EF7599">
        <w:rPr>
          <w:rStyle w:val="Literal"/>
        </w:rPr>
        <w:t>guess</w:t>
      </w:r>
      <w:r w:rsidRPr="00740286">
        <w:t xml:space="preserve"> in this code would have to be an integer </w:t>
      </w:r>
      <w:r w:rsidRPr="00EF7599">
        <w:rPr>
          <w:rStyle w:val="Italic"/>
        </w:rPr>
        <w:t>and</w:t>
      </w:r>
      <w:r w:rsidRPr="00740286">
        <w:t xml:space="preserve"> a string, and Rust requires that </w:t>
      </w:r>
      <w:r w:rsidRPr="00EF7599">
        <w:rPr>
          <w:rStyle w:val="Literal"/>
        </w:rPr>
        <w:t>guess</w:t>
      </w:r>
      <w:r w:rsidRPr="00740286">
        <w:t xml:space="preserve"> have only one type. So what does </w:t>
      </w:r>
      <w:r w:rsidRPr="00EF7599">
        <w:rPr>
          <w:rStyle w:val="Literal"/>
        </w:rPr>
        <w:t>continue</w:t>
      </w:r>
      <w:r w:rsidRPr="00740286">
        <w:t xml:space="preserve"> return? How were we allowed to return a </w:t>
      </w:r>
      <w:r w:rsidRPr="00EF7599">
        <w:rPr>
          <w:rStyle w:val="Literal"/>
        </w:rPr>
        <w:t>u32</w:t>
      </w:r>
      <w:r w:rsidRPr="00740286">
        <w:t xml:space="preserve"> from one arm and have another arm that ends with </w:t>
      </w:r>
      <w:r w:rsidRPr="00EF7599">
        <w:rPr>
          <w:rStyle w:val="Literal"/>
        </w:rPr>
        <w:t>continue</w:t>
      </w:r>
      <w:r w:rsidRPr="00616C71">
        <w:rPr>
          <w:lang w:eastAsia="en-GB"/>
        </w:rPr>
        <w:t xml:space="preserve"> in Listing 19-26?</w:t>
      </w:r>
    </w:p>
    <w:p w14:paraId="7F6B8B30" w14:textId="05AC52B2" w:rsidR="00616C71" w:rsidRPr="00616C71" w:rsidRDefault="00616C71" w:rsidP="00740286">
      <w:pPr>
        <w:pStyle w:val="Body"/>
        <w:rPr>
          <w:lang w:eastAsia="en-GB"/>
        </w:rPr>
      </w:pPr>
      <w:r w:rsidRPr="00616C71">
        <w:rPr>
          <w:lang w:eastAsia="en-GB"/>
        </w:rPr>
        <w:t xml:space="preserve">As you might have guessed, </w:t>
      </w:r>
      <w:r w:rsidRPr="00EF7599">
        <w:rPr>
          <w:rStyle w:val="Literal"/>
        </w:rPr>
        <w:t>continue</w:t>
      </w:r>
      <w:r w:rsidRPr="00740286">
        <w:t xml:space="preserve"> has a </w:t>
      </w:r>
      <w:r w:rsidRPr="00EF7599">
        <w:rPr>
          <w:rStyle w:val="Literal"/>
        </w:rPr>
        <w:t>!</w:t>
      </w:r>
      <w:r w:rsidRPr="00740286">
        <w:t xml:space="preserve"> value. That is, when Rust computes the type of </w:t>
      </w:r>
      <w:r w:rsidRPr="00EF7599">
        <w:rPr>
          <w:rStyle w:val="Literal"/>
        </w:rPr>
        <w:t>guess</w:t>
      </w:r>
      <w:r w:rsidRPr="00740286">
        <w:t xml:space="preserve">, it looks at both match arms, the former with a value of </w:t>
      </w:r>
      <w:r w:rsidRPr="00EF7599">
        <w:rPr>
          <w:rStyle w:val="Literal"/>
        </w:rPr>
        <w:t>u32</w:t>
      </w:r>
      <w:r w:rsidRPr="00740286">
        <w:t xml:space="preserve"> and the latter with a </w:t>
      </w:r>
      <w:r w:rsidRPr="00EF7599">
        <w:rPr>
          <w:rStyle w:val="Literal"/>
        </w:rPr>
        <w:t>!</w:t>
      </w:r>
      <w:r w:rsidRPr="00740286">
        <w:t xml:space="preserve"> value. Because </w:t>
      </w:r>
      <w:r w:rsidRPr="00EF7599">
        <w:rPr>
          <w:rStyle w:val="Literal"/>
        </w:rPr>
        <w:t>!</w:t>
      </w:r>
      <w:r w:rsidRPr="00740286">
        <w:t xml:space="preserve"> can never have a value, Rust decides that the type of </w:t>
      </w:r>
      <w:r w:rsidRPr="00EF7599">
        <w:rPr>
          <w:rStyle w:val="Literal"/>
        </w:rPr>
        <w:t>guess</w:t>
      </w:r>
      <w:r w:rsidRPr="00740286">
        <w:t xml:space="preserve"> is </w:t>
      </w:r>
      <w:r w:rsidRPr="00EF7599">
        <w:rPr>
          <w:rStyle w:val="Literal"/>
        </w:rPr>
        <w:t>u32</w:t>
      </w:r>
      <w:r w:rsidRPr="00616C71">
        <w:rPr>
          <w:lang w:eastAsia="en-GB"/>
        </w:rPr>
        <w:t>.</w:t>
      </w:r>
    </w:p>
    <w:p w14:paraId="5BC79D88" w14:textId="4655AC82" w:rsidR="00616C71" w:rsidRPr="00616C71" w:rsidRDefault="00616C71" w:rsidP="00740286">
      <w:pPr>
        <w:pStyle w:val="Body"/>
        <w:rPr>
          <w:lang w:eastAsia="en-GB"/>
        </w:rPr>
      </w:pPr>
      <w:r w:rsidRPr="00616C71">
        <w:rPr>
          <w:lang w:eastAsia="en-GB"/>
        </w:rPr>
        <w:t xml:space="preserve">The formal way of describing this behavior is that expressions of type </w:t>
      </w:r>
      <w:r w:rsidRPr="00EF7599">
        <w:rPr>
          <w:rStyle w:val="Literal"/>
        </w:rPr>
        <w:t>!</w:t>
      </w:r>
      <w:r w:rsidRPr="00740286">
        <w:t xml:space="preserve"> can be coerced into any other type. We’re allowed to end this </w:t>
      </w:r>
      <w:r w:rsidRPr="00EF7599">
        <w:rPr>
          <w:rStyle w:val="Literal"/>
        </w:rPr>
        <w:t>match</w:t>
      </w:r>
      <w:r w:rsidRPr="00740286">
        <w:t xml:space="preserve"> arm with </w:t>
      </w:r>
      <w:r w:rsidRPr="00EF7599">
        <w:rPr>
          <w:rStyle w:val="Literal"/>
        </w:rPr>
        <w:t>continue</w:t>
      </w:r>
      <w:r w:rsidRPr="00740286">
        <w:t xml:space="preserve"> because </w:t>
      </w:r>
      <w:r w:rsidRPr="00EF7599">
        <w:rPr>
          <w:rStyle w:val="Literal"/>
        </w:rPr>
        <w:t>continue</w:t>
      </w:r>
      <w:r w:rsidRPr="00740286">
        <w:t xml:space="preserve"> doesn’t return a value; instead, it moves control back to the top of the loop, so in the </w:t>
      </w:r>
      <w:r w:rsidRPr="00EF7599">
        <w:rPr>
          <w:rStyle w:val="Literal"/>
        </w:rPr>
        <w:t>Err</w:t>
      </w:r>
      <w:r w:rsidRPr="00740286">
        <w:t xml:space="preserve"> case, we never assign a value to </w:t>
      </w:r>
      <w:r w:rsidRPr="00EF7599">
        <w:rPr>
          <w:rStyle w:val="Literal"/>
        </w:rPr>
        <w:t>guess</w:t>
      </w:r>
      <w:r w:rsidRPr="00616C71">
        <w:rPr>
          <w:lang w:eastAsia="en-GB"/>
        </w:rPr>
        <w:t>.</w:t>
      </w:r>
    </w:p>
    <w:p w14:paraId="13F3563B" w14:textId="0DC7830E" w:rsidR="00616C71" w:rsidRPr="00616C71" w:rsidRDefault="00616C71" w:rsidP="00740286">
      <w:pPr>
        <w:pStyle w:val="Body"/>
        <w:rPr>
          <w:lang w:eastAsia="en-GB"/>
        </w:rPr>
      </w:pPr>
      <w:r w:rsidRPr="00616C71">
        <w:rPr>
          <w:lang w:eastAsia="en-GB"/>
        </w:rPr>
        <w:t xml:space="preserve">The never type is useful with the </w:t>
      </w:r>
      <w:r w:rsidRPr="00EF7599">
        <w:rPr>
          <w:rStyle w:val="Literal"/>
        </w:rPr>
        <w:t>panic!</w:t>
      </w:r>
      <w:r w:rsidRPr="00740286">
        <w:t xml:space="preserve"> macro as well. Recall the </w:t>
      </w:r>
      <w:r w:rsidRPr="00EF7599">
        <w:rPr>
          <w:rStyle w:val="Literal"/>
        </w:rPr>
        <w:t>unwrap</w:t>
      </w:r>
      <w:r w:rsidRPr="00740286">
        <w:t xml:space="preserve"> function that we call on </w:t>
      </w:r>
      <w:r w:rsidRPr="00EF7599">
        <w:rPr>
          <w:rStyle w:val="Literal"/>
        </w:rPr>
        <w:t>Option&lt;T&gt;</w:t>
      </w:r>
      <w:r w:rsidRPr="00616C71">
        <w:rPr>
          <w:lang w:eastAsia="en-GB"/>
        </w:rPr>
        <w:t xml:space="preserve"> values to produce a value or panic with</w:t>
      </w:r>
      <w:r>
        <w:rPr>
          <w:lang w:eastAsia="en-GB"/>
        </w:rPr>
        <w:t xml:space="preserve"> </w:t>
      </w:r>
      <w:r w:rsidRPr="00616C71">
        <w:rPr>
          <w:lang w:eastAsia="en-GB"/>
        </w:rPr>
        <w:t>this definition:</w:t>
      </w:r>
    </w:p>
    <w:p w14:paraId="793FD784" w14:textId="77777777" w:rsidR="00616C71" w:rsidRPr="00616C71" w:rsidRDefault="00616C71" w:rsidP="00740286">
      <w:pPr>
        <w:pStyle w:val="Code"/>
        <w:rPr>
          <w:lang w:eastAsia="en-GB"/>
        </w:rPr>
      </w:pPr>
      <w:r w:rsidRPr="00616C71">
        <w:rPr>
          <w:lang w:eastAsia="en-GB"/>
        </w:rPr>
        <w:t>impl&lt;T&gt; Option&lt;T&gt; {</w:t>
      </w:r>
    </w:p>
    <w:p w14:paraId="213BEB1A" w14:textId="77777777" w:rsidR="00616C71" w:rsidRPr="00616C71" w:rsidRDefault="00616C71" w:rsidP="00740286">
      <w:pPr>
        <w:pStyle w:val="Code"/>
        <w:rPr>
          <w:lang w:eastAsia="en-GB"/>
        </w:rPr>
      </w:pPr>
      <w:r w:rsidRPr="00616C71">
        <w:rPr>
          <w:lang w:eastAsia="en-GB"/>
        </w:rPr>
        <w:t xml:space="preserve">    pub fn unwrap(self) -&gt; T {</w:t>
      </w:r>
    </w:p>
    <w:p w14:paraId="12B6F993" w14:textId="77777777" w:rsidR="00616C71" w:rsidRPr="00616C71" w:rsidRDefault="00616C71" w:rsidP="00740286">
      <w:pPr>
        <w:pStyle w:val="Code"/>
        <w:rPr>
          <w:lang w:eastAsia="en-GB"/>
        </w:rPr>
      </w:pPr>
      <w:r w:rsidRPr="00616C71">
        <w:rPr>
          <w:lang w:eastAsia="en-GB"/>
        </w:rPr>
        <w:t xml:space="preserve">        match self {</w:t>
      </w:r>
    </w:p>
    <w:p w14:paraId="10912790" w14:textId="77777777" w:rsidR="00616C71" w:rsidRPr="00616C71" w:rsidRDefault="00616C71" w:rsidP="00740286">
      <w:pPr>
        <w:pStyle w:val="Code"/>
        <w:rPr>
          <w:lang w:eastAsia="en-GB"/>
        </w:rPr>
      </w:pPr>
      <w:r w:rsidRPr="00616C71">
        <w:rPr>
          <w:lang w:eastAsia="en-GB"/>
        </w:rPr>
        <w:t xml:space="preserve">            Some(val) =&gt; val,</w:t>
      </w:r>
    </w:p>
    <w:p w14:paraId="3B6734AA" w14:textId="77777777" w:rsidR="00FF1058" w:rsidRDefault="00616C71" w:rsidP="00740286">
      <w:pPr>
        <w:pStyle w:val="Code"/>
        <w:rPr>
          <w:lang w:eastAsia="en-GB"/>
        </w:rPr>
      </w:pPr>
      <w:r w:rsidRPr="00616C71">
        <w:rPr>
          <w:lang w:eastAsia="en-GB"/>
        </w:rPr>
        <w:t xml:space="preserve">            None =&gt; panic!(</w:t>
      </w:r>
    </w:p>
    <w:p w14:paraId="73A87381" w14:textId="77777777" w:rsidR="00FF1058" w:rsidRDefault="00FF1058" w:rsidP="00740286">
      <w:pPr>
        <w:pStyle w:val="Code"/>
        <w:rPr>
          <w:lang w:eastAsia="en-GB"/>
        </w:rPr>
      </w:pPr>
      <w:r>
        <w:rPr>
          <w:lang w:eastAsia="en-GB"/>
        </w:rPr>
        <w:t xml:space="preserve">                </w:t>
      </w:r>
      <w:r w:rsidR="00616C71" w:rsidRPr="00616C71">
        <w:rPr>
          <w:lang w:eastAsia="en-GB"/>
        </w:rPr>
        <w:t>"called `Option::unwrap()` on a `None` value"</w:t>
      </w:r>
    </w:p>
    <w:p w14:paraId="2BA78AC4" w14:textId="0B1AC6D3" w:rsidR="00616C71" w:rsidRPr="00616C71" w:rsidRDefault="00FF1058" w:rsidP="00740286">
      <w:pPr>
        <w:pStyle w:val="Code"/>
        <w:rPr>
          <w:lang w:eastAsia="en-GB"/>
        </w:rPr>
      </w:pPr>
      <w:r>
        <w:rPr>
          <w:lang w:eastAsia="en-GB"/>
        </w:rPr>
        <w:t xml:space="preserve">            </w:t>
      </w:r>
      <w:r w:rsidR="00616C71" w:rsidRPr="00616C71">
        <w:rPr>
          <w:lang w:eastAsia="en-GB"/>
        </w:rPr>
        <w:t>),</w:t>
      </w:r>
    </w:p>
    <w:p w14:paraId="558357AB" w14:textId="77777777" w:rsidR="00616C71" w:rsidRPr="00616C71" w:rsidRDefault="00616C71" w:rsidP="00740286">
      <w:pPr>
        <w:pStyle w:val="Code"/>
        <w:rPr>
          <w:lang w:eastAsia="en-GB"/>
        </w:rPr>
      </w:pPr>
      <w:r w:rsidRPr="00616C71">
        <w:rPr>
          <w:lang w:eastAsia="en-GB"/>
        </w:rPr>
        <w:t xml:space="preserve">        }</w:t>
      </w:r>
    </w:p>
    <w:p w14:paraId="2AC72C7D" w14:textId="77777777" w:rsidR="00616C71" w:rsidRPr="00616C71" w:rsidRDefault="00616C71" w:rsidP="00740286">
      <w:pPr>
        <w:pStyle w:val="Code"/>
        <w:rPr>
          <w:lang w:eastAsia="en-GB"/>
        </w:rPr>
      </w:pPr>
      <w:r w:rsidRPr="00616C71">
        <w:rPr>
          <w:lang w:eastAsia="en-GB"/>
        </w:rPr>
        <w:t xml:space="preserve">    }</w:t>
      </w:r>
    </w:p>
    <w:p w14:paraId="36028A6E" w14:textId="77777777" w:rsidR="00616C71" w:rsidRPr="00616C71" w:rsidRDefault="00616C71" w:rsidP="00740286">
      <w:pPr>
        <w:pStyle w:val="Code"/>
        <w:rPr>
          <w:lang w:eastAsia="en-GB"/>
        </w:rPr>
      </w:pPr>
      <w:r w:rsidRPr="00616C71">
        <w:rPr>
          <w:lang w:eastAsia="en-GB"/>
        </w:rPr>
        <w:t>}</w:t>
      </w:r>
    </w:p>
    <w:p w14:paraId="1A8581B1" w14:textId="4D87C79B" w:rsidR="00616C71" w:rsidRPr="00616C71" w:rsidRDefault="00616C71" w:rsidP="00740286">
      <w:pPr>
        <w:pStyle w:val="Body"/>
        <w:rPr>
          <w:lang w:eastAsia="en-GB"/>
        </w:rPr>
      </w:pPr>
      <w:r w:rsidRPr="00740286">
        <w:t xml:space="preserve">In this code, the same thing happens as in the </w:t>
      </w:r>
      <w:r w:rsidRPr="00EF7599">
        <w:rPr>
          <w:rStyle w:val="Literal"/>
        </w:rPr>
        <w:t>match</w:t>
      </w:r>
      <w:r w:rsidRPr="00740286">
        <w:t xml:space="preserve"> in Listing 19-26: Rust sees that </w:t>
      </w:r>
      <w:r w:rsidRPr="00EF7599">
        <w:rPr>
          <w:rStyle w:val="Literal"/>
        </w:rPr>
        <w:t>val</w:t>
      </w:r>
      <w:r w:rsidRPr="00740286">
        <w:t xml:space="preserve"> has the type </w:t>
      </w:r>
      <w:r w:rsidRPr="00EF7599">
        <w:rPr>
          <w:rStyle w:val="Literal"/>
        </w:rPr>
        <w:t>T</w:t>
      </w:r>
      <w:r w:rsidRPr="00740286">
        <w:t xml:space="preserve"> and </w:t>
      </w:r>
      <w:r w:rsidRPr="00EF7599">
        <w:rPr>
          <w:rStyle w:val="Literal"/>
        </w:rPr>
        <w:t>panic!</w:t>
      </w:r>
      <w:r w:rsidRPr="00740286">
        <w:t xml:space="preserve"> has the type </w:t>
      </w:r>
      <w:r w:rsidRPr="00EF7599">
        <w:rPr>
          <w:rStyle w:val="Literal"/>
        </w:rPr>
        <w:t>!</w:t>
      </w:r>
      <w:r w:rsidRPr="00740286">
        <w:t xml:space="preserve">, so the result of the overall </w:t>
      </w:r>
      <w:r w:rsidRPr="00EF7599">
        <w:rPr>
          <w:rStyle w:val="Literal"/>
        </w:rPr>
        <w:t>match</w:t>
      </w:r>
      <w:r w:rsidRPr="00740286">
        <w:t xml:space="preserve"> expression is </w:t>
      </w:r>
      <w:r w:rsidRPr="00EF7599">
        <w:rPr>
          <w:rStyle w:val="Literal"/>
        </w:rPr>
        <w:t>T</w:t>
      </w:r>
      <w:r w:rsidRPr="00740286">
        <w:t xml:space="preserve">. This code works because </w:t>
      </w:r>
      <w:r w:rsidRPr="00EF7599">
        <w:rPr>
          <w:rStyle w:val="Literal"/>
        </w:rPr>
        <w:t>panic!</w:t>
      </w:r>
      <w:r w:rsidRPr="00740286">
        <w:t xml:space="preserve"> doesn’t produce a value; it ends the program. In the </w:t>
      </w:r>
      <w:r w:rsidRPr="00EF7599">
        <w:rPr>
          <w:rStyle w:val="Literal"/>
        </w:rPr>
        <w:t>None</w:t>
      </w:r>
      <w:r w:rsidRPr="00740286">
        <w:t xml:space="preserve"> case, we won’t be returning a value from </w:t>
      </w:r>
      <w:r w:rsidRPr="00EF7599">
        <w:rPr>
          <w:rStyle w:val="Literal"/>
        </w:rPr>
        <w:t>unwrap</w:t>
      </w:r>
      <w:r w:rsidRPr="00616C71">
        <w:rPr>
          <w:lang w:eastAsia="en-GB"/>
        </w:rPr>
        <w:t>, so this code is valid.</w:t>
      </w:r>
    </w:p>
    <w:p w14:paraId="0ECD3414" w14:textId="77777777" w:rsidR="00616C71" w:rsidRPr="00616C71" w:rsidRDefault="00616C71" w:rsidP="00740286">
      <w:pPr>
        <w:pStyle w:val="Body"/>
        <w:rPr>
          <w:lang w:eastAsia="en-GB"/>
        </w:rPr>
      </w:pPr>
      <w:r w:rsidRPr="00616C71">
        <w:rPr>
          <w:lang w:eastAsia="en-GB"/>
        </w:rPr>
        <w:t xml:space="preserve">One final expression that has the type </w:t>
      </w:r>
      <w:r w:rsidRPr="00EF7599">
        <w:rPr>
          <w:rStyle w:val="Literal"/>
        </w:rPr>
        <w:t>!</w:t>
      </w:r>
      <w:r w:rsidRPr="00740286">
        <w:t xml:space="preserve"> is a </w:t>
      </w:r>
      <w:r w:rsidRPr="00EF7599">
        <w:rPr>
          <w:rStyle w:val="Literal"/>
        </w:rPr>
        <w:t>loop</w:t>
      </w:r>
      <w:r w:rsidRPr="00616C71">
        <w:rPr>
          <w:lang w:eastAsia="en-GB"/>
        </w:rPr>
        <w:t>:</w:t>
      </w:r>
    </w:p>
    <w:p w14:paraId="71538F65" w14:textId="77777777" w:rsidR="00616C71" w:rsidRPr="00616C71" w:rsidRDefault="00616C71" w:rsidP="00740286">
      <w:pPr>
        <w:pStyle w:val="Code"/>
        <w:rPr>
          <w:lang w:eastAsia="en-GB"/>
        </w:rPr>
      </w:pPr>
      <w:r w:rsidRPr="00616C71">
        <w:rPr>
          <w:lang w:eastAsia="en-GB"/>
        </w:rPr>
        <w:t>print!("forever ");</w:t>
      </w:r>
    </w:p>
    <w:p w14:paraId="2DB1155F" w14:textId="77777777" w:rsidR="00616C71" w:rsidRPr="00616C71" w:rsidRDefault="00616C71" w:rsidP="00740286">
      <w:pPr>
        <w:pStyle w:val="Code"/>
        <w:rPr>
          <w:lang w:eastAsia="en-GB"/>
        </w:rPr>
      </w:pPr>
    </w:p>
    <w:p w14:paraId="7D8DA4C4" w14:textId="77777777" w:rsidR="00616C71" w:rsidRPr="00616C71" w:rsidRDefault="00616C71" w:rsidP="00740286">
      <w:pPr>
        <w:pStyle w:val="Code"/>
        <w:rPr>
          <w:lang w:eastAsia="en-GB"/>
        </w:rPr>
      </w:pPr>
      <w:r w:rsidRPr="00616C71">
        <w:rPr>
          <w:lang w:eastAsia="en-GB"/>
        </w:rPr>
        <w:t>loop {</w:t>
      </w:r>
    </w:p>
    <w:p w14:paraId="3DF6E971" w14:textId="77777777" w:rsidR="00616C71" w:rsidRPr="00616C71" w:rsidRDefault="00616C71" w:rsidP="00740286">
      <w:pPr>
        <w:pStyle w:val="Code"/>
        <w:rPr>
          <w:lang w:eastAsia="en-GB"/>
        </w:rPr>
      </w:pPr>
      <w:r w:rsidRPr="00616C71">
        <w:rPr>
          <w:lang w:eastAsia="en-GB"/>
        </w:rPr>
        <w:t xml:space="preserve">    print!("and ever ");</w:t>
      </w:r>
    </w:p>
    <w:p w14:paraId="44665FCE" w14:textId="77777777" w:rsidR="00616C71" w:rsidRPr="00616C71" w:rsidRDefault="00616C71" w:rsidP="00740286">
      <w:pPr>
        <w:pStyle w:val="Code"/>
        <w:rPr>
          <w:lang w:eastAsia="en-GB"/>
        </w:rPr>
      </w:pPr>
      <w:r w:rsidRPr="00616C71">
        <w:rPr>
          <w:lang w:eastAsia="en-GB"/>
        </w:rPr>
        <w:t>}</w:t>
      </w:r>
    </w:p>
    <w:p w14:paraId="26762DD1" w14:textId="0906D1FC" w:rsidR="00616C71" w:rsidRPr="00616C71" w:rsidRDefault="00616C71" w:rsidP="00740286">
      <w:pPr>
        <w:pStyle w:val="Body"/>
        <w:rPr>
          <w:lang w:eastAsia="en-GB"/>
        </w:rPr>
      </w:pPr>
      <w:r w:rsidRPr="00740286">
        <w:t xml:space="preserve">Here, the loop never ends, so </w:t>
      </w:r>
      <w:r w:rsidRPr="00EF7599">
        <w:rPr>
          <w:rStyle w:val="Literal"/>
        </w:rPr>
        <w:t>!</w:t>
      </w:r>
      <w:r w:rsidRPr="00740286">
        <w:t xml:space="preserve"> is the value of the expression. However, this wouldn’t be true if we included a </w:t>
      </w:r>
      <w:r w:rsidRPr="00EF7599">
        <w:rPr>
          <w:rStyle w:val="Literal"/>
        </w:rPr>
        <w:t>break</w:t>
      </w:r>
      <w:r w:rsidRPr="00740286">
        <w:t xml:space="preserve">, because the loop would terminate when it got to the </w:t>
      </w:r>
      <w:r w:rsidRPr="00EF7599">
        <w:rPr>
          <w:rStyle w:val="Literal"/>
        </w:rPr>
        <w:t>break</w:t>
      </w:r>
      <w:r w:rsidRPr="00616C71">
        <w:rPr>
          <w:lang w:eastAsia="en-GB"/>
        </w:rPr>
        <w:t>.</w:t>
      </w:r>
      <w:r w:rsidR="00AD0090">
        <w:rPr>
          <w:lang w:eastAsia="en-GB"/>
        </w:rPr>
        <w:fldChar w:fldCharType="begin"/>
      </w:r>
      <w:r w:rsidR="00AD0090">
        <w:instrText xml:space="preserve"> XE "! (never type) endRange" </w:instrText>
      </w:r>
      <w:r w:rsidR="00AD0090">
        <w:rPr>
          <w:lang w:eastAsia="en-GB"/>
        </w:rPr>
        <w:fldChar w:fldCharType="end"/>
      </w:r>
      <w:r w:rsidR="00AD0090">
        <w:rPr>
          <w:lang w:eastAsia="en-GB"/>
        </w:rPr>
        <w:fldChar w:fldCharType="begin"/>
      </w:r>
      <w:r w:rsidR="00AD0090">
        <w:instrText xml:space="preserve"> XE "never type (!) endRange" </w:instrText>
      </w:r>
      <w:r w:rsidR="00AD0090">
        <w:rPr>
          <w:lang w:eastAsia="en-GB"/>
        </w:rPr>
        <w:fldChar w:fldCharType="end"/>
      </w:r>
      <w:r w:rsidR="00AD0090">
        <w:rPr>
          <w:lang w:eastAsia="en-GB"/>
        </w:rPr>
        <w:fldChar w:fldCharType="begin"/>
      </w:r>
      <w:r w:rsidR="00AD0090">
        <w:instrText xml:space="preserve"> XE "empty type endRange" </w:instrText>
      </w:r>
      <w:r w:rsidR="00AD0090">
        <w:rPr>
          <w:lang w:eastAsia="en-GB"/>
        </w:rPr>
        <w:fldChar w:fldCharType="end"/>
      </w:r>
    </w:p>
    <w:bookmarkStart w:id="59" w:name="dynamically-sized-types-and-the-`sized`-"/>
    <w:bookmarkStart w:id="60" w:name="_Toc106716462"/>
    <w:bookmarkEnd w:id="59"/>
    <w:p w14:paraId="1EC86572" w14:textId="45B87A9F" w:rsidR="00616C71" w:rsidRPr="00616C71" w:rsidRDefault="00A8431D" w:rsidP="00EF7599">
      <w:pPr>
        <w:pStyle w:val="HeadB"/>
        <w:rPr>
          <w:lang w:eastAsia="en-GB"/>
        </w:rPr>
      </w:pPr>
      <w:r>
        <w:rPr>
          <w:lang w:eastAsia="en-GB"/>
        </w:rPr>
        <w:fldChar w:fldCharType="begin"/>
      </w:r>
      <w:r>
        <w:instrText xml:space="preserve"> XE "unsized type startRange" </w:instrText>
      </w:r>
      <w:r>
        <w:rPr>
          <w:lang w:eastAsia="en-GB"/>
        </w:rPr>
        <w:fldChar w:fldCharType="end"/>
      </w:r>
      <w:r>
        <w:rPr>
          <w:lang w:eastAsia="en-GB"/>
        </w:rPr>
        <w:fldChar w:fldCharType="begin"/>
      </w:r>
      <w:r>
        <w:instrText xml:space="preserve"> XE "dynamically sized type (DST) startRange" </w:instrText>
      </w:r>
      <w:r>
        <w:rPr>
          <w:lang w:eastAsia="en-GB"/>
        </w:rPr>
        <w:fldChar w:fldCharType="end"/>
      </w:r>
      <w:r w:rsidR="00616C71" w:rsidRPr="00EF7599">
        <w:t>Dynamically Sized Types and the Sized</w:t>
      </w:r>
      <w:r w:rsidR="00616C71" w:rsidRPr="00616C71">
        <w:rPr>
          <w:lang w:eastAsia="en-GB"/>
        </w:rPr>
        <w:t xml:space="preserve"> Trait</w:t>
      </w:r>
      <w:bookmarkEnd w:id="60"/>
    </w:p>
    <w:p w14:paraId="08E89AF0" w14:textId="6867711E" w:rsidR="00616C71" w:rsidRPr="00616C71" w:rsidRDefault="00616C71" w:rsidP="00740286">
      <w:pPr>
        <w:pStyle w:val="Body"/>
        <w:rPr>
          <w:lang w:eastAsia="en-GB"/>
        </w:rPr>
      </w:pPr>
      <w:r w:rsidRPr="00740286">
        <w:t xml:space="preserve">Rust needs to know certain details about its types, such as how much space to allocate for a value of a particular type. This leaves one corner of its type system a little confusing at first: the concept of </w:t>
      </w:r>
      <w:r w:rsidRPr="00EF7599">
        <w:rPr>
          <w:rStyle w:val="Italic"/>
        </w:rPr>
        <w:t>dynamically sized types</w:t>
      </w:r>
      <w:r w:rsidRPr="00740286">
        <w:t xml:space="preserve">. Sometimes referred to as </w:t>
      </w:r>
      <w:r w:rsidRPr="00EF7599">
        <w:rPr>
          <w:rStyle w:val="Italic"/>
        </w:rPr>
        <w:t>DSTs</w:t>
      </w:r>
      <w:r w:rsidRPr="00740286">
        <w:t xml:space="preserve"> or </w:t>
      </w:r>
      <w:r w:rsidRPr="00EF7599">
        <w:rPr>
          <w:rStyle w:val="Italic"/>
        </w:rPr>
        <w:t>unsized types</w:t>
      </w:r>
      <w:r w:rsidRPr="00616C71">
        <w:rPr>
          <w:lang w:eastAsia="en-GB"/>
        </w:rPr>
        <w:t>, these types let us write</w:t>
      </w:r>
      <w:r>
        <w:rPr>
          <w:lang w:eastAsia="en-GB"/>
        </w:rPr>
        <w:t xml:space="preserve"> </w:t>
      </w:r>
      <w:r w:rsidRPr="00616C71">
        <w:rPr>
          <w:lang w:eastAsia="en-GB"/>
        </w:rPr>
        <w:t>code using values whose size we can know only at runtime.</w:t>
      </w:r>
    </w:p>
    <w:p w14:paraId="5E8C9877" w14:textId="5477CDDE" w:rsidR="00616C71" w:rsidRPr="00616C71" w:rsidRDefault="00616C71" w:rsidP="00740286">
      <w:pPr>
        <w:pStyle w:val="Body"/>
        <w:rPr>
          <w:lang w:eastAsia="en-GB"/>
        </w:rPr>
      </w:pPr>
      <w:r w:rsidRPr="00616C71">
        <w:rPr>
          <w:lang w:eastAsia="en-GB"/>
        </w:rPr>
        <w:t xml:space="preserve">Let’s dig into the details of a dynamically sized type called </w:t>
      </w:r>
      <w:r w:rsidRPr="00EF7599">
        <w:rPr>
          <w:rStyle w:val="Literal"/>
        </w:rPr>
        <w:t>str</w:t>
      </w:r>
      <w:r w:rsidRPr="00740286">
        <w:t xml:space="preserve">, which we’ve been using throughout the book. That’s right, not </w:t>
      </w:r>
      <w:r w:rsidRPr="00EF7599">
        <w:rPr>
          <w:rStyle w:val="Literal"/>
        </w:rPr>
        <w:t>&amp;str</w:t>
      </w:r>
      <w:r w:rsidRPr="00740286">
        <w:t xml:space="preserve">, but </w:t>
      </w:r>
      <w:r w:rsidRPr="00EF7599">
        <w:rPr>
          <w:rStyle w:val="Literal"/>
        </w:rPr>
        <w:t>str</w:t>
      </w:r>
      <w:r w:rsidRPr="00740286">
        <w:t xml:space="preserve"> on its own, is a DST. We can’t know how long the string is until runtime, meaning we can’t create a variable of type </w:t>
      </w:r>
      <w:r w:rsidRPr="00EF7599">
        <w:rPr>
          <w:rStyle w:val="Literal"/>
        </w:rPr>
        <w:t>str</w:t>
      </w:r>
      <w:r w:rsidRPr="00740286">
        <w:t xml:space="preserve">, nor can we take an argument of type </w:t>
      </w:r>
      <w:r w:rsidRPr="00EF7599">
        <w:rPr>
          <w:rStyle w:val="Literal"/>
        </w:rPr>
        <w:t>str</w:t>
      </w:r>
      <w:r w:rsidRPr="00616C71">
        <w:rPr>
          <w:lang w:eastAsia="en-GB"/>
        </w:rPr>
        <w:t>. Consider the following code, which does not work:</w:t>
      </w:r>
    </w:p>
    <w:p w14:paraId="52C1FEAC" w14:textId="77777777" w:rsidR="00616C71" w:rsidRPr="00616C71" w:rsidRDefault="00616C71" w:rsidP="00740286">
      <w:pPr>
        <w:pStyle w:val="Code"/>
        <w:rPr>
          <w:lang w:eastAsia="en-GB"/>
        </w:rPr>
      </w:pPr>
      <w:r w:rsidRPr="00616C71">
        <w:rPr>
          <w:lang w:eastAsia="en-GB"/>
        </w:rPr>
        <w:t>let s1: str = "Hello there!";</w:t>
      </w:r>
    </w:p>
    <w:p w14:paraId="7753E678" w14:textId="77777777" w:rsidR="00616C71" w:rsidRPr="00616C71" w:rsidRDefault="00616C71" w:rsidP="00740286">
      <w:pPr>
        <w:pStyle w:val="Code"/>
        <w:rPr>
          <w:lang w:eastAsia="en-GB"/>
        </w:rPr>
      </w:pPr>
      <w:r w:rsidRPr="00616C71">
        <w:rPr>
          <w:lang w:eastAsia="en-GB"/>
        </w:rPr>
        <w:t>let s2: str = "How's it going?";</w:t>
      </w:r>
    </w:p>
    <w:p w14:paraId="68BD8F90" w14:textId="29849A9D" w:rsidR="00616C71" w:rsidRPr="00616C71" w:rsidRDefault="00616C71" w:rsidP="00740286">
      <w:pPr>
        <w:pStyle w:val="Body"/>
        <w:rPr>
          <w:lang w:eastAsia="en-GB"/>
        </w:rPr>
      </w:pPr>
      <w:r w:rsidRPr="00740286">
        <w:t xml:space="preserve">Rust needs to know how much memory to allocate for any value of a particular type, and all values of a type must use the same amount of memory. If Rust allowed us to write this code, these two </w:t>
      </w:r>
      <w:r w:rsidRPr="00EF7599">
        <w:rPr>
          <w:rStyle w:val="Literal"/>
        </w:rPr>
        <w:t>str</w:t>
      </w:r>
      <w:r w:rsidRPr="00740286">
        <w:t xml:space="preserve"> values would need to take up the same amount of space. But they have different lengths: </w:t>
      </w:r>
      <w:r w:rsidRPr="00EF7599">
        <w:rPr>
          <w:rStyle w:val="Literal"/>
        </w:rPr>
        <w:t>s1</w:t>
      </w:r>
      <w:r w:rsidRPr="00740286">
        <w:t xml:space="preserve"> needs 12 bytes of storage and </w:t>
      </w:r>
      <w:r w:rsidRPr="00EF7599">
        <w:rPr>
          <w:rStyle w:val="Literal"/>
        </w:rPr>
        <w:t>s2</w:t>
      </w:r>
      <w:r w:rsidRPr="00616C71">
        <w:rPr>
          <w:lang w:eastAsia="en-GB"/>
        </w:rPr>
        <w:t xml:space="preserve"> needs 15. This is why it’s not possible to create a variable</w:t>
      </w:r>
      <w:r>
        <w:rPr>
          <w:lang w:eastAsia="en-GB"/>
        </w:rPr>
        <w:t xml:space="preserve"> </w:t>
      </w:r>
      <w:r w:rsidRPr="00616C71">
        <w:rPr>
          <w:lang w:eastAsia="en-GB"/>
        </w:rPr>
        <w:t>holding a dynamically sized type.</w:t>
      </w:r>
    </w:p>
    <w:p w14:paraId="4B397ED3" w14:textId="6A639AF4" w:rsidR="00616C71" w:rsidRPr="00616C71" w:rsidRDefault="00616C71" w:rsidP="00740286">
      <w:pPr>
        <w:pStyle w:val="Body"/>
        <w:rPr>
          <w:lang w:eastAsia="en-GB"/>
        </w:rPr>
      </w:pPr>
      <w:r w:rsidRPr="00616C71">
        <w:rPr>
          <w:lang w:eastAsia="en-GB"/>
        </w:rPr>
        <w:t>So what do we do? In this case, you already know the answer: we make the types</w:t>
      </w:r>
      <w:r>
        <w:rPr>
          <w:lang w:eastAsia="en-GB"/>
        </w:rPr>
        <w:t xml:space="preserve"> </w:t>
      </w:r>
      <w:r w:rsidRPr="00616C71">
        <w:rPr>
          <w:lang w:eastAsia="en-GB"/>
        </w:rPr>
        <w:t xml:space="preserve">of </w:t>
      </w:r>
      <w:r w:rsidRPr="00EF7599">
        <w:rPr>
          <w:rStyle w:val="Literal"/>
        </w:rPr>
        <w:t>s1</w:t>
      </w:r>
      <w:r w:rsidRPr="00740286">
        <w:t xml:space="preserve"> and </w:t>
      </w:r>
      <w:r w:rsidRPr="00EF7599">
        <w:rPr>
          <w:rStyle w:val="Literal"/>
        </w:rPr>
        <w:t>s2</w:t>
      </w:r>
      <w:r w:rsidRPr="00740286">
        <w:t xml:space="preserve"> a </w:t>
      </w:r>
      <w:r w:rsidRPr="00EF7599">
        <w:rPr>
          <w:rStyle w:val="Literal"/>
        </w:rPr>
        <w:t>&amp;str</w:t>
      </w:r>
      <w:r w:rsidRPr="00740286">
        <w:t xml:space="preserve"> rather than a </w:t>
      </w:r>
      <w:r w:rsidRPr="00EF7599">
        <w:rPr>
          <w:rStyle w:val="Literal"/>
        </w:rPr>
        <w:t>str</w:t>
      </w:r>
      <w:r w:rsidRPr="00740286">
        <w:t xml:space="preserve">. Recall from </w:t>
      </w:r>
      <w:r w:rsidRPr="005E677D">
        <w:rPr>
          <w:rStyle w:val="Xref"/>
        </w:rPr>
        <w:t>“String Slices”</w:t>
      </w:r>
      <w:r w:rsidRPr="00740286">
        <w:t xml:space="preserve"> </w:t>
      </w:r>
      <w:r w:rsidR="00CB30F2" w:rsidRPr="00740286">
        <w:t>o</w:t>
      </w:r>
      <w:r w:rsidR="00CB30F2">
        <w:t>n</w:t>
      </w:r>
      <w:r w:rsidR="00CB30F2" w:rsidRPr="00740286">
        <w:t xml:space="preserve"> </w:t>
      </w:r>
      <w:r w:rsidR="00CB30F2">
        <w:rPr>
          <w:rStyle w:val="Xref"/>
        </w:rPr>
        <w:t>page XX</w:t>
      </w:r>
      <w:r w:rsidRPr="00740286">
        <w:t xml:space="preserve"> that the slice data structure just stores the starting position and the length of the slice. So</w:t>
      </w:r>
      <w:r w:rsidR="00CB30F2">
        <w:t>,</w:t>
      </w:r>
      <w:r w:rsidRPr="00740286">
        <w:t xml:space="preserve"> although a </w:t>
      </w:r>
      <w:r w:rsidRPr="00EF7599">
        <w:rPr>
          <w:rStyle w:val="Literal"/>
        </w:rPr>
        <w:t>&amp;T</w:t>
      </w:r>
      <w:r w:rsidRPr="00740286">
        <w:t xml:space="preserve"> is a single value that stores the memory address of where the </w:t>
      </w:r>
      <w:r w:rsidRPr="00EF7599">
        <w:rPr>
          <w:rStyle w:val="Literal"/>
        </w:rPr>
        <w:t>T</w:t>
      </w:r>
      <w:r w:rsidRPr="00740286">
        <w:t xml:space="preserve"> is located, a </w:t>
      </w:r>
      <w:r w:rsidRPr="00EF7599">
        <w:rPr>
          <w:rStyle w:val="Literal"/>
        </w:rPr>
        <w:t>&amp;str</w:t>
      </w:r>
      <w:r w:rsidRPr="00740286">
        <w:t xml:space="preserve"> is </w:t>
      </w:r>
      <w:r w:rsidRPr="00EF7599">
        <w:rPr>
          <w:rStyle w:val="Italic"/>
        </w:rPr>
        <w:t>two</w:t>
      </w:r>
      <w:r w:rsidRPr="00740286">
        <w:t xml:space="preserve"> values: the address of the </w:t>
      </w:r>
      <w:r w:rsidRPr="00EF7599">
        <w:rPr>
          <w:rStyle w:val="Literal"/>
        </w:rPr>
        <w:t>str</w:t>
      </w:r>
      <w:r w:rsidRPr="00740286">
        <w:t xml:space="preserve"> and its length. As such, we can know the size of a </w:t>
      </w:r>
      <w:r w:rsidRPr="00EF7599">
        <w:rPr>
          <w:rStyle w:val="Literal"/>
        </w:rPr>
        <w:t>&amp;str</w:t>
      </w:r>
      <w:r w:rsidRPr="00740286">
        <w:t xml:space="preserve"> value at compile time: it’s twice the length of a </w:t>
      </w:r>
      <w:r w:rsidRPr="00EF7599">
        <w:rPr>
          <w:rStyle w:val="Literal"/>
        </w:rPr>
        <w:t>usize</w:t>
      </w:r>
      <w:r w:rsidRPr="00740286">
        <w:t xml:space="preserve">. That is, we always know the size of a </w:t>
      </w:r>
      <w:r w:rsidRPr="00EF7599">
        <w:rPr>
          <w:rStyle w:val="Literal"/>
        </w:rPr>
        <w:t>&amp;str</w:t>
      </w:r>
      <w:r w:rsidRPr="00616C71">
        <w:rPr>
          <w:lang w:eastAsia="en-GB"/>
        </w:rPr>
        <w:t>, no matter how long the string it refers to</w:t>
      </w:r>
      <w:r>
        <w:rPr>
          <w:lang w:eastAsia="en-GB"/>
        </w:rPr>
        <w:t xml:space="preserve"> </w:t>
      </w:r>
      <w:r w:rsidRPr="00616C71">
        <w:rPr>
          <w:lang w:eastAsia="en-GB"/>
        </w:rPr>
        <w:t>is. In general, this is the way in which dynamically sized types are used in</w:t>
      </w:r>
      <w:r>
        <w:rPr>
          <w:lang w:eastAsia="en-GB"/>
        </w:rPr>
        <w:t xml:space="preserve"> </w:t>
      </w:r>
      <w:r w:rsidRPr="00616C71">
        <w:rPr>
          <w:lang w:eastAsia="en-GB"/>
        </w:rPr>
        <w:t>Rust: they have an extra bit of metadata that stores the size of the dynamic</w:t>
      </w:r>
      <w:r>
        <w:rPr>
          <w:lang w:eastAsia="en-GB"/>
        </w:rPr>
        <w:t xml:space="preserve"> </w:t>
      </w:r>
      <w:r w:rsidRPr="00616C71">
        <w:rPr>
          <w:lang w:eastAsia="en-GB"/>
        </w:rPr>
        <w:t>information. The golden rule of dynamically sized types is that we must always</w:t>
      </w:r>
      <w:r>
        <w:rPr>
          <w:lang w:eastAsia="en-GB"/>
        </w:rPr>
        <w:t xml:space="preserve"> </w:t>
      </w:r>
      <w:r w:rsidRPr="00616C71">
        <w:rPr>
          <w:lang w:eastAsia="en-GB"/>
        </w:rPr>
        <w:t>put values of dynamically sized types behind a pointer of some kind.</w:t>
      </w:r>
    </w:p>
    <w:p w14:paraId="77C333A0" w14:textId="1B070820" w:rsidR="00616C71" w:rsidRPr="00616C71" w:rsidRDefault="00616C71" w:rsidP="00740286">
      <w:pPr>
        <w:pStyle w:val="Body"/>
        <w:rPr>
          <w:lang w:eastAsia="en-GB"/>
        </w:rPr>
      </w:pPr>
      <w:r w:rsidRPr="00616C71">
        <w:rPr>
          <w:lang w:eastAsia="en-GB"/>
        </w:rPr>
        <w:t xml:space="preserve">We can combine </w:t>
      </w:r>
      <w:r w:rsidRPr="00EF7599">
        <w:rPr>
          <w:rStyle w:val="Literal"/>
        </w:rPr>
        <w:t>str</w:t>
      </w:r>
      <w:r w:rsidRPr="00740286">
        <w:t xml:space="preserve"> with all kinds of pointers: for example, </w:t>
      </w:r>
      <w:r w:rsidRPr="00EF7599">
        <w:rPr>
          <w:rStyle w:val="Literal"/>
        </w:rPr>
        <w:t>Box&lt;str&gt;</w:t>
      </w:r>
      <w:r w:rsidRPr="00740286">
        <w:t xml:space="preserve"> or </w:t>
      </w:r>
      <w:r w:rsidRPr="00EF7599">
        <w:rPr>
          <w:rStyle w:val="Literal"/>
        </w:rPr>
        <w:t>Rc&lt;str&gt;</w:t>
      </w:r>
      <w:r w:rsidRPr="00740286">
        <w:t xml:space="preserve">. In fact, you’ve seen this before but with a different dynamically sized type: traits. Every trait is a dynamically sized type we can refer to by using the name of the trait. In </w:t>
      </w:r>
      <w:r w:rsidRPr="005E677D">
        <w:rPr>
          <w:rStyle w:val="Xref"/>
        </w:rPr>
        <w:t xml:space="preserve">“Using Trait Objects That Allow for Values of Different Types” </w:t>
      </w:r>
      <w:r w:rsidR="00CB30F2">
        <w:t xml:space="preserve">on </w:t>
      </w:r>
      <w:r w:rsidR="00CB30F2" w:rsidRPr="00EE6E53">
        <w:rPr>
          <w:rStyle w:val="Xref"/>
        </w:rPr>
        <w:t>page XX</w:t>
      </w:r>
      <w:r w:rsidRPr="00740286">
        <w:t xml:space="preserve">, we mentioned that to use traits as trait objects, we must put them behind a pointer, such as </w:t>
      </w:r>
      <w:r w:rsidRPr="00EF7599">
        <w:rPr>
          <w:rStyle w:val="Literal"/>
        </w:rPr>
        <w:t>&amp;dyn Trait</w:t>
      </w:r>
      <w:r w:rsidRPr="00740286">
        <w:t xml:space="preserve"> or </w:t>
      </w:r>
      <w:r w:rsidRPr="00EF7599">
        <w:rPr>
          <w:rStyle w:val="Literal"/>
        </w:rPr>
        <w:t>Box&lt;dyn Trait&gt;</w:t>
      </w:r>
      <w:r w:rsidRPr="00740286">
        <w:t xml:space="preserve"> (</w:t>
      </w:r>
      <w:r w:rsidRPr="00EF7599">
        <w:rPr>
          <w:rStyle w:val="Literal"/>
        </w:rPr>
        <w:t>Rc&lt;dyn Trait&gt;</w:t>
      </w:r>
      <w:r w:rsidRPr="00616C71">
        <w:rPr>
          <w:lang w:eastAsia="en-GB"/>
        </w:rPr>
        <w:t xml:space="preserve"> would work too).</w:t>
      </w:r>
    </w:p>
    <w:p w14:paraId="16A06C33" w14:textId="2CD85869" w:rsidR="00616C71" w:rsidRPr="00616C71" w:rsidRDefault="00490655" w:rsidP="00740286">
      <w:pPr>
        <w:pStyle w:val="Body"/>
        <w:rPr>
          <w:lang w:eastAsia="en-GB"/>
        </w:rPr>
      </w:pPr>
      <w:r>
        <w:rPr>
          <w:lang w:eastAsia="en-GB"/>
        </w:rPr>
        <w:fldChar w:fldCharType="begin"/>
      </w:r>
      <w:r>
        <w:instrText xml:space="preserve"> XE "Sized trait startRange" </w:instrText>
      </w:r>
      <w:r>
        <w:rPr>
          <w:lang w:eastAsia="en-GB"/>
        </w:rPr>
        <w:fldChar w:fldCharType="end"/>
      </w:r>
      <w:r w:rsidR="00616C71" w:rsidRPr="00616C71">
        <w:rPr>
          <w:lang w:eastAsia="en-GB"/>
        </w:rPr>
        <w:t xml:space="preserve">To work with DSTs, Rust provides the </w:t>
      </w:r>
      <w:r w:rsidR="00616C71" w:rsidRPr="00EF7599">
        <w:rPr>
          <w:rStyle w:val="Literal"/>
        </w:rPr>
        <w:t>Sized</w:t>
      </w:r>
      <w:r w:rsidR="00616C71" w:rsidRPr="00740286">
        <w:t xml:space="preserve"> trait to determine whether or not a type’s size is known at compile time. This trait is automatically implemented for everything whose size is known at compile time. In addition, Rust implicitly adds a bound on </w:t>
      </w:r>
      <w:r w:rsidR="00616C71" w:rsidRPr="00EF7599">
        <w:rPr>
          <w:rStyle w:val="Literal"/>
        </w:rPr>
        <w:t>Sized</w:t>
      </w:r>
      <w:r w:rsidR="00616C71" w:rsidRPr="00616C71">
        <w:rPr>
          <w:lang w:eastAsia="en-GB"/>
        </w:rPr>
        <w:t xml:space="preserve"> to every generic function. That is, a</w:t>
      </w:r>
      <w:r w:rsidR="00616C71">
        <w:rPr>
          <w:lang w:eastAsia="en-GB"/>
        </w:rPr>
        <w:t xml:space="preserve"> </w:t>
      </w:r>
      <w:r w:rsidR="00616C71" w:rsidRPr="00616C71">
        <w:rPr>
          <w:lang w:eastAsia="en-GB"/>
        </w:rPr>
        <w:t>generic function definition like this:</w:t>
      </w:r>
    </w:p>
    <w:p w14:paraId="2363A9BC" w14:textId="77777777" w:rsidR="00616C71" w:rsidRPr="00616C71" w:rsidRDefault="00616C71" w:rsidP="00740286">
      <w:pPr>
        <w:pStyle w:val="Code"/>
        <w:rPr>
          <w:lang w:eastAsia="en-GB"/>
        </w:rPr>
      </w:pPr>
      <w:r w:rsidRPr="00616C71">
        <w:rPr>
          <w:lang w:eastAsia="en-GB"/>
        </w:rPr>
        <w:t>fn generic&lt;T&gt;(t: T) {</w:t>
      </w:r>
    </w:p>
    <w:p w14:paraId="41735688" w14:textId="7C38FB95" w:rsidR="00616C71" w:rsidRPr="00616C71" w:rsidRDefault="00616C71" w:rsidP="00740286">
      <w:pPr>
        <w:pStyle w:val="Code"/>
        <w:rPr>
          <w:lang w:eastAsia="en-GB"/>
        </w:rPr>
      </w:pPr>
      <w:r w:rsidRPr="00616C71">
        <w:rPr>
          <w:lang w:eastAsia="en-GB"/>
        </w:rPr>
        <w:t xml:space="preserve">    </w:t>
      </w:r>
      <w:r w:rsidR="0075292A" w:rsidRPr="0075292A">
        <w:rPr>
          <w:rStyle w:val="LiteralItalic"/>
        </w:rPr>
        <w:t>--snip--</w:t>
      </w:r>
    </w:p>
    <w:p w14:paraId="00CB72F5" w14:textId="77777777" w:rsidR="00616C71" w:rsidRPr="00616C71" w:rsidRDefault="00616C71" w:rsidP="00740286">
      <w:pPr>
        <w:pStyle w:val="Code"/>
        <w:rPr>
          <w:lang w:eastAsia="en-GB"/>
        </w:rPr>
      </w:pPr>
      <w:r w:rsidRPr="00616C71">
        <w:rPr>
          <w:lang w:eastAsia="en-GB"/>
        </w:rPr>
        <w:t>}</w:t>
      </w:r>
    </w:p>
    <w:p w14:paraId="1805C26D" w14:textId="77777777" w:rsidR="00616C71" w:rsidRPr="00616C71" w:rsidRDefault="00616C71" w:rsidP="00EE6E53">
      <w:pPr>
        <w:pStyle w:val="BodyContinued"/>
        <w:rPr>
          <w:lang w:eastAsia="en-GB"/>
        </w:rPr>
      </w:pPr>
      <w:r w:rsidRPr="00616C71">
        <w:rPr>
          <w:lang w:eastAsia="en-GB"/>
        </w:rPr>
        <w:t>is actually treated as though we had written this:</w:t>
      </w:r>
    </w:p>
    <w:p w14:paraId="30008387" w14:textId="77777777" w:rsidR="00616C71" w:rsidRPr="00616C71" w:rsidRDefault="00616C71" w:rsidP="00740286">
      <w:pPr>
        <w:pStyle w:val="Code"/>
        <w:rPr>
          <w:lang w:eastAsia="en-GB"/>
        </w:rPr>
      </w:pPr>
      <w:r w:rsidRPr="00616C71">
        <w:rPr>
          <w:lang w:eastAsia="en-GB"/>
        </w:rPr>
        <w:t>fn generic&lt;T: Sized&gt;(t: T) {</w:t>
      </w:r>
    </w:p>
    <w:p w14:paraId="1EC28C4D" w14:textId="14ACA30B" w:rsidR="00616C71" w:rsidRPr="00616C71" w:rsidRDefault="00616C71" w:rsidP="00740286">
      <w:pPr>
        <w:pStyle w:val="Code"/>
        <w:rPr>
          <w:lang w:eastAsia="en-GB"/>
        </w:rPr>
      </w:pPr>
      <w:r w:rsidRPr="00616C71">
        <w:rPr>
          <w:lang w:eastAsia="en-GB"/>
        </w:rPr>
        <w:t xml:space="preserve">    </w:t>
      </w:r>
      <w:r w:rsidR="0075292A" w:rsidRPr="0075292A">
        <w:rPr>
          <w:rStyle w:val="LiteralItalic"/>
        </w:rPr>
        <w:t>--snip--</w:t>
      </w:r>
    </w:p>
    <w:p w14:paraId="288D3549" w14:textId="77777777" w:rsidR="00616C71" w:rsidRPr="00616C71" w:rsidRDefault="00616C71" w:rsidP="00740286">
      <w:pPr>
        <w:pStyle w:val="Code"/>
        <w:rPr>
          <w:lang w:eastAsia="en-GB"/>
        </w:rPr>
      </w:pPr>
      <w:r w:rsidRPr="00616C71">
        <w:rPr>
          <w:lang w:eastAsia="en-GB"/>
        </w:rPr>
        <w:t>}</w:t>
      </w:r>
    </w:p>
    <w:p w14:paraId="4C420267" w14:textId="4F6F715E" w:rsidR="00616C71" w:rsidRPr="00616C71" w:rsidRDefault="00464131" w:rsidP="00740286">
      <w:pPr>
        <w:pStyle w:val="Body"/>
        <w:rPr>
          <w:lang w:eastAsia="en-GB"/>
        </w:rPr>
      </w:pPr>
      <w:r>
        <w:rPr>
          <w:lang w:eastAsia="en-GB"/>
        </w:rPr>
        <w:fldChar w:fldCharType="begin"/>
      </w:r>
      <w:r>
        <w:instrText xml:space="preserve"> XE "?Sized startRange" </w:instrText>
      </w:r>
      <w:r>
        <w:rPr>
          <w:lang w:eastAsia="en-GB"/>
        </w:rPr>
        <w:fldChar w:fldCharType="end"/>
      </w:r>
      <w:r w:rsidR="00616C71" w:rsidRPr="00616C71">
        <w:rPr>
          <w:lang w:eastAsia="en-GB"/>
        </w:rPr>
        <w:t>By default, generic functions will work only on types that have a known size at</w:t>
      </w:r>
      <w:r w:rsidR="00616C71">
        <w:rPr>
          <w:lang w:eastAsia="en-GB"/>
        </w:rPr>
        <w:t xml:space="preserve"> </w:t>
      </w:r>
      <w:r w:rsidR="00616C71" w:rsidRPr="00616C71">
        <w:rPr>
          <w:lang w:eastAsia="en-GB"/>
        </w:rPr>
        <w:t>compile time. However, you can use the following special syntax to relax this</w:t>
      </w:r>
      <w:r w:rsidR="00616C71">
        <w:rPr>
          <w:lang w:eastAsia="en-GB"/>
        </w:rPr>
        <w:t xml:space="preserve"> </w:t>
      </w:r>
      <w:r w:rsidR="00616C71" w:rsidRPr="00616C71">
        <w:rPr>
          <w:lang w:eastAsia="en-GB"/>
        </w:rPr>
        <w:t>restriction:</w:t>
      </w:r>
    </w:p>
    <w:p w14:paraId="1B63198D" w14:textId="77777777" w:rsidR="00616C71" w:rsidRPr="00616C71" w:rsidRDefault="00616C71" w:rsidP="00740286">
      <w:pPr>
        <w:pStyle w:val="Code"/>
        <w:rPr>
          <w:lang w:eastAsia="en-GB"/>
        </w:rPr>
      </w:pPr>
      <w:r w:rsidRPr="00616C71">
        <w:rPr>
          <w:lang w:eastAsia="en-GB"/>
        </w:rPr>
        <w:t>fn generic&lt;T: ?Sized&gt;(t: &amp;T) {</w:t>
      </w:r>
    </w:p>
    <w:p w14:paraId="43D7F636" w14:textId="5D8DE234" w:rsidR="00616C71" w:rsidRPr="00616C71" w:rsidRDefault="00616C71" w:rsidP="00740286">
      <w:pPr>
        <w:pStyle w:val="Code"/>
        <w:rPr>
          <w:lang w:eastAsia="en-GB"/>
        </w:rPr>
      </w:pPr>
      <w:r w:rsidRPr="00616C71">
        <w:rPr>
          <w:lang w:eastAsia="en-GB"/>
        </w:rPr>
        <w:t xml:space="preserve">    </w:t>
      </w:r>
      <w:r w:rsidR="0075292A" w:rsidRPr="0075292A">
        <w:rPr>
          <w:rStyle w:val="LiteralItalic"/>
        </w:rPr>
        <w:t>--snip--</w:t>
      </w:r>
    </w:p>
    <w:p w14:paraId="4F0D541A" w14:textId="77777777" w:rsidR="00616C71" w:rsidRPr="00616C71" w:rsidRDefault="00616C71" w:rsidP="00740286">
      <w:pPr>
        <w:pStyle w:val="Code"/>
        <w:rPr>
          <w:lang w:eastAsia="en-GB"/>
        </w:rPr>
      </w:pPr>
      <w:r w:rsidRPr="00616C71">
        <w:rPr>
          <w:lang w:eastAsia="en-GB"/>
        </w:rPr>
        <w:t>}</w:t>
      </w:r>
    </w:p>
    <w:p w14:paraId="4D604528" w14:textId="4D8E989B" w:rsidR="00616C71" w:rsidRPr="00616C71" w:rsidRDefault="00616C71" w:rsidP="00740286">
      <w:pPr>
        <w:pStyle w:val="Body"/>
        <w:rPr>
          <w:lang w:eastAsia="en-GB"/>
        </w:rPr>
      </w:pPr>
      <w:r w:rsidRPr="00740286">
        <w:t xml:space="preserve">A trait bound on </w:t>
      </w:r>
      <w:r w:rsidRPr="00EF7599">
        <w:rPr>
          <w:rStyle w:val="Literal"/>
        </w:rPr>
        <w:t>?Sized</w:t>
      </w:r>
      <w:r w:rsidRPr="00740286">
        <w:t xml:space="preserve"> means “</w:t>
      </w:r>
      <w:r w:rsidRPr="00EF7599">
        <w:rPr>
          <w:rStyle w:val="Literal"/>
        </w:rPr>
        <w:t>T</w:t>
      </w:r>
      <w:r w:rsidRPr="00740286">
        <w:t xml:space="preserve"> may or may not be </w:t>
      </w:r>
      <w:r w:rsidRPr="00EF7599">
        <w:rPr>
          <w:rStyle w:val="Literal"/>
        </w:rPr>
        <w:t>Sized</w:t>
      </w:r>
      <w:r w:rsidRPr="00740286">
        <w:t xml:space="preserve">” and this notation overrides the default that generic types must have a known size at compile time. The </w:t>
      </w:r>
      <w:r w:rsidRPr="00EF7599">
        <w:rPr>
          <w:rStyle w:val="Literal"/>
        </w:rPr>
        <w:t>?Trait</w:t>
      </w:r>
      <w:r w:rsidRPr="00740286">
        <w:t xml:space="preserve"> syntax with this meaning is only available for </w:t>
      </w:r>
      <w:r w:rsidRPr="00EF7599">
        <w:rPr>
          <w:rStyle w:val="Literal"/>
        </w:rPr>
        <w:t>Sized</w:t>
      </w:r>
      <w:r w:rsidRPr="00616C71">
        <w:rPr>
          <w:lang w:eastAsia="en-GB"/>
        </w:rPr>
        <w:t>, not any other traits.</w:t>
      </w:r>
      <w:r w:rsidR="00464131">
        <w:rPr>
          <w:lang w:eastAsia="en-GB"/>
        </w:rPr>
        <w:fldChar w:fldCharType="begin"/>
      </w:r>
      <w:r w:rsidR="00464131">
        <w:instrText xml:space="preserve"> XE "?Sized</w:instrText>
      </w:r>
      <w:r w:rsidR="00AE2CAB">
        <w:instrText xml:space="preserve"> </w:instrText>
      </w:r>
      <w:r w:rsidR="00464131">
        <w:instrText xml:space="preserve">endRange" </w:instrText>
      </w:r>
      <w:r w:rsidR="00464131">
        <w:rPr>
          <w:lang w:eastAsia="en-GB"/>
        </w:rPr>
        <w:fldChar w:fldCharType="end"/>
      </w:r>
    </w:p>
    <w:p w14:paraId="0149F5F6" w14:textId="17224B3A" w:rsidR="00616C71" w:rsidRPr="00616C71" w:rsidRDefault="00616C71" w:rsidP="00740286">
      <w:pPr>
        <w:pStyle w:val="Body"/>
        <w:rPr>
          <w:lang w:eastAsia="en-GB"/>
        </w:rPr>
      </w:pPr>
      <w:r w:rsidRPr="00616C71">
        <w:rPr>
          <w:lang w:eastAsia="en-GB"/>
        </w:rPr>
        <w:t xml:space="preserve">Also note that we switched the type of the </w:t>
      </w:r>
      <w:r w:rsidRPr="00EF7599">
        <w:rPr>
          <w:rStyle w:val="Literal"/>
        </w:rPr>
        <w:t>t</w:t>
      </w:r>
      <w:r w:rsidRPr="00740286">
        <w:t xml:space="preserve"> parameter from </w:t>
      </w:r>
      <w:r w:rsidRPr="00EF7599">
        <w:rPr>
          <w:rStyle w:val="Literal"/>
        </w:rPr>
        <w:t>T</w:t>
      </w:r>
      <w:r w:rsidRPr="00740286">
        <w:t xml:space="preserve"> to </w:t>
      </w:r>
      <w:r w:rsidRPr="00EF7599">
        <w:rPr>
          <w:rStyle w:val="Literal"/>
        </w:rPr>
        <w:t>&amp;T</w:t>
      </w:r>
      <w:r w:rsidRPr="00740286">
        <w:t xml:space="preserve">. Because the type might not be </w:t>
      </w:r>
      <w:r w:rsidRPr="00EF7599">
        <w:rPr>
          <w:rStyle w:val="Literal"/>
        </w:rPr>
        <w:t>Sized</w:t>
      </w:r>
      <w:r w:rsidRPr="00616C71">
        <w:rPr>
          <w:lang w:eastAsia="en-GB"/>
        </w:rPr>
        <w:t>, we need to use it behind some kind of</w:t>
      </w:r>
      <w:r>
        <w:rPr>
          <w:lang w:eastAsia="en-GB"/>
        </w:rPr>
        <w:t xml:space="preserve"> </w:t>
      </w:r>
      <w:r w:rsidRPr="00616C71">
        <w:rPr>
          <w:lang w:eastAsia="en-GB"/>
        </w:rPr>
        <w:t>pointer. In this case, we’ve chosen a reference.</w:t>
      </w:r>
      <w:r w:rsidR="0006440B">
        <w:rPr>
          <w:lang w:eastAsia="en-GB"/>
        </w:rPr>
        <w:fldChar w:fldCharType="begin"/>
      </w:r>
      <w:r w:rsidR="0006440B">
        <w:instrText xml:space="preserve"> XE "Sized trait endRange" </w:instrText>
      </w:r>
      <w:r w:rsidR="0006440B">
        <w:rPr>
          <w:lang w:eastAsia="en-GB"/>
        </w:rPr>
        <w:fldChar w:fldCharType="end"/>
      </w:r>
      <w:r w:rsidR="00A8431D">
        <w:rPr>
          <w:lang w:eastAsia="en-GB"/>
        </w:rPr>
        <w:fldChar w:fldCharType="begin"/>
      </w:r>
      <w:r w:rsidR="00A8431D">
        <w:instrText xml:space="preserve"> XE "unsized type endRange" </w:instrText>
      </w:r>
      <w:r w:rsidR="00A8431D">
        <w:rPr>
          <w:lang w:eastAsia="en-GB"/>
        </w:rPr>
        <w:fldChar w:fldCharType="end"/>
      </w:r>
      <w:r w:rsidR="00A8431D">
        <w:rPr>
          <w:lang w:eastAsia="en-GB"/>
        </w:rPr>
        <w:fldChar w:fldCharType="begin"/>
      </w:r>
      <w:r w:rsidR="00A8431D">
        <w:instrText xml:space="preserve"> XE "dynamically sized type (DST) endRange" </w:instrText>
      </w:r>
      <w:r w:rsidR="00A8431D">
        <w:rPr>
          <w:lang w:eastAsia="en-GB"/>
        </w:rPr>
        <w:fldChar w:fldCharType="end"/>
      </w:r>
    </w:p>
    <w:p w14:paraId="0D6D9D76" w14:textId="77777777" w:rsidR="00616C71" w:rsidRPr="00616C71" w:rsidRDefault="00616C71" w:rsidP="00740286">
      <w:pPr>
        <w:pStyle w:val="Body"/>
        <w:rPr>
          <w:lang w:eastAsia="en-GB"/>
        </w:rPr>
      </w:pPr>
      <w:r w:rsidRPr="00616C71">
        <w:rPr>
          <w:lang w:eastAsia="en-GB"/>
        </w:rPr>
        <w:t>Next, we’ll talk about functions and closures!</w:t>
      </w:r>
    </w:p>
    <w:p w14:paraId="413E6919" w14:textId="77777777" w:rsidR="00616C71" w:rsidRPr="00616C71" w:rsidRDefault="00616C71" w:rsidP="00740286">
      <w:pPr>
        <w:pStyle w:val="HeadA"/>
        <w:rPr>
          <w:lang w:eastAsia="en-GB"/>
        </w:rPr>
      </w:pPr>
      <w:bookmarkStart w:id="61" w:name="advanced-functions-and-closures"/>
      <w:bookmarkStart w:id="62" w:name="_Toc106716463"/>
      <w:bookmarkEnd w:id="61"/>
      <w:r w:rsidRPr="00616C71">
        <w:rPr>
          <w:lang w:eastAsia="en-GB"/>
        </w:rPr>
        <w:t>Advanced Functions and Closures</w:t>
      </w:r>
      <w:bookmarkEnd w:id="62"/>
    </w:p>
    <w:p w14:paraId="1252B006" w14:textId="569CE073" w:rsidR="00616C71" w:rsidRPr="00616C71" w:rsidRDefault="00616C71" w:rsidP="00740286">
      <w:pPr>
        <w:pStyle w:val="Body"/>
        <w:rPr>
          <w:lang w:eastAsia="en-GB"/>
        </w:rPr>
      </w:pPr>
      <w:r w:rsidRPr="00616C71">
        <w:rPr>
          <w:lang w:eastAsia="en-GB"/>
        </w:rPr>
        <w:t>This section explores some advanced features related to functions and closures,</w:t>
      </w:r>
      <w:r>
        <w:rPr>
          <w:lang w:eastAsia="en-GB"/>
        </w:rPr>
        <w:t xml:space="preserve"> </w:t>
      </w:r>
      <w:r w:rsidRPr="00616C71">
        <w:rPr>
          <w:lang w:eastAsia="en-GB"/>
        </w:rPr>
        <w:t>including function pointers and returning closures.</w:t>
      </w:r>
    </w:p>
    <w:bookmarkStart w:id="63" w:name="function-pointers"/>
    <w:bookmarkStart w:id="64" w:name="_Toc106716464"/>
    <w:bookmarkEnd w:id="63"/>
    <w:p w14:paraId="0937A05D" w14:textId="088CE315" w:rsidR="00616C71" w:rsidRPr="00616C71" w:rsidRDefault="0078260B" w:rsidP="00740286">
      <w:pPr>
        <w:pStyle w:val="HeadB"/>
        <w:rPr>
          <w:lang w:eastAsia="en-GB"/>
        </w:rPr>
      </w:pPr>
      <w:r>
        <w:rPr>
          <w:lang w:eastAsia="en-GB"/>
        </w:rPr>
        <w:fldChar w:fldCharType="begin"/>
      </w:r>
      <w:r>
        <w:instrText xml:space="preserve"> XE "function pointers startRange" </w:instrText>
      </w:r>
      <w:r>
        <w:rPr>
          <w:lang w:eastAsia="en-GB"/>
        </w:rPr>
        <w:fldChar w:fldCharType="end"/>
      </w:r>
      <w:r>
        <w:rPr>
          <w:lang w:eastAsia="en-GB"/>
        </w:rPr>
        <w:fldChar w:fldCharType="begin"/>
      </w:r>
      <w:r>
        <w:instrText xml:space="preserve"> XE "fn type startRange" </w:instrText>
      </w:r>
      <w:r>
        <w:rPr>
          <w:lang w:eastAsia="en-GB"/>
        </w:rPr>
        <w:fldChar w:fldCharType="end"/>
      </w:r>
      <w:r w:rsidR="00616C71" w:rsidRPr="00616C71">
        <w:rPr>
          <w:lang w:eastAsia="en-GB"/>
        </w:rPr>
        <w:t>Function Pointers</w:t>
      </w:r>
      <w:bookmarkEnd w:id="64"/>
    </w:p>
    <w:p w14:paraId="360FBC85" w14:textId="61240CD5" w:rsidR="00616C71" w:rsidRPr="00616C71" w:rsidRDefault="00616C71" w:rsidP="00740286">
      <w:pPr>
        <w:pStyle w:val="Body"/>
        <w:rPr>
          <w:lang w:eastAsia="en-GB"/>
        </w:rPr>
      </w:pPr>
      <w:r w:rsidRPr="00740286">
        <w:t xml:space="preserve">We’ve talked about how to pass closures to functions; you can also pass regular functions to functions! This technique is useful when you want to pass a function you’ve already defined rather than defining a new closure. Functions coerce to the type </w:t>
      </w:r>
      <w:r w:rsidRPr="00EF7599">
        <w:rPr>
          <w:rStyle w:val="Literal"/>
        </w:rPr>
        <w:t>fn</w:t>
      </w:r>
      <w:r w:rsidRPr="00740286">
        <w:t xml:space="preserve"> (with a lowercase </w:t>
      </w:r>
      <w:r w:rsidRPr="00EE6E53">
        <w:rPr>
          <w:rStyle w:val="Italic"/>
        </w:rPr>
        <w:t>f</w:t>
      </w:r>
      <w:r w:rsidRPr="00740286">
        <w:t xml:space="preserve">), not to be confused with the </w:t>
      </w:r>
      <w:r w:rsidRPr="00EF7599">
        <w:rPr>
          <w:rStyle w:val="Literal"/>
        </w:rPr>
        <w:t>Fn</w:t>
      </w:r>
      <w:r w:rsidRPr="00740286">
        <w:t xml:space="preserve"> closure trait. The </w:t>
      </w:r>
      <w:r w:rsidRPr="00EF7599">
        <w:rPr>
          <w:rStyle w:val="Literal"/>
        </w:rPr>
        <w:t>fn</w:t>
      </w:r>
      <w:r w:rsidRPr="00740286">
        <w:t xml:space="preserve"> type is called a </w:t>
      </w:r>
      <w:r w:rsidRPr="00EF7599">
        <w:rPr>
          <w:rStyle w:val="Italic"/>
        </w:rPr>
        <w:t>function pointer</w:t>
      </w:r>
      <w:r w:rsidRPr="00616C71">
        <w:rPr>
          <w:lang w:eastAsia="en-GB"/>
        </w:rPr>
        <w:t>. Passing functions</w:t>
      </w:r>
      <w:r>
        <w:rPr>
          <w:lang w:eastAsia="en-GB"/>
        </w:rPr>
        <w:t xml:space="preserve"> </w:t>
      </w:r>
      <w:r w:rsidRPr="00616C71">
        <w:rPr>
          <w:lang w:eastAsia="en-GB"/>
        </w:rPr>
        <w:t>with function pointers will allow you to use functions as arguments to other</w:t>
      </w:r>
      <w:r>
        <w:rPr>
          <w:lang w:eastAsia="en-GB"/>
        </w:rPr>
        <w:t xml:space="preserve"> </w:t>
      </w:r>
      <w:r w:rsidRPr="00616C71">
        <w:rPr>
          <w:lang w:eastAsia="en-GB"/>
        </w:rPr>
        <w:t>functions.</w:t>
      </w:r>
    </w:p>
    <w:p w14:paraId="14BFFEA7" w14:textId="18942B6D" w:rsidR="00616C71" w:rsidRPr="00616C71" w:rsidRDefault="00616C71" w:rsidP="00740286">
      <w:pPr>
        <w:pStyle w:val="Body"/>
        <w:rPr>
          <w:lang w:eastAsia="en-GB"/>
        </w:rPr>
      </w:pPr>
      <w:r w:rsidRPr="00616C71">
        <w:rPr>
          <w:lang w:eastAsia="en-GB"/>
        </w:rPr>
        <w:t>The syntax for specifying that a parameter is a function pointer is similar to</w:t>
      </w:r>
      <w:r>
        <w:rPr>
          <w:lang w:eastAsia="en-GB"/>
        </w:rPr>
        <w:t xml:space="preserve"> </w:t>
      </w:r>
      <w:r w:rsidRPr="00616C71">
        <w:rPr>
          <w:lang w:eastAsia="en-GB"/>
        </w:rPr>
        <w:t>that of closures, as shown in Listing 19-27, where we’ve defined a function</w:t>
      </w:r>
      <w:r>
        <w:rPr>
          <w:lang w:eastAsia="en-GB"/>
        </w:rPr>
        <w:t xml:space="preserve"> </w:t>
      </w:r>
      <w:r w:rsidRPr="00EF7599">
        <w:rPr>
          <w:rStyle w:val="Literal"/>
        </w:rPr>
        <w:t>add_one</w:t>
      </w:r>
      <w:r w:rsidRPr="00740286">
        <w:t xml:space="preserve"> that adds </w:t>
      </w:r>
      <w:r w:rsidR="00D0317D">
        <w:t>1</w:t>
      </w:r>
      <w:r w:rsidR="00D0317D" w:rsidRPr="00740286">
        <w:t xml:space="preserve"> </w:t>
      </w:r>
      <w:r w:rsidRPr="00740286">
        <w:t xml:space="preserve">to its parameter. The function </w:t>
      </w:r>
      <w:r w:rsidRPr="00EF7599">
        <w:rPr>
          <w:rStyle w:val="Literal"/>
        </w:rPr>
        <w:t>do_twice</w:t>
      </w:r>
      <w:r w:rsidRPr="00740286">
        <w:t xml:space="preserve"> takes two parameters: a function pointer to any function that takes an </w:t>
      </w:r>
      <w:r w:rsidRPr="00EF7599">
        <w:rPr>
          <w:rStyle w:val="Literal"/>
        </w:rPr>
        <w:t>i32</w:t>
      </w:r>
      <w:r w:rsidRPr="00740286">
        <w:t xml:space="preserve"> parameter and returns an </w:t>
      </w:r>
      <w:r w:rsidRPr="00EF7599">
        <w:rPr>
          <w:rStyle w:val="Literal"/>
        </w:rPr>
        <w:t>i32</w:t>
      </w:r>
      <w:r w:rsidRPr="00740286">
        <w:t xml:space="preserve">, and one </w:t>
      </w:r>
      <w:r w:rsidRPr="00EF7599">
        <w:rPr>
          <w:rStyle w:val="Literal"/>
        </w:rPr>
        <w:t>i32 value</w:t>
      </w:r>
      <w:r w:rsidRPr="00740286">
        <w:t xml:space="preserve">. The </w:t>
      </w:r>
      <w:r w:rsidRPr="00EF7599">
        <w:rPr>
          <w:rStyle w:val="Literal"/>
        </w:rPr>
        <w:t>do_twice</w:t>
      </w:r>
      <w:r w:rsidRPr="00740286">
        <w:t xml:space="preserve"> function calls the function </w:t>
      </w:r>
      <w:r w:rsidRPr="00EF7599">
        <w:rPr>
          <w:rStyle w:val="Literal"/>
        </w:rPr>
        <w:t>f</w:t>
      </w:r>
      <w:r w:rsidRPr="00740286">
        <w:t xml:space="preserve"> twice, passing it the </w:t>
      </w:r>
      <w:r w:rsidRPr="00EF7599">
        <w:rPr>
          <w:rStyle w:val="Literal"/>
        </w:rPr>
        <w:t>arg</w:t>
      </w:r>
      <w:r w:rsidRPr="00740286">
        <w:t xml:space="preserve"> value, then adds the two function call results together. The </w:t>
      </w:r>
      <w:r w:rsidRPr="00EF7599">
        <w:rPr>
          <w:rStyle w:val="Literal"/>
        </w:rPr>
        <w:t>main</w:t>
      </w:r>
      <w:r w:rsidRPr="00740286">
        <w:t xml:space="preserve"> function calls </w:t>
      </w:r>
      <w:r w:rsidRPr="00EF7599">
        <w:rPr>
          <w:rStyle w:val="Literal"/>
        </w:rPr>
        <w:t>do_twice</w:t>
      </w:r>
      <w:r w:rsidRPr="00740286">
        <w:t xml:space="preserve"> with the arguments </w:t>
      </w:r>
      <w:r w:rsidRPr="00EF7599">
        <w:rPr>
          <w:rStyle w:val="Literal"/>
        </w:rPr>
        <w:t>add_one</w:t>
      </w:r>
      <w:r w:rsidRPr="00740286">
        <w:t xml:space="preserve"> and </w:t>
      </w:r>
      <w:r w:rsidRPr="00EF7599">
        <w:rPr>
          <w:rStyle w:val="Literal"/>
        </w:rPr>
        <w:t>5</w:t>
      </w:r>
      <w:r w:rsidRPr="00616C71">
        <w:rPr>
          <w:lang w:eastAsia="en-GB"/>
        </w:rPr>
        <w:t>.</w:t>
      </w:r>
    </w:p>
    <w:p w14:paraId="24991952" w14:textId="0752B869" w:rsidR="00616C71" w:rsidRPr="00616C71" w:rsidRDefault="00616C71" w:rsidP="00EF7599">
      <w:pPr>
        <w:pStyle w:val="CodeLabel"/>
        <w:rPr>
          <w:lang w:eastAsia="en-GB"/>
        </w:rPr>
      </w:pPr>
      <w:r w:rsidRPr="00616C71">
        <w:rPr>
          <w:lang w:eastAsia="en-GB"/>
        </w:rPr>
        <w:t>src/main.rs</w:t>
      </w:r>
    </w:p>
    <w:p w14:paraId="206D31A9" w14:textId="77777777" w:rsidR="00616C71" w:rsidRPr="00616C71" w:rsidRDefault="00616C71" w:rsidP="00740286">
      <w:pPr>
        <w:pStyle w:val="Code"/>
        <w:rPr>
          <w:lang w:eastAsia="en-GB"/>
        </w:rPr>
      </w:pPr>
      <w:r w:rsidRPr="00616C71">
        <w:rPr>
          <w:lang w:eastAsia="en-GB"/>
        </w:rPr>
        <w:t>fn add_one(x: i32) -&gt; i32 {</w:t>
      </w:r>
    </w:p>
    <w:p w14:paraId="1816F631" w14:textId="77777777" w:rsidR="00616C71" w:rsidRPr="00616C71" w:rsidRDefault="00616C71" w:rsidP="00740286">
      <w:pPr>
        <w:pStyle w:val="Code"/>
        <w:rPr>
          <w:lang w:eastAsia="en-GB"/>
        </w:rPr>
      </w:pPr>
      <w:r w:rsidRPr="00616C71">
        <w:rPr>
          <w:lang w:eastAsia="en-GB"/>
        </w:rPr>
        <w:t xml:space="preserve">    x + 1</w:t>
      </w:r>
    </w:p>
    <w:p w14:paraId="43EF6874" w14:textId="77777777" w:rsidR="00616C71" w:rsidRPr="00616C71" w:rsidRDefault="00616C71" w:rsidP="00740286">
      <w:pPr>
        <w:pStyle w:val="Code"/>
        <w:rPr>
          <w:lang w:eastAsia="en-GB"/>
        </w:rPr>
      </w:pPr>
      <w:r w:rsidRPr="00616C71">
        <w:rPr>
          <w:lang w:eastAsia="en-GB"/>
        </w:rPr>
        <w:t>}</w:t>
      </w:r>
    </w:p>
    <w:p w14:paraId="5286FBE3" w14:textId="77777777" w:rsidR="00616C71" w:rsidRPr="00616C71" w:rsidRDefault="00616C71" w:rsidP="00740286">
      <w:pPr>
        <w:pStyle w:val="Code"/>
        <w:rPr>
          <w:lang w:eastAsia="en-GB"/>
        </w:rPr>
      </w:pPr>
    </w:p>
    <w:p w14:paraId="1F7A13D3" w14:textId="77777777" w:rsidR="00616C71" w:rsidRPr="00616C71" w:rsidRDefault="00616C71" w:rsidP="00740286">
      <w:pPr>
        <w:pStyle w:val="Code"/>
        <w:rPr>
          <w:lang w:eastAsia="en-GB"/>
        </w:rPr>
      </w:pPr>
      <w:r w:rsidRPr="00616C71">
        <w:rPr>
          <w:lang w:eastAsia="en-GB"/>
        </w:rPr>
        <w:t>fn do_twice(f: fn(i32) -&gt; i32, arg: i32) -&gt; i32 {</w:t>
      </w:r>
    </w:p>
    <w:p w14:paraId="29574FC2" w14:textId="77777777" w:rsidR="00616C71" w:rsidRPr="00616C71" w:rsidRDefault="00616C71" w:rsidP="00740286">
      <w:pPr>
        <w:pStyle w:val="Code"/>
        <w:rPr>
          <w:lang w:eastAsia="en-GB"/>
        </w:rPr>
      </w:pPr>
      <w:r w:rsidRPr="00616C71">
        <w:rPr>
          <w:lang w:eastAsia="en-GB"/>
        </w:rPr>
        <w:t xml:space="preserve">    f(arg) + f(arg)</w:t>
      </w:r>
    </w:p>
    <w:p w14:paraId="159B919B" w14:textId="77777777" w:rsidR="00616C71" w:rsidRPr="00616C71" w:rsidRDefault="00616C71" w:rsidP="00740286">
      <w:pPr>
        <w:pStyle w:val="Code"/>
        <w:rPr>
          <w:lang w:eastAsia="en-GB"/>
        </w:rPr>
      </w:pPr>
      <w:r w:rsidRPr="00616C71">
        <w:rPr>
          <w:lang w:eastAsia="en-GB"/>
        </w:rPr>
        <w:t>}</w:t>
      </w:r>
    </w:p>
    <w:p w14:paraId="0C2DAFC5" w14:textId="77777777" w:rsidR="00616C71" w:rsidRPr="00616C71" w:rsidRDefault="00616C71" w:rsidP="00740286">
      <w:pPr>
        <w:pStyle w:val="Code"/>
        <w:rPr>
          <w:lang w:eastAsia="en-GB"/>
        </w:rPr>
      </w:pPr>
    </w:p>
    <w:p w14:paraId="4FBCBE7B" w14:textId="77777777" w:rsidR="00616C71" w:rsidRPr="00616C71" w:rsidRDefault="00616C71" w:rsidP="00740286">
      <w:pPr>
        <w:pStyle w:val="Code"/>
        <w:rPr>
          <w:lang w:eastAsia="en-GB"/>
        </w:rPr>
      </w:pPr>
      <w:r w:rsidRPr="00616C71">
        <w:rPr>
          <w:lang w:eastAsia="en-GB"/>
        </w:rPr>
        <w:t>fn main() {</w:t>
      </w:r>
    </w:p>
    <w:p w14:paraId="16E44B14" w14:textId="77777777" w:rsidR="00616C71" w:rsidRPr="00616C71" w:rsidRDefault="00616C71" w:rsidP="00740286">
      <w:pPr>
        <w:pStyle w:val="Code"/>
        <w:rPr>
          <w:lang w:eastAsia="en-GB"/>
        </w:rPr>
      </w:pPr>
      <w:r w:rsidRPr="00616C71">
        <w:rPr>
          <w:lang w:eastAsia="en-GB"/>
        </w:rPr>
        <w:t xml:space="preserve">    let answer = do_twice(add_one, 5);</w:t>
      </w:r>
    </w:p>
    <w:p w14:paraId="4F21024D" w14:textId="77777777" w:rsidR="00616C71" w:rsidRPr="00616C71" w:rsidRDefault="00616C71" w:rsidP="00740286">
      <w:pPr>
        <w:pStyle w:val="Code"/>
        <w:rPr>
          <w:lang w:eastAsia="en-GB"/>
        </w:rPr>
      </w:pPr>
    </w:p>
    <w:p w14:paraId="40621B1D" w14:textId="0B795662" w:rsidR="00616C71" w:rsidRPr="00616C71" w:rsidRDefault="00616C71" w:rsidP="00740286">
      <w:pPr>
        <w:pStyle w:val="Code"/>
        <w:rPr>
          <w:lang w:eastAsia="en-GB"/>
        </w:rPr>
      </w:pPr>
      <w:r w:rsidRPr="00616C71">
        <w:rPr>
          <w:lang w:eastAsia="en-GB"/>
        </w:rPr>
        <w:t xml:space="preserve">    println!("The answer is: {</w:t>
      </w:r>
      <w:r w:rsidR="00200361" w:rsidRPr="00616C71">
        <w:rPr>
          <w:lang w:eastAsia="en-GB"/>
        </w:rPr>
        <w:t>answer</w:t>
      </w:r>
      <w:r w:rsidRPr="00616C71">
        <w:rPr>
          <w:lang w:eastAsia="en-GB"/>
        </w:rPr>
        <w:t>}");</w:t>
      </w:r>
    </w:p>
    <w:p w14:paraId="0EB70AE5" w14:textId="77777777" w:rsidR="00616C71" w:rsidRPr="00616C71" w:rsidRDefault="00616C71" w:rsidP="00740286">
      <w:pPr>
        <w:pStyle w:val="Code"/>
        <w:rPr>
          <w:lang w:eastAsia="en-GB"/>
        </w:rPr>
      </w:pPr>
      <w:r w:rsidRPr="00616C71">
        <w:rPr>
          <w:lang w:eastAsia="en-GB"/>
        </w:rPr>
        <w:t>}</w:t>
      </w:r>
    </w:p>
    <w:p w14:paraId="1F29A120" w14:textId="7B211358" w:rsidR="00616C71" w:rsidRPr="00616C71" w:rsidRDefault="00616C71" w:rsidP="0075292A">
      <w:pPr>
        <w:pStyle w:val="CodeListingCaption"/>
        <w:rPr>
          <w:lang w:eastAsia="en-GB"/>
        </w:rPr>
      </w:pPr>
      <w:r w:rsidRPr="00740286">
        <w:t xml:space="preserve">Using the </w:t>
      </w:r>
      <w:r w:rsidRPr="00EF7599">
        <w:rPr>
          <w:rStyle w:val="Literal"/>
        </w:rPr>
        <w:t>fn</w:t>
      </w:r>
      <w:r w:rsidRPr="00616C71">
        <w:rPr>
          <w:lang w:eastAsia="en-GB"/>
        </w:rPr>
        <w:t xml:space="preserve"> type to accept a function pointer as an argument</w:t>
      </w:r>
    </w:p>
    <w:p w14:paraId="1B17095E" w14:textId="2FA97CB0" w:rsidR="00616C71" w:rsidRPr="00616C71" w:rsidRDefault="00616C71" w:rsidP="00740286">
      <w:pPr>
        <w:pStyle w:val="Body"/>
        <w:rPr>
          <w:lang w:eastAsia="en-GB"/>
        </w:rPr>
      </w:pPr>
      <w:r w:rsidRPr="00616C71">
        <w:rPr>
          <w:lang w:eastAsia="en-GB"/>
        </w:rPr>
        <w:t xml:space="preserve">This code prints </w:t>
      </w:r>
      <w:r w:rsidRPr="00EF7599">
        <w:rPr>
          <w:rStyle w:val="Literal"/>
        </w:rPr>
        <w:t>The answer is: 12</w:t>
      </w:r>
      <w:r w:rsidRPr="00740286">
        <w:t xml:space="preserve">. We specify that the parameter </w:t>
      </w:r>
      <w:r w:rsidRPr="00EF7599">
        <w:rPr>
          <w:rStyle w:val="Literal"/>
        </w:rPr>
        <w:t>f</w:t>
      </w:r>
      <w:r w:rsidRPr="00740286">
        <w:t xml:space="preserve"> in </w:t>
      </w:r>
      <w:r w:rsidRPr="00EF7599">
        <w:rPr>
          <w:rStyle w:val="Literal"/>
        </w:rPr>
        <w:t>do_twice</w:t>
      </w:r>
      <w:r w:rsidRPr="00740286">
        <w:t xml:space="preserve"> is an </w:t>
      </w:r>
      <w:r w:rsidRPr="00EF7599">
        <w:rPr>
          <w:rStyle w:val="Literal"/>
        </w:rPr>
        <w:t>fn</w:t>
      </w:r>
      <w:r w:rsidRPr="00740286">
        <w:t xml:space="preserve"> that takes one parameter of type </w:t>
      </w:r>
      <w:r w:rsidRPr="00EF7599">
        <w:rPr>
          <w:rStyle w:val="Literal"/>
        </w:rPr>
        <w:t>i32</w:t>
      </w:r>
      <w:r w:rsidRPr="00740286">
        <w:t xml:space="preserve"> and returns an </w:t>
      </w:r>
      <w:r w:rsidRPr="00EF7599">
        <w:rPr>
          <w:rStyle w:val="Literal"/>
        </w:rPr>
        <w:t>i32</w:t>
      </w:r>
      <w:r w:rsidRPr="00740286">
        <w:t xml:space="preserve">. We can then call </w:t>
      </w:r>
      <w:r w:rsidRPr="00EF7599">
        <w:rPr>
          <w:rStyle w:val="Literal"/>
        </w:rPr>
        <w:t>f</w:t>
      </w:r>
      <w:r w:rsidRPr="00740286">
        <w:t xml:space="preserve"> in the body of </w:t>
      </w:r>
      <w:r w:rsidRPr="00EF7599">
        <w:rPr>
          <w:rStyle w:val="Literal"/>
        </w:rPr>
        <w:t>do_twice</w:t>
      </w:r>
      <w:r w:rsidRPr="00740286">
        <w:t xml:space="preserve">. In </w:t>
      </w:r>
      <w:r w:rsidRPr="00EF7599">
        <w:rPr>
          <w:rStyle w:val="Literal"/>
        </w:rPr>
        <w:t>main</w:t>
      </w:r>
      <w:r w:rsidRPr="00740286">
        <w:t xml:space="preserve">, we can pass the function name </w:t>
      </w:r>
      <w:r w:rsidRPr="00EF7599">
        <w:rPr>
          <w:rStyle w:val="Literal"/>
        </w:rPr>
        <w:t>add_one</w:t>
      </w:r>
      <w:r w:rsidRPr="00740286">
        <w:t xml:space="preserve"> as the first argument to </w:t>
      </w:r>
      <w:r w:rsidRPr="00EF7599">
        <w:rPr>
          <w:rStyle w:val="Literal"/>
        </w:rPr>
        <w:t>do_twice</w:t>
      </w:r>
      <w:r w:rsidRPr="00616C71">
        <w:rPr>
          <w:lang w:eastAsia="en-GB"/>
        </w:rPr>
        <w:t>.</w:t>
      </w:r>
    </w:p>
    <w:p w14:paraId="5DCF0C3A" w14:textId="3846443F" w:rsidR="00616C71" w:rsidRPr="00616C71" w:rsidRDefault="00616C71" w:rsidP="00740286">
      <w:pPr>
        <w:pStyle w:val="Body"/>
        <w:rPr>
          <w:lang w:eastAsia="en-GB"/>
        </w:rPr>
      </w:pPr>
      <w:r w:rsidRPr="00616C71">
        <w:rPr>
          <w:lang w:eastAsia="en-GB"/>
        </w:rPr>
        <w:t xml:space="preserve">Unlike closures, </w:t>
      </w:r>
      <w:r w:rsidRPr="00EF7599">
        <w:rPr>
          <w:rStyle w:val="Literal"/>
        </w:rPr>
        <w:t>fn</w:t>
      </w:r>
      <w:r w:rsidRPr="00740286">
        <w:t xml:space="preserve"> is a type rather than a trait, so we specify </w:t>
      </w:r>
      <w:r w:rsidRPr="00EF7599">
        <w:rPr>
          <w:rStyle w:val="Literal"/>
        </w:rPr>
        <w:t>fn</w:t>
      </w:r>
      <w:r w:rsidRPr="00740286">
        <w:t xml:space="preserve"> as the parameter type directly rather than declaring a generic type parameter with one of the </w:t>
      </w:r>
      <w:r w:rsidRPr="00EF7599">
        <w:rPr>
          <w:rStyle w:val="Literal"/>
        </w:rPr>
        <w:t>Fn</w:t>
      </w:r>
      <w:r w:rsidRPr="00616C71">
        <w:rPr>
          <w:lang w:eastAsia="en-GB"/>
        </w:rPr>
        <w:t xml:space="preserve"> traits as a trait bound.</w:t>
      </w:r>
    </w:p>
    <w:p w14:paraId="6B14E5EF" w14:textId="7F07D91C" w:rsidR="00616C71" w:rsidRPr="00616C71" w:rsidRDefault="00BF3B44" w:rsidP="00740286">
      <w:pPr>
        <w:pStyle w:val="Body"/>
        <w:rPr>
          <w:lang w:eastAsia="en-GB"/>
        </w:rPr>
      </w:pPr>
      <w:r>
        <w:rPr>
          <w:lang w:eastAsia="en-GB"/>
        </w:rPr>
        <w:fldChar w:fldCharType="begin"/>
      </w:r>
      <w:r>
        <w:instrText xml:space="preserve"> XE "FnMut trait startRange" </w:instrText>
      </w:r>
      <w:r>
        <w:rPr>
          <w:lang w:eastAsia="en-GB"/>
        </w:rPr>
        <w:fldChar w:fldCharType="end"/>
      </w:r>
      <w:r>
        <w:rPr>
          <w:lang w:eastAsia="en-GB"/>
        </w:rPr>
        <w:fldChar w:fldCharType="begin"/>
      </w:r>
      <w:r>
        <w:instrText xml:space="preserve"> XE "FnOnce trait startRange" </w:instrText>
      </w:r>
      <w:r>
        <w:rPr>
          <w:lang w:eastAsia="en-GB"/>
        </w:rPr>
        <w:fldChar w:fldCharType="end"/>
      </w:r>
      <w:r>
        <w:rPr>
          <w:lang w:eastAsia="en-GB"/>
        </w:rPr>
        <w:fldChar w:fldCharType="begin"/>
      </w:r>
      <w:r>
        <w:instrText xml:space="preserve"> XE "Fn trait startRange" </w:instrText>
      </w:r>
      <w:r>
        <w:rPr>
          <w:lang w:eastAsia="en-GB"/>
        </w:rPr>
        <w:fldChar w:fldCharType="end"/>
      </w:r>
      <w:r w:rsidR="00616C71" w:rsidRPr="00616C71">
        <w:rPr>
          <w:lang w:eastAsia="en-GB"/>
        </w:rPr>
        <w:t>Function pointers implement all three of the closure traits (</w:t>
      </w:r>
      <w:r w:rsidR="00616C71" w:rsidRPr="00EF7599">
        <w:rPr>
          <w:rStyle w:val="Literal"/>
        </w:rPr>
        <w:t>Fn</w:t>
      </w:r>
      <w:r w:rsidR="00616C71" w:rsidRPr="00740286">
        <w:t xml:space="preserve">, </w:t>
      </w:r>
      <w:r w:rsidR="00616C71" w:rsidRPr="00EF7599">
        <w:rPr>
          <w:rStyle w:val="Literal"/>
        </w:rPr>
        <w:t>FnMut</w:t>
      </w:r>
      <w:r w:rsidR="00616C71" w:rsidRPr="00740286">
        <w:t xml:space="preserve">, and </w:t>
      </w:r>
      <w:r w:rsidR="00616C71" w:rsidRPr="00EF7599">
        <w:rPr>
          <w:rStyle w:val="Literal"/>
        </w:rPr>
        <w:t>FnOnce</w:t>
      </w:r>
      <w:r w:rsidR="00616C71" w:rsidRPr="00616C71">
        <w:rPr>
          <w:lang w:eastAsia="en-GB"/>
        </w:rPr>
        <w:t>), meaning you can always pass a function pointer as an argument for a</w:t>
      </w:r>
      <w:r w:rsidR="00616C71">
        <w:rPr>
          <w:lang w:eastAsia="en-GB"/>
        </w:rPr>
        <w:t xml:space="preserve"> </w:t>
      </w:r>
      <w:r w:rsidR="00616C71" w:rsidRPr="00616C71">
        <w:rPr>
          <w:lang w:eastAsia="en-GB"/>
        </w:rPr>
        <w:t>function that expects a closure. It’s best to write functions using a generic</w:t>
      </w:r>
      <w:r w:rsidR="00616C71">
        <w:rPr>
          <w:lang w:eastAsia="en-GB"/>
        </w:rPr>
        <w:t xml:space="preserve"> </w:t>
      </w:r>
      <w:r w:rsidR="00616C71" w:rsidRPr="00616C71">
        <w:rPr>
          <w:lang w:eastAsia="en-GB"/>
        </w:rPr>
        <w:t>type and one of the closure traits so your functions can accept either</w:t>
      </w:r>
      <w:r w:rsidR="00616C71">
        <w:rPr>
          <w:lang w:eastAsia="en-GB"/>
        </w:rPr>
        <w:t xml:space="preserve"> </w:t>
      </w:r>
      <w:r w:rsidR="00616C71" w:rsidRPr="00616C71">
        <w:rPr>
          <w:lang w:eastAsia="en-GB"/>
        </w:rPr>
        <w:t>functions or closures.</w:t>
      </w:r>
      <w:r>
        <w:rPr>
          <w:lang w:eastAsia="en-GB"/>
        </w:rPr>
        <w:fldChar w:fldCharType="begin"/>
      </w:r>
      <w:r>
        <w:instrText xml:space="preserve"> XE "FnMut trait endRange" </w:instrText>
      </w:r>
      <w:r>
        <w:rPr>
          <w:lang w:eastAsia="en-GB"/>
        </w:rPr>
        <w:fldChar w:fldCharType="end"/>
      </w:r>
      <w:r>
        <w:rPr>
          <w:lang w:eastAsia="en-GB"/>
        </w:rPr>
        <w:fldChar w:fldCharType="begin"/>
      </w:r>
      <w:r>
        <w:instrText xml:space="preserve"> XE "FnOnce trait endRange" </w:instrText>
      </w:r>
      <w:r>
        <w:rPr>
          <w:lang w:eastAsia="en-GB"/>
        </w:rPr>
        <w:fldChar w:fldCharType="end"/>
      </w:r>
      <w:r>
        <w:rPr>
          <w:lang w:eastAsia="en-GB"/>
        </w:rPr>
        <w:fldChar w:fldCharType="begin"/>
      </w:r>
      <w:r>
        <w:instrText xml:space="preserve"> XE "Fn trait endRange" </w:instrText>
      </w:r>
      <w:r>
        <w:rPr>
          <w:lang w:eastAsia="en-GB"/>
        </w:rPr>
        <w:fldChar w:fldCharType="end"/>
      </w:r>
    </w:p>
    <w:p w14:paraId="1BC5EC00" w14:textId="6D728F4B" w:rsidR="00616C71" w:rsidRPr="00616C71" w:rsidRDefault="00616C71" w:rsidP="00740286">
      <w:pPr>
        <w:pStyle w:val="Body"/>
        <w:rPr>
          <w:lang w:eastAsia="en-GB"/>
        </w:rPr>
      </w:pPr>
      <w:r w:rsidRPr="00616C71">
        <w:rPr>
          <w:lang w:eastAsia="en-GB"/>
        </w:rPr>
        <w:t xml:space="preserve">That said, one example of where you would want to only accept </w:t>
      </w:r>
      <w:r w:rsidRPr="00EF7599">
        <w:rPr>
          <w:rStyle w:val="Literal"/>
        </w:rPr>
        <w:t>fn</w:t>
      </w:r>
      <w:r w:rsidRPr="00616C71">
        <w:rPr>
          <w:lang w:eastAsia="en-GB"/>
        </w:rPr>
        <w:t xml:space="preserve"> and not</w:t>
      </w:r>
      <w:r>
        <w:rPr>
          <w:lang w:eastAsia="en-GB"/>
        </w:rPr>
        <w:t xml:space="preserve"> </w:t>
      </w:r>
      <w:r w:rsidRPr="00616C71">
        <w:rPr>
          <w:lang w:eastAsia="en-GB"/>
        </w:rPr>
        <w:t>closures is when interfacing with external code that doesn’t have closures: C</w:t>
      </w:r>
      <w:r>
        <w:rPr>
          <w:lang w:eastAsia="en-GB"/>
        </w:rPr>
        <w:t xml:space="preserve"> </w:t>
      </w:r>
      <w:r w:rsidRPr="00616C71">
        <w:rPr>
          <w:lang w:eastAsia="en-GB"/>
        </w:rPr>
        <w:t>functions can accept functions as arguments, but C doesn’t have closures.</w:t>
      </w:r>
    </w:p>
    <w:p w14:paraId="12FB7E51" w14:textId="144E5AE6" w:rsidR="00616C71" w:rsidRPr="00616C71" w:rsidRDefault="00616C71" w:rsidP="00740286">
      <w:pPr>
        <w:pStyle w:val="Body"/>
        <w:rPr>
          <w:lang w:eastAsia="en-GB"/>
        </w:rPr>
      </w:pPr>
      <w:r w:rsidRPr="00616C71">
        <w:rPr>
          <w:lang w:eastAsia="en-GB"/>
        </w:rPr>
        <w:t>As an example of where you could use either a closure defined inline or a named</w:t>
      </w:r>
      <w:r>
        <w:rPr>
          <w:lang w:eastAsia="en-GB"/>
        </w:rPr>
        <w:t xml:space="preserve"> </w:t>
      </w:r>
      <w:r w:rsidRPr="00616C71">
        <w:rPr>
          <w:lang w:eastAsia="en-GB"/>
        </w:rPr>
        <w:t xml:space="preserve">function, let’s look at a use of the </w:t>
      </w:r>
      <w:r w:rsidRPr="00EF7599">
        <w:rPr>
          <w:rStyle w:val="Literal"/>
        </w:rPr>
        <w:t>map</w:t>
      </w:r>
      <w:r w:rsidRPr="00740286">
        <w:t xml:space="preserve"> method provided by the </w:t>
      </w:r>
      <w:r w:rsidRPr="00EF7599">
        <w:rPr>
          <w:rStyle w:val="Literal"/>
        </w:rPr>
        <w:t>Iterator</w:t>
      </w:r>
      <w:r w:rsidRPr="00740286">
        <w:t xml:space="preserve"> trait in the standard library. To use the </w:t>
      </w:r>
      <w:r w:rsidRPr="00EF7599">
        <w:rPr>
          <w:rStyle w:val="Literal"/>
        </w:rPr>
        <w:t>map</w:t>
      </w:r>
      <w:r w:rsidRPr="00616C71">
        <w:rPr>
          <w:lang w:eastAsia="en-GB"/>
        </w:rPr>
        <w:t xml:space="preserve"> function to turn a</w:t>
      </w:r>
      <w:r>
        <w:rPr>
          <w:lang w:eastAsia="en-GB"/>
        </w:rPr>
        <w:t xml:space="preserve"> </w:t>
      </w:r>
      <w:r w:rsidRPr="00616C71">
        <w:rPr>
          <w:lang w:eastAsia="en-GB"/>
        </w:rPr>
        <w:t>vector of numbers into a vector of strings, we could use a closure, like this:</w:t>
      </w:r>
    </w:p>
    <w:p w14:paraId="55299362" w14:textId="77777777" w:rsidR="00616C71" w:rsidRPr="00616C71" w:rsidRDefault="00616C71" w:rsidP="00740286">
      <w:pPr>
        <w:pStyle w:val="Code"/>
        <w:rPr>
          <w:lang w:eastAsia="en-GB"/>
        </w:rPr>
      </w:pPr>
      <w:r w:rsidRPr="00616C71">
        <w:rPr>
          <w:lang w:eastAsia="en-GB"/>
        </w:rPr>
        <w:t>let list_of_numbers = vec![1, 2, 3];</w:t>
      </w:r>
    </w:p>
    <w:p w14:paraId="0CF54D62" w14:textId="48BEA82D" w:rsidR="003408D2" w:rsidRDefault="00616C71" w:rsidP="003408D2">
      <w:pPr>
        <w:pStyle w:val="Code"/>
        <w:rPr>
          <w:lang w:eastAsia="en-GB"/>
        </w:rPr>
      </w:pPr>
      <w:r w:rsidRPr="00616C71">
        <w:rPr>
          <w:lang w:eastAsia="en-GB"/>
        </w:rPr>
        <w:t>let list_of_strings: Vec&lt;String&gt; =</w:t>
      </w:r>
      <w:r w:rsidR="003408D2">
        <w:rPr>
          <w:lang w:eastAsia="en-GB"/>
        </w:rPr>
        <w:t xml:space="preserve"> </w:t>
      </w:r>
      <w:r w:rsidRPr="00616C71">
        <w:rPr>
          <w:lang w:eastAsia="en-GB"/>
        </w:rPr>
        <w:t>list_of_numbers</w:t>
      </w:r>
    </w:p>
    <w:p w14:paraId="4EE6F7A8" w14:textId="77777777" w:rsidR="003408D2" w:rsidRDefault="003408D2" w:rsidP="00740286">
      <w:pPr>
        <w:pStyle w:val="Code"/>
        <w:rPr>
          <w:lang w:eastAsia="en-GB"/>
        </w:rPr>
      </w:pPr>
      <w:r>
        <w:rPr>
          <w:lang w:eastAsia="en-GB"/>
        </w:rPr>
        <w:t xml:space="preserve">    </w:t>
      </w:r>
      <w:r w:rsidR="00616C71" w:rsidRPr="00616C71">
        <w:rPr>
          <w:lang w:eastAsia="en-GB"/>
        </w:rPr>
        <w:t>.iter()</w:t>
      </w:r>
    </w:p>
    <w:p w14:paraId="09189AC1" w14:textId="77777777" w:rsidR="003408D2" w:rsidRDefault="003408D2" w:rsidP="00740286">
      <w:pPr>
        <w:pStyle w:val="Code"/>
        <w:rPr>
          <w:lang w:eastAsia="en-GB"/>
        </w:rPr>
      </w:pPr>
      <w:r>
        <w:rPr>
          <w:lang w:eastAsia="en-GB"/>
        </w:rPr>
        <w:t xml:space="preserve">    </w:t>
      </w:r>
      <w:r w:rsidR="00616C71" w:rsidRPr="00616C71">
        <w:rPr>
          <w:lang w:eastAsia="en-GB"/>
        </w:rPr>
        <w:t>.map(|i| i.to_string())</w:t>
      </w:r>
    </w:p>
    <w:p w14:paraId="4AC1C121" w14:textId="0D752B3D" w:rsidR="00616C71" w:rsidRPr="00616C71" w:rsidRDefault="003408D2" w:rsidP="00740286">
      <w:pPr>
        <w:pStyle w:val="Code"/>
        <w:rPr>
          <w:lang w:eastAsia="en-GB"/>
        </w:rPr>
      </w:pPr>
      <w:r>
        <w:rPr>
          <w:lang w:eastAsia="en-GB"/>
        </w:rPr>
        <w:t xml:space="preserve">    </w:t>
      </w:r>
      <w:r w:rsidR="00616C71" w:rsidRPr="00616C71">
        <w:rPr>
          <w:lang w:eastAsia="en-GB"/>
        </w:rPr>
        <w:t>.collect();</w:t>
      </w:r>
    </w:p>
    <w:p w14:paraId="061AFA5D" w14:textId="6ED387AF" w:rsidR="00616C71" w:rsidRPr="00616C71" w:rsidRDefault="00616C71" w:rsidP="00740286">
      <w:pPr>
        <w:pStyle w:val="Body"/>
        <w:rPr>
          <w:lang w:eastAsia="en-GB"/>
        </w:rPr>
      </w:pPr>
      <w:r w:rsidRPr="00740286">
        <w:t xml:space="preserve">Or we could name a function as the argument to </w:t>
      </w:r>
      <w:r w:rsidRPr="00EF7599">
        <w:rPr>
          <w:rStyle w:val="Literal"/>
        </w:rPr>
        <w:t>map</w:t>
      </w:r>
      <w:r w:rsidRPr="00616C71">
        <w:rPr>
          <w:lang w:eastAsia="en-GB"/>
        </w:rPr>
        <w:t xml:space="preserve"> instead of the closure,</w:t>
      </w:r>
      <w:r>
        <w:rPr>
          <w:lang w:eastAsia="en-GB"/>
        </w:rPr>
        <w:t xml:space="preserve"> </w:t>
      </w:r>
      <w:r w:rsidRPr="00616C71">
        <w:rPr>
          <w:lang w:eastAsia="en-GB"/>
        </w:rPr>
        <w:t>like this:</w:t>
      </w:r>
    </w:p>
    <w:p w14:paraId="5403806D" w14:textId="77777777" w:rsidR="00616C71" w:rsidRPr="00EE6E53" w:rsidRDefault="00616C71" w:rsidP="00740286">
      <w:pPr>
        <w:pStyle w:val="Code"/>
        <w:rPr>
          <w:rStyle w:val="LiteralGray"/>
        </w:rPr>
      </w:pPr>
      <w:r w:rsidRPr="00EE6E53">
        <w:rPr>
          <w:rStyle w:val="LiteralGray"/>
        </w:rPr>
        <w:t>let list_of_numbers = vec![1, 2, 3];</w:t>
      </w:r>
    </w:p>
    <w:p w14:paraId="1F08DE72" w14:textId="0F4E7C34" w:rsidR="003408D2" w:rsidRPr="00EE6E53" w:rsidRDefault="00616C71" w:rsidP="003408D2">
      <w:pPr>
        <w:pStyle w:val="Code"/>
        <w:rPr>
          <w:rStyle w:val="LiteralGray"/>
        </w:rPr>
      </w:pPr>
      <w:r w:rsidRPr="00EE6E53">
        <w:rPr>
          <w:rStyle w:val="LiteralGray"/>
        </w:rPr>
        <w:t>let list_of_strings: Vec&lt;String&gt; =</w:t>
      </w:r>
      <w:r w:rsidR="003408D2" w:rsidRPr="00EE6E53">
        <w:rPr>
          <w:rStyle w:val="LiteralGray"/>
        </w:rPr>
        <w:t xml:space="preserve"> </w:t>
      </w:r>
      <w:r w:rsidRPr="00EE6E53">
        <w:rPr>
          <w:rStyle w:val="LiteralGray"/>
        </w:rPr>
        <w:t>list_of_numbers</w:t>
      </w:r>
    </w:p>
    <w:p w14:paraId="7ED41A1A" w14:textId="77777777" w:rsidR="003408D2" w:rsidRPr="00EE6E53" w:rsidRDefault="003408D2" w:rsidP="00740286">
      <w:pPr>
        <w:pStyle w:val="Code"/>
        <w:rPr>
          <w:rStyle w:val="LiteralGray"/>
        </w:rPr>
      </w:pPr>
      <w:r w:rsidRPr="00EE6E53">
        <w:rPr>
          <w:rStyle w:val="LiteralGray"/>
        </w:rPr>
        <w:t xml:space="preserve">    </w:t>
      </w:r>
      <w:r w:rsidR="00616C71" w:rsidRPr="00EE6E53">
        <w:rPr>
          <w:rStyle w:val="LiteralGray"/>
        </w:rPr>
        <w:t>.iter()</w:t>
      </w:r>
    </w:p>
    <w:p w14:paraId="31B78A21" w14:textId="77777777" w:rsidR="003408D2" w:rsidRDefault="003408D2" w:rsidP="00740286">
      <w:pPr>
        <w:pStyle w:val="Code"/>
        <w:rPr>
          <w:lang w:eastAsia="en-GB"/>
        </w:rPr>
      </w:pPr>
      <w:r>
        <w:rPr>
          <w:lang w:eastAsia="en-GB"/>
        </w:rPr>
        <w:t xml:space="preserve">    </w:t>
      </w:r>
      <w:r w:rsidR="00616C71" w:rsidRPr="00616C71">
        <w:rPr>
          <w:lang w:eastAsia="en-GB"/>
        </w:rPr>
        <w:t>.map(ToString::to_string)</w:t>
      </w:r>
    </w:p>
    <w:p w14:paraId="5516B730" w14:textId="1BB2C501" w:rsidR="00616C71" w:rsidRPr="00EE6E53" w:rsidRDefault="003408D2" w:rsidP="00740286">
      <w:pPr>
        <w:pStyle w:val="Code"/>
        <w:rPr>
          <w:rStyle w:val="LiteralGray"/>
        </w:rPr>
      </w:pPr>
      <w:r w:rsidRPr="00EE6E53">
        <w:rPr>
          <w:rStyle w:val="LiteralGray"/>
        </w:rPr>
        <w:t xml:space="preserve">    </w:t>
      </w:r>
      <w:r w:rsidR="00616C71" w:rsidRPr="00EE6E53">
        <w:rPr>
          <w:rStyle w:val="LiteralGray"/>
        </w:rPr>
        <w:t>.collect();</w:t>
      </w:r>
    </w:p>
    <w:p w14:paraId="637E8C1E" w14:textId="6082CDAA" w:rsidR="00616C71" w:rsidRPr="00616C71" w:rsidRDefault="00E72253" w:rsidP="00740286">
      <w:pPr>
        <w:pStyle w:val="Body"/>
        <w:rPr>
          <w:lang w:eastAsia="en-GB"/>
        </w:rPr>
      </w:pPr>
      <w:r>
        <w:rPr>
          <w:lang w:eastAsia="en-GB"/>
        </w:rPr>
        <w:fldChar w:fldCharType="begin"/>
      </w:r>
      <w:r>
        <w:instrText xml:space="preserve"> XE "fully qualified syntax startRange" </w:instrText>
      </w:r>
      <w:r>
        <w:rPr>
          <w:lang w:eastAsia="en-GB"/>
        </w:rPr>
        <w:fldChar w:fldCharType="end"/>
      </w:r>
      <w:r w:rsidR="00616C71" w:rsidRPr="00740286">
        <w:t xml:space="preserve">Note that we must use the fully qualified syntax that we talked about in </w:t>
      </w:r>
      <w:r w:rsidR="00616C71" w:rsidRPr="003066EE">
        <w:rPr>
          <w:rStyle w:val="Xref"/>
        </w:rPr>
        <w:t>“Advanced Traits”</w:t>
      </w:r>
      <w:r w:rsidR="00616C71" w:rsidRPr="00EE6E53">
        <w:t xml:space="preserve"> </w:t>
      </w:r>
      <w:r w:rsidR="00D0317D">
        <w:t xml:space="preserve">on </w:t>
      </w:r>
      <w:r w:rsidR="00D0317D" w:rsidRPr="00EE6E53">
        <w:rPr>
          <w:rStyle w:val="Xref"/>
        </w:rPr>
        <w:t>page XX</w:t>
      </w:r>
      <w:r w:rsidR="00D0317D">
        <w:t xml:space="preserve"> </w:t>
      </w:r>
      <w:r w:rsidR="00616C71" w:rsidRPr="00740286">
        <w:t xml:space="preserve">because there are multiple functions available named </w:t>
      </w:r>
      <w:r w:rsidR="00616C71" w:rsidRPr="00EF7599">
        <w:rPr>
          <w:rStyle w:val="Literal"/>
        </w:rPr>
        <w:t>to_string</w:t>
      </w:r>
      <w:r w:rsidR="00616C71" w:rsidRPr="00616C71">
        <w:rPr>
          <w:lang w:eastAsia="en-GB"/>
        </w:rPr>
        <w:t>.</w:t>
      </w:r>
      <w:r>
        <w:rPr>
          <w:lang w:eastAsia="en-GB"/>
        </w:rPr>
        <w:fldChar w:fldCharType="begin"/>
      </w:r>
      <w:r>
        <w:instrText xml:space="preserve"> XE "fully qualified syntax endRange" </w:instrText>
      </w:r>
      <w:r>
        <w:rPr>
          <w:lang w:eastAsia="en-GB"/>
        </w:rPr>
        <w:fldChar w:fldCharType="end"/>
      </w:r>
    </w:p>
    <w:p w14:paraId="08D25962" w14:textId="01568931" w:rsidR="00616C71" w:rsidRPr="00616C71" w:rsidRDefault="00616C71" w:rsidP="00740286">
      <w:pPr>
        <w:pStyle w:val="Body"/>
        <w:rPr>
          <w:lang w:eastAsia="en-GB"/>
        </w:rPr>
      </w:pPr>
      <w:r w:rsidRPr="00616C71">
        <w:rPr>
          <w:lang w:eastAsia="en-GB"/>
        </w:rPr>
        <w:t xml:space="preserve">Here, we’re using the </w:t>
      </w:r>
      <w:r w:rsidRPr="00EF7599">
        <w:rPr>
          <w:rStyle w:val="Literal"/>
        </w:rPr>
        <w:t>to_string</w:t>
      </w:r>
      <w:r w:rsidRPr="00740286">
        <w:t xml:space="preserve"> function defined in the </w:t>
      </w:r>
      <w:r w:rsidRPr="00EF7599">
        <w:rPr>
          <w:rStyle w:val="Literal"/>
        </w:rPr>
        <w:t>ToString</w:t>
      </w:r>
      <w:r w:rsidRPr="00740286">
        <w:t xml:space="preserve"> trait, which the standard library has implemented for any type that implements </w:t>
      </w:r>
      <w:r w:rsidRPr="00EF7599">
        <w:rPr>
          <w:rStyle w:val="Literal"/>
        </w:rPr>
        <w:t>Display</w:t>
      </w:r>
      <w:r w:rsidRPr="00616C71">
        <w:rPr>
          <w:lang w:eastAsia="en-GB"/>
        </w:rPr>
        <w:t>.</w:t>
      </w:r>
    </w:p>
    <w:p w14:paraId="08BBA918" w14:textId="60AB1DFB" w:rsidR="00616C71" w:rsidRPr="00616C71" w:rsidRDefault="001F75EE" w:rsidP="00740286">
      <w:pPr>
        <w:pStyle w:val="Body"/>
        <w:rPr>
          <w:lang w:eastAsia="en-GB"/>
        </w:rPr>
      </w:pPr>
      <w:r>
        <w:rPr>
          <w:lang w:eastAsia="en-GB"/>
        </w:rPr>
        <w:fldChar w:fldCharType="begin"/>
      </w:r>
      <w:r>
        <w:instrText xml:space="preserve"> XE "enums:initalizer function startRange" </w:instrText>
      </w:r>
      <w:r>
        <w:rPr>
          <w:lang w:eastAsia="en-GB"/>
        </w:rPr>
        <w:fldChar w:fldCharType="end"/>
      </w:r>
      <w:r w:rsidR="00616C71" w:rsidRPr="00616C71">
        <w:rPr>
          <w:lang w:eastAsia="en-GB"/>
        </w:rPr>
        <w:t xml:space="preserve">Recall from </w:t>
      </w:r>
      <w:r w:rsidR="00616C71" w:rsidRPr="005E677D">
        <w:rPr>
          <w:rStyle w:val="Xref"/>
        </w:rPr>
        <w:t xml:space="preserve">“Enum </w:t>
      </w:r>
      <w:r w:rsidR="004A6B4E">
        <w:rPr>
          <w:rStyle w:val="Xref"/>
        </w:rPr>
        <w:t>V</w:t>
      </w:r>
      <w:r w:rsidR="004A6B4E" w:rsidRPr="005E677D">
        <w:rPr>
          <w:rStyle w:val="Xref"/>
        </w:rPr>
        <w:t>alues</w:t>
      </w:r>
      <w:r w:rsidR="00616C71" w:rsidRPr="005E677D">
        <w:rPr>
          <w:rStyle w:val="Xref"/>
        </w:rPr>
        <w:t>”</w:t>
      </w:r>
      <w:r w:rsidR="00616C71" w:rsidRPr="00616C71">
        <w:rPr>
          <w:lang w:eastAsia="en-GB"/>
        </w:rPr>
        <w:t xml:space="preserve"> o</w:t>
      </w:r>
      <w:r w:rsidR="004A6B4E">
        <w:rPr>
          <w:lang w:eastAsia="en-GB"/>
        </w:rPr>
        <w:t>n</w:t>
      </w:r>
      <w:r w:rsidR="00616C71" w:rsidRPr="00616C71">
        <w:rPr>
          <w:lang w:eastAsia="en-GB"/>
        </w:rPr>
        <w:t xml:space="preserve"> </w:t>
      </w:r>
      <w:r w:rsidR="004A6B4E">
        <w:rPr>
          <w:rStyle w:val="Xref"/>
        </w:rPr>
        <w:t>page XX</w:t>
      </w:r>
      <w:r w:rsidR="00616C71" w:rsidRPr="00616C71">
        <w:rPr>
          <w:lang w:eastAsia="en-GB"/>
        </w:rPr>
        <w:t xml:space="preserve"> that the name of each enum</w:t>
      </w:r>
      <w:r w:rsidR="00616C71">
        <w:rPr>
          <w:lang w:eastAsia="en-GB"/>
        </w:rPr>
        <w:t xml:space="preserve"> </w:t>
      </w:r>
      <w:r w:rsidR="00616C71" w:rsidRPr="00616C71">
        <w:rPr>
          <w:lang w:eastAsia="en-GB"/>
        </w:rPr>
        <w:t>variant that we define also becomes an initializer function. We can use these</w:t>
      </w:r>
      <w:r w:rsidR="00616C71">
        <w:rPr>
          <w:lang w:eastAsia="en-GB"/>
        </w:rPr>
        <w:t xml:space="preserve"> </w:t>
      </w:r>
      <w:r w:rsidR="00616C71" w:rsidRPr="00616C71">
        <w:rPr>
          <w:lang w:eastAsia="en-GB"/>
        </w:rPr>
        <w:t>initializer functions as function pointers that implement the closure traits,</w:t>
      </w:r>
      <w:r w:rsidR="00616C71">
        <w:rPr>
          <w:lang w:eastAsia="en-GB"/>
        </w:rPr>
        <w:t xml:space="preserve"> </w:t>
      </w:r>
      <w:r w:rsidR="00616C71" w:rsidRPr="00616C71">
        <w:rPr>
          <w:lang w:eastAsia="en-GB"/>
        </w:rPr>
        <w:t>which means we can specify the initializer functions as arguments for methods</w:t>
      </w:r>
      <w:r w:rsidR="00616C71">
        <w:rPr>
          <w:lang w:eastAsia="en-GB"/>
        </w:rPr>
        <w:t xml:space="preserve"> </w:t>
      </w:r>
      <w:r w:rsidR="00616C71" w:rsidRPr="00616C71">
        <w:rPr>
          <w:lang w:eastAsia="en-GB"/>
        </w:rPr>
        <w:t>that take closures, like so:</w:t>
      </w:r>
    </w:p>
    <w:p w14:paraId="2252C2CE" w14:textId="77777777" w:rsidR="00616C71" w:rsidRPr="00616C71" w:rsidRDefault="00616C71" w:rsidP="00740286">
      <w:pPr>
        <w:pStyle w:val="Code"/>
        <w:rPr>
          <w:lang w:eastAsia="en-GB"/>
        </w:rPr>
      </w:pPr>
      <w:r w:rsidRPr="00616C71">
        <w:rPr>
          <w:lang w:eastAsia="en-GB"/>
        </w:rPr>
        <w:t>enum Status {</w:t>
      </w:r>
    </w:p>
    <w:p w14:paraId="5C081E71" w14:textId="77777777" w:rsidR="00616C71" w:rsidRPr="00616C71" w:rsidRDefault="00616C71" w:rsidP="00740286">
      <w:pPr>
        <w:pStyle w:val="Code"/>
        <w:rPr>
          <w:lang w:eastAsia="en-GB"/>
        </w:rPr>
      </w:pPr>
      <w:r w:rsidRPr="00616C71">
        <w:rPr>
          <w:lang w:eastAsia="en-GB"/>
        </w:rPr>
        <w:t xml:space="preserve">    Value(u32),</w:t>
      </w:r>
    </w:p>
    <w:p w14:paraId="3E84CB70" w14:textId="77777777" w:rsidR="00616C71" w:rsidRPr="00616C71" w:rsidRDefault="00616C71" w:rsidP="00740286">
      <w:pPr>
        <w:pStyle w:val="Code"/>
        <w:rPr>
          <w:lang w:eastAsia="en-GB"/>
        </w:rPr>
      </w:pPr>
      <w:r w:rsidRPr="00616C71">
        <w:rPr>
          <w:lang w:eastAsia="en-GB"/>
        </w:rPr>
        <w:t xml:space="preserve">    Stop,</w:t>
      </w:r>
    </w:p>
    <w:p w14:paraId="077D613B" w14:textId="77777777" w:rsidR="00616C71" w:rsidRPr="00616C71" w:rsidRDefault="00616C71" w:rsidP="00740286">
      <w:pPr>
        <w:pStyle w:val="Code"/>
        <w:rPr>
          <w:lang w:eastAsia="en-GB"/>
        </w:rPr>
      </w:pPr>
      <w:r w:rsidRPr="00616C71">
        <w:rPr>
          <w:lang w:eastAsia="en-GB"/>
        </w:rPr>
        <w:t>}</w:t>
      </w:r>
    </w:p>
    <w:p w14:paraId="7007CA3B" w14:textId="77777777" w:rsidR="00616C71" w:rsidRPr="00616C71" w:rsidRDefault="00616C71" w:rsidP="00740286">
      <w:pPr>
        <w:pStyle w:val="Code"/>
        <w:rPr>
          <w:lang w:eastAsia="en-GB"/>
        </w:rPr>
      </w:pPr>
    </w:p>
    <w:p w14:paraId="4482D060" w14:textId="77777777" w:rsidR="00B159CF" w:rsidRDefault="00616C71" w:rsidP="00740286">
      <w:pPr>
        <w:pStyle w:val="Code"/>
        <w:rPr>
          <w:lang w:eastAsia="en-GB"/>
        </w:rPr>
      </w:pPr>
      <w:r w:rsidRPr="00616C71">
        <w:rPr>
          <w:lang w:eastAsia="en-GB"/>
        </w:rPr>
        <w:t>let list_of_statuses: Vec&lt;Status&gt; = (0u32..20)</w:t>
      </w:r>
    </w:p>
    <w:p w14:paraId="58E338F2" w14:textId="77777777" w:rsidR="00B159CF" w:rsidRDefault="00B159CF" w:rsidP="00740286">
      <w:pPr>
        <w:pStyle w:val="Code"/>
        <w:rPr>
          <w:lang w:eastAsia="en-GB"/>
        </w:rPr>
      </w:pPr>
      <w:r>
        <w:rPr>
          <w:lang w:eastAsia="en-GB"/>
        </w:rPr>
        <w:t xml:space="preserve">    </w:t>
      </w:r>
      <w:r w:rsidR="00616C71" w:rsidRPr="00616C71">
        <w:rPr>
          <w:lang w:eastAsia="en-GB"/>
        </w:rPr>
        <w:t>.map(Status::Value)</w:t>
      </w:r>
    </w:p>
    <w:p w14:paraId="75E6234E" w14:textId="7839EC7E" w:rsidR="00616C71" w:rsidRPr="00616C71" w:rsidRDefault="00B159CF" w:rsidP="00740286">
      <w:pPr>
        <w:pStyle w:val="Code"/>
        <w:rPr>
          <w:lang w:eastAsia="en-GB"/>
        </w:rPr>
      </w:pPr>
      <w:r>
        <w:rPr>
          <w:lang w:eastAsia="en-GB"/>
        </w:rPr>
        <w:t xml:space="preserve">    </w:t>
      </w:r>
      <w:r w:rsidR="00616C71" w:rsidRPr="00616C71">
        <w:rPr>
          <w:lang w:eastAsia="en-GB"/>
        </w:rPr>
        <w:t>.collect();</w:t>
      </w:r>
    </w:p>
    <w:p w14:paraId="18E55A81" w14:textId="1FA9FEAD" w:rsidR="00616C71" w:rsidRPr="00616C71" w:rsidRDefault="00616C71" w:rsidP="00740286">
      <w:pPr>
        <w:pStyle w:val="Body"/>
        <w:rPr>
          <w:lang w:eastAsia="en-GB"/>
        </w:rPr>
      </w:pPr>
      <w:r w:rsidRPr="00740286">
        <w:t>Here</w:t>
      </w:r>
      <w:r w:rsidR="004A6B4E">
        <w:t>,</w:t>
      </w:r>
      <w:r w:rsidRPr="00740286">
        <w:t xml:space="preserve"> we create </w:t>
      </w:r>
      <w:r w:rsidRPr="00EF7599">
        <w:rPr>
          <w:rStyle w:val="Literal"/>
        </w:rPr>
        <w:t>Status::Value</w:t>
      </w:r>
      <w:r w:rsidRPr="00740286">
        <w:t xml:space="preserve"> instances using each </w:t>
      </w:r>
      <w:r w:rsidRPr="00EF7599">
        <w:rPr>
          <w:rStyle w:val="Literal"/>
        </w:rPr>
        <w:t>u32</w:t>
      </w:r>
      <w:r w:rsidRPr="00740286">
        <w:t xml:space="preserve"> value in the range that </w:t>
      </w:r>
      <w:r w:rsidRPr="00EF7599">
        <w:rPr>
          <w:rStyle w:val="Literal"/>
        </w:rPr>
        <w:t>map</w:t>
      </w:r>
      <w:r w:rsidRPr="00740286">
        <w:t xml:space="preserve"> is called on by using the initializer function of </w:t>
      </w:r>
      <w:r w:rsidRPr="00EF7599">
        <w:rPr>
          <w:rStyle w:val="Literal"/>
        </w:rPr>
        <w:t>Status::Value</w:t>
      </w:r>
      <w:r w:rsidRPr="00616C71">
        <w:rPr>
          <w:lang w:eastAsia="en-GB"/>
        </w:rPr>
        <w:t>.</w:t>
      </w:r>
      <w:r>
        <w:rPr>
          <w:lang w:eastAsia="en-GB"/>
        </w:rPr>
        <w:t xml:space="preserve"> </w:t>
      </w:r>
      <w:r w:rsidRPr="00616C71">
        <w:rPr>
          <w:lang w:eastAsia="en-GB"/>
        </w:rPr>
        <w:t>Some people prefer this style and some people prefer to use closures. They</w:t>
      </w:r>
      <w:r>
        <w:rPr>
          <w:lang w:eastAsia="en-GB"/>
        </w:rPr>
        <w:t xml:space="preserve"> </w:t>
      </w:r>
      <w:r w:rsidRPr="00616C71">
        <w:rPr>
          <w:lang w:eastAsia="en-GB"/>
        </w:rPr>
        <w:t>compile to the same code, so use whichever style is clearer to you.</w:t>
      </w:r>
      <w:r w:rsidR="001F75EE">
        <w:rPr>
          <w:lang w:eastAsia="en-GB"/>
        </w:rPr>
        <w:fldChar w:fldCharType="begin"/>
      </w:r>
      <w:r w:rsidR="001F75EE">
        <w:instrText xml:space="preserve"> XE "enums:initalizer function endRange" </w:instrText>
      </w:r>
      <w:r w:rsidR="001F75EE">
        <w:rPr>
          <w:lang w:eastAsia="en-GB"/>
        </w:rPr>
        <w:fldChar w:fldCharType="end"/>
      </w:r>
      <w:r w:rsidR="005F0C01">
        <w:rPr>
          <w:lang w:eastAsia="en-GB"/>
        </w:rPr>
        <w:fldChar w:fldCharType="begin"/>
      </w:r>
      <w:r w:rsidR="005F0C01">
        <w:instrText xml:space="preserve"> XE "function pointers endRange" </w:instrText>
      </w:r>
      <w:r w:rsidR="005F0C01">
        <w:rPr>
          <w:lang w:eastAsia="en-GB"/>
        </w:rPr>
        <w:fldChar w:fldCharType="end"/>
      </w:r>
      <w:r w:rsidR="005F0C01">
        <w:rPr>
          <w:lang w:eastAsia="en-GB"/>
        </w:rPr>
        <w:fldChar w:fldCharType="begin"/>
      </w:r>
      <w:r w:rsidR="005F0C01">
        <w:instrText xml:space="preserve"> XE "fn type endRange" </w:instrText>
      </w:r>
      <w:r w:rsidR="005F0C01">
        <w:rPr>
          <w:lang w:eastAsia="en-GB"/>
        </w:rPr>
        <w:fldChar w:fldCharType="end"/>
      </w:r>
    </w:p>
    <w:bookmarkStart w:id="65" w:name="returning-closures"/>
    <w:bookmarkStart w:id="66" w:name="_Toc106716465"/>
    <w:bookmarkEnd w:id="65"/>
    <w:p w14:paraId="31CDC162" w14:textId="2B5B9FDA" w:rsidR="00616C71" w:rsidRPr="00616C71" w:rsidRDefault="00AD12E6" w:rsidP="00740286">
      <w:pPr>
        <w:pStyle w:val="HeadB"/>
        <w:rPr>
          <w:lang w:eastAsia="en-GB"/>
        </w:rPr>
      </w:pPr>
      <w:r>
        <w:rPr>
          <w:lang w:eastAsia="en-GB"/>
        </w:rPr>
        <w:fldChar w:fldCharType="begin"/>
      </w:r>
      <w:r>
        <w:instrText xml:space="preserve"> XE "closures:returning startRange" </w:instrText>
      </w:r>
      <w:r>
        <w:rPr>
          <w:lang w:eastAsia="en-GB"/>
        </w:rPr>
        <w:fldChar w:fldCharType="end"/>
      </w:r>
      <w:r w:rsidR="00616C71" w:rsidRPr="00616C71">
        <w:rPr>
          <w:lang w:eastAsia="en-GB"/>
        </w:rPr>
        <w:t>Returning Closures</w:t>
      </w:r>
      <w:bookmarkEnd w:id="66"/>
    </w:p>
    <w:p w14:paraId="3D80A11F" w14:textId="07ECA640" w:rsidR="00616C71" w:rsidRPr="00616C71" w:rsidRDefault="00616C71" w:rsidP="00740286">
      <w:pPr>
        <w:pStyle w:val="Body"/>
        <w:rPr>
          <w:lang w:eastAsia="en-GB"/>
        </w:rPr>
      </w:pPr>
      <w:r w:rsidRPr="00740286">
        <w:t xml:space="preserve">Closures are represented by traits, which means you can’t return closures directly. In most cases where you might want to return a trait, you can instead use the concrete type that implements the trait as the return value of the function. However, you can’t do that with closures because they don’t have a concrete type that is returnable; you’re not allowed to use the function pointer </w:t>
      </w:r>
      <w:r w:rsidRPr="00EF7599">
        <w:rPr>
          <w:rStyle w:val="Literal"/>
        </w:rPr>
        <w:t>fn</w:t>
      </w:r>
      <w:r w:rsidRPr="00616C71">
        <w:rPr>
          <w:lang w:eastAsia="en-GB"/>
        </w:rPr>
        <w:t xml:space="preserve"> as a return type, for example.</w:t>
      </w:r>
    </w:p>
    <w:p w14:paraId="0AB1F7E9" w14:textId="77777777" w:rsidR="00616C71" w:rsidRPr="00616C71" w:rsidRDefault="00616C71" w:rsidP="00740286">
      <w:pPr>
        <w:pStyle w:val="Body"/>
        <w:rPr>
          <w:lang w:eastAsia="en-GB"/>
        </w:rPr>
      </w:pPr>
      <w:r w:rsidRPr="00616C71">
        <w:rPr>
          <w:lang w:eastAsia="en-GB"/>
        </w:rPr>
        <w:t>The following code tries to return a closure directly, but it won’t compile:</w:t>
      </w:r>
    </w:p>
    <w:p w14:paraId="68804A5B" w14:textId="77777777" w:rsidR="00616C71" w:rsidRPr="00616C71" w:rsidRDefault="00616C71" w:rsidP="00740286">
      <w:pPr>
        <w:pStyle w:val="Code"/>
        <w:rPr>
          <w:lang w:eastAsia="en-GB"/>
        </w:rPr>
      </w:pPr>
      <w:r w:rsidRPr="00616C71">
        <w:rPr>
          <w:lang w:eastAsia="en-GB"/>
        </w:rPr>
        <w:t>fn returns_closure() -&gt; dyn Fn(i32) -&gt; i32 {</w:t>
      </w:r>
    </w:p>
    <w:p w14:paraId="1CB1856A" w14:textId="77777777" w:rsidR="00616C71" w:rsidRPr="00616C71" w:rsidRDefault="00616C71" w:rsidP="00740286">
      <w:pPr>
        <w:pStyle w:val="Code"/>
        <w:rPr>
          <w:lang w:eastAsia="en-GB"/>
        </w:rPr>
      </w:pPr>
      <w:r w:rsidRPr="00616C71">
        <w:rPr>
          <w:lang w:eastAsia="en-GB"/>
        </w:rPr>
        <w:t xml:space="preserve">    |x| x + 1</w:t>
      </w:r>
    </w:p>
    <w:p w14:paraId="6157ECC0" w14:textId="77777777" w:rsidR="00616C71" w:rsidRPr="00616C71" w:rsidRDefault="00616C71" w:rsidP="00740286">
      <w:pPr>
        <w:pStyle w:val="Code"/>
        <w:rPr>
          <w:lang w:eastAsia="en-GB"/>
        </w:rPr>
      </w:pPr>
      <w:r w:rsidRPr="00616C71">
        <w:rPr>
          <w:lang w:eastAsia="en-GB"/>
        </w:rPr>
        <w:t>}</w:t>
      </w:r>
    </w:p>
    <w:p w14:paraId="05227944" w14:textId="77777777" w:rsidR="00616C71" w:rsidRPr="00616C71" w:rsidRDefault="00616C71" w:rsidP="00740286">
      <w:pPr>
        <w:pStyle w:val="Body"/>
        <w:rPr>
          <w:lang w:eastAsia="en-GB"/>
        </w:rPr>
      </w:pPr>
      <w:r w:rsidRPr="00616C71">
        <w:rPr>
          <w:lang w:eastAsia="en-GB"/>
        </w:rPr>
        <w:t>The compiler error is as follows:</w:t>
      </w:r>
    </w:p>
    <w:p w14:paraId="1692CE51" w14:textId="77777777" w:rsidR="00616C71" w:rsidRPr="00616C71" w:rsidRDefault="00616C71" w:rsidP="00D81F78">
      <w:pPr>
        <w:pStyle w:val="CodeWide"/>
        <w:rPr>
          <w:lang w:eastAsia="en-GB"/>
        </w:rPr>
      </w:pPr>
      <w:r w:rsidRPr="00616C71">
        <w:rPr>
          <w:lang w:eastAsia="en-GB"/>
        </w:rPr>
        <w:t>error[E0746]: return type cannot have an unboxed trait object</w:t>
      </w:r>
    </w:p>
    <w:p w14:paraId="1901BE23" w14:textId="77777777" w:rsidR="00616C71" w:rsidRPr="00616C71" w:rsidRDefault="00616C71" w:rsidP="00D81F78">
      <w:pPr>
        <w:pStyle w:val="CodeWide"/>
        <w:rPr>
          <w:lang w:eastAsia="en-GB"/>
        </w:rPr>
      </w:pPr>
      <w:r w:rsidRPr="00616C71">
        <w:rPr>
          <w:lang w:eastAsia="en-GB"/>
        </w:rPr>
        <w:t xml:space="preserve"> --&gt; src/lib.rs:1:25</w:t>
      </w:r>
    </w:p>
    <w:p w14:paraId="72E80DD8" w14:textId="77777777" w:rsidR="00616C71" w:rsidRPr="00616C71" w:rsidRDefault="00616C71" w:rsidP="00D81F78">
      <w:pPr>
        <w:pStyle w:val="CodeWide"/>
        <w:rPr>
          <w:lang w:eastAsia="en-GB"/>
        </w:rPr>
      </w:pPr>
      <w:r w:rsidRPr="00616C71">
        <w:rPr>
          <w:lang w:eastAsia="en-GB"/>
        </w:rPr>
        <w:t xml:space="preserve">  |</w:t>
      </w:r>
    </w:p>
    <w:p w14:paraId="4B67FC19" w14:textId="77777777" w:rsidR="00616C71" w:rsidRPr="00616C71" w:rsidRDefault="00616C71" w:rsidP="00D81F78">
      <w:pPr>
        <w:pStyle w:val="CodeWide"/>
        <w:rPr>
          <w:lang w:eastAsia="en-GB"/>
        </w:rPr>
      </w:pPr>
      <w:r w:rsidRPr="00616C71">
        <w:rPr>
          <w:lang w:eastAsia="en-GB"/>
        </w:rPr>
        <w:t>1 | fn returns_closure() -&gt; dyn Fn(i32) -&gt; i32 {</w:t>
      </w:r>
    </w:p>
    <w:p w14:paraId="1D27CA8F" w14:textId="78A5AE3E" w:rsidR="006D2381" w:rsidRDefault="00616C71" w:rsidP="00D81F78">
      <w:pPr>
        <w:pStyle w:val="CodeWide"/>
        <w:rPr>
          <w:lang w:eastAsia="en-GB"/>
        </w:rPr>
      </w:pPr>
      <w:r w:rsidRPr="00616C71">
        <w:rPr>
          <w:lang w:eastAsia="en-GB"/>
        </w:rPr>
        <w:t xml:space="preserve">  |                         ^^^^^^^^^^^^^^^^^^ doesn't have a size known at</w:t>
      </w:r>
    </w:p>
    <w:p w14:paraId="6F3F22D2" w14:textId="3530688D" w:rsidR="00616C71" w:rsidRPr="00616C71" w:rsidRDefault="00616C71" w:rsidP="00D81F78">
      <w:pPr>
        <w:pStyle w:val="CodeWide"/>
        <w:rPr>
          <w:lang w:eastAsia="en-GB"/>
        </w:rPr>
      </w:pPr>
      <w:r w:rsidRPr="00616C71">
        <w:rPr>
          <w:lang w:eastAsia="en-GB"/>
        </w:rPr>
        <w:t>compile-time</w:t>
      </w:r>
    </w:p>
    <w:p w14:paraId="6427C707" w14:textId="77777777" w:rsidR="00616C71" w:rsidRPr="00616C71" w:rsidRDefault="00616C71" w:rsidP="00D81F78">
      <w:pPr>
        <w:pStyle w:val="CodeWide"/>
        <w:rPr>
          <w:lang w:eastAsia="en-GB"/>
        </w:rPr>
      </w:pPr>
      <w:r w:rsidRPr="00616C71">
        <w:rPr>
          <w:lang w:eastAsia="en-GB"/>
        </w:rPr>
        <w:t xml:space="preserve">  |</w:t>
      </w:r>
    </w:p>
    <w:p w14:paraId="116A0EE1" w14:textId="071A660E" w:rsidR="006D2381" w:rsidRDefault="00616C71" w:rsidP="00D81F78">
      <w:pPr>
        <w:pStyle w:val="CodeWide"/>
        <w:rPr>
          <w:lang w:eastAsia="en-GB"/>
        </w:rPr>
      </w:pPr>
      <w:r w:rsidRPr="00616C71">
        <w:rPr>
          <w:lang w:eastAsia="en-GB"/>
        </w:rPr>
        <w:t xml:space="preserve">  = note: for information on `impl Trait`, see</w:t>
      </w:r>
    </w:p>
    <w:p w14:paraId="7C341011" w14:textId="77777777" w:rsidR="00D00C3A" w:rsidRDefault="00616C71" w:rsidP="00D81F78">
      <w:pPr>
        <w:pStyle w:val="CodeWide"/>
        <w:rPr>
          <w:lang w:eastAsia="en-GB"/>
        </w:rPr>
      </w:pPr>
      <w:r w:rsidRPr="00616C71">
        <w:rPr>
          <w:lang w:eastAsia="en-GB"/>
        </w:rPr>
        <w:t>&lt;https://doc.rust-lang.org/book/ch10-02-traits.html#returning-types-that-</w:t>
      </w:r>
    </w:p>
    <w:p w14:paraId="650B3161" w14:textId="26112E90" w:rsidR="00616C71" w:rsidRPr="00616C71" w:rsidRDefault="00616C71" w:rsidP="00D81F78">
      <w:pPr>
        <w:pStyle w:val="CodeWide"/>
        <w:rPr>
          <w:lang w:eastAsia="en-GB"/>
        </w:rPr>
      </w:pPr>
      <w:r w:rsidRPr="00616C71">
        <w:rPr>
          <w:lang w:eastAsia="en-GB"/>
        </w:rPr>
        <w:t>implement-traits&gt;</w:t>
      </w:r>
    </w:p>
    <w:p w14:paraId="218B2153" w14:textId="1AC9DF5C" w:rsidR="006D2381" w:rsidRDefault="00616C71" w:rsidP="00D81F78">
      <w:pPr>
        <w:pStyle w:val="CodeWide"/>
        <w:rPr>
          <w:lang w:eastAsia="en-GB"/>
        </w:rPr>
      </w:pPr>
      <w:r w:rsidRPr="00616C71">
        <w:rPr>
          <w:lang w:eastAsia="en-GB"/>
        </w:rPr>
        <w:t>help: use `impl Fn(i32) -&gt; i32` as the return type, as all return paths are of</w:t>
      </w:r>
    </w:p>
    <w:p w14:paraId="79724E45" w14:textId="7E085AAA" w:rsidR="00616C71" w:rsidRPr="00616C71" w:rsidRDefault="00616C71" w:rsidP="00D81F78">
      <w:pPr>
        <w:pStyle w:val="CodeWide"/>
        <w:rPr>
          <w:lang w:eastAsia="en-GB"/>
        </w:rPr>
      </w:pPr>
      <w:r w:rsidRPr="00616C71">
        <w:rPr>
          <w:lang w:eastAsia="en-GB"/>
        </w:rPr>
        <w:t>type `[closure@src/lib.rs:2:5: 2:14]`, which implements `Fn(i32) -&gt; i32`</w:t>
      </w:r>
    </w:p>
    <w:p w14:paraId="3131ACD2" w14:textId="77777777" w:rsidR="00616C71" w:rsidRPr="00616C71" w:rsidRDefault="00616C71" w:rsidP="00D81F78">
      <w:pPr>
        <w:pStyle w:val="CodeWide"/>
        <w:rPr>
          <w:lang w:eastAsia="en-GB"/>
        </w:rPr>
      </w:pPr>
      <w:r w:rsidRPr="00616C71">
        <w:rPr>
          <w:lang w:eastAsia="en-GB"/>
        </w:rPr>
        <w:t xml:space="preserve">  |</w:t>
      </w:r>
    </w:p>
    <w:p w14:paraId="59BFC296" w14:textId="77777777" w:rsidR="00616C71" w:rsidRPr="00616C71" w:rsidRDefault="00616C71" w:rsidP="00D81F78">
      <w:pPr>
        <w:pStyle w:val="CodeWide"/>
        <w:rPr>
          <w:lang w:eastAsia="en-GB"/>
        </w:rPr>
      </w:pPr>
      <w:r w:rsidRPr="00616C71">
        <w:rPr>
          <w:lang w:eastAsia="en-GB"/>
        </w:rPr>
        <w:t>1 | fn returns_closure() -&gt; impl Fn(i32) -&gt; i32 {</w:t>
      </w:r>
    </w:p>
    <w:p w14:paraId="2C98ED94" w14:textId="77777777" w:rsidR="00616C71" w:rsidRPr="00616C71" w:rsidRDefault="00616C71" w:rsidP="00D81F78">
      <w:pPr>
        <w:pStyle w:val="CodeWide"/>
        <w:rPr>
          <w:lang w:eastAsia="en-GB"/>
        </w:rPr>
      </w:pPr>
      <w:r w:rsidRPr="00616C71">
        <w:rPr>
          <w:lang w:eastAsia="en-GB"/>
        </w:rPr>
        <w:t xml:space="preserve">  |                         ~~~~~~~~~~~~~~~~~~~</w:t>
      </w:r>
    </w:p>
    <w:p w14:paraId="01DF0EA0" w14:textId="38918F1B" w:rsidR="00616C71" w:rsidRPr="00616C71" w:rsidRDefault="00247D6E" w:rsidP="00740286">
      <w:pPr>
        <w:pStyle w:val="Body"/>
        <w:rPr>
          <w:lang w:eastAsia="en-GB"/>
        </w:rPr>
      </w:pPr>
      <w:r>
        <w:rPr>
          <w:lang w:eastAsia="en-GB"/>
        </w:rPr>
        <w:fldChar w:fldCharType="begin"/>
      </w:r>
      <w:r>
        <w:instrText xml:space="preserve"> XE "Sized trait startRange" </w:instrText>
      </w:r>
      <w:r>
        <w:rPr>
          <w:lang w:eastAsia="en-GB"/>
        </w:rPr>
        <w:fldChar w:fldCharType="end"/>
      </w:r>
      <w:r w:rsidR="00616C71" w:rsidRPr="00740286">
        <w:t xml:space="preserve">The error references the </w:t>
      </w:r>
      <w:r w:rsidR="00616C71" w:rsidRPr="00EF7599">
        <w:rPr>
          <w:rStyle w:val="Literal"/>
        </w:rPr>
        <w:t>Sized</w:t>
      </w:r>
      <w:r w:rsidR="00616C71" w:rsidRPr="00616C71">
        <w:rPr>
          <w:lang w:eastAsia="en-GB"/>
        </w:rPr>
        <w:t xml:space="preserve"> trait again! Rust doesn’t know how much space</w:t>
      </w:r>
      <w:r w:rsidR="00616C71">
        <w:rPr>
          <w:lang w:eastAsia="en-GB"/>
        </w:rPr>
        <w:t xml:space="preserve"> </w:t>
      </w:r>
      <w:r w:rsidR="00616C71" w:rsidRPr="00616C71">
        <w:rPr>
          <w:lang w:eastAsia="en-GB"/>
        </w:rPr>
        <w:t>it will need to store the closure. We saw a solution to this problem earlier.</w:t>
      </w:r>
      <w:r w:rsidR="00616C71">
        <w:rPr>
          <w:lang w:eastAsia="en-GB"/>
        </w:rPr>
        <w:t xml:space="preserve"> </w:t>
      </w:r>
      <w:r w:rsidR="00616C71" w:rsidRPr="00616C71">
        <w:rPr>
          <w:lang w:eastAsia="en-GB"/>
        </w:rPr>
        <w:t xml:space="preserve">We can use a </w:t>
      </w:r>
      <w:r>
        <w:rPr>
          <w:lang w:eastAsia="en-GB"/>
        </w:rPr>
        <w:fldChar w:fldCharType="begin"/>
      </w:r>
      <w:r>
        <w:instrText xml:space="preserve"> XE "trait objects startRange" </w:instrText>
      </w:r>
      <w:r>
        <w:rPr>
          <w:lang w:eastAsia="en-GB"/>
        </w:rPr>
        <w:fldChar w:fldCharType="end"/>
      </w:r>
      <w:r w:rsidR="00616C71" w:rsidRPr="00616C71">
        <w:rPr>
          <w:lang w:eastAsia="en-GB"/>
        </w:rPr>
        <w:t>trait object:</w:t>
      </w:r>
    </w:p>
    <w:p w14:paraId="6540CB04" w14:textId="77777777" w:rsidR="00616C71" w:rsidRPr="00616C71" w:rsidRDefault="00616C71" w:rsidP="00740286">
      <w:pPr>
        <w:pStyle w:val="Code"/>
        <w:rPr>
          <w:lang w:eastAsia="en-GB"/>
        </w:rPr>
      </w:pPr>
      <w:r w:rsidRPr="00616C71">
        <w:rPr>
          <w:lang w:eastAsia="en-GB"/>
        </w:rPr>
        <w:t>fn returns_closure() -&gt; Box&lt;dyn Fn(i32) -&gt; i32&gt; {</w:t>
      </w:r>
    </w:p>
    <w:p w14:paraId="01B94FD2" w14:textId="77777777" w:rsidR="00616C71" w:rsidRPr="00616C71" w:rsidRDefault="00616C71" w:rsidP="00740286">
      <w:pPr>
        <w:pStyle w:val="Code"/>
        <w:rPr>
          <w:lang w:eastAsia="en-GB"/>
        </w:rPr>
      </w:pPr>
      <w:r w:rsidRPr="00616C71">
        <w:rPr>
          <w:lang w:eastAsia="en-GB"/>
        </w:rPr>
        <w:t xml:space="preserve">    Box::new(|x| x + 1)</w:t>
      </w:r>
    </w:p>
    <w:p w14:paraId="3D37DCF8" w14:textId="77777777" w:rsidR="00616C71" w:rsidRPr="00616C71" w:rsidRDefault="00616C71" w:rsidP="00740286">
      <w:pPr>
        <w:pStyle w:val="Code"/>
        <w:rPr>
          <w:lang w:eastAsia="en-GB"/>
        </w:rPr>
      </w:pPr>
      <w:r w:rsidRPr="00616C71">
        <w:rPr>
          <w:lang w:eastAsia="en-GB"/>
        </w:rPr>
        <w:t>}</w:t>
      </w:r>
    </w:p>
    <w:p w14:paraId="2324D9FC" w14:textId="5D1E6A57" w:rsidR="00616C71" w:rsidRPr="00616C71" w:rsidRDefault="00616C71" w:rsidP="00740286">
      <w:pPr>
        <w:pStyle w:val="Body"/>
        <w:rPr>
          <w:lang w:eastAsia="en-GB"/>
        </w:rPr>
      </w:pPr>
      <w:r w:rsidRPr="00616C71">
        <w:rPr>
          <w:lang w:eastAsia="en-GB"/>
        </w:rPr>
        <w:t xml:space="preserve">This code will compile just fine. For more about trait objects, refer to </w:t>
      </w:r>
      <w:r w:rsidRPr="005E677D">
        <w:rPr>
          <w:rStyle w:val="Xref"/>
        </w:rPr>
        <w:t>“Using Trait Objects That Allow for Values of Different Types”</w:t>
      </w:r>
      <w:r w:rsidRPr="00616C71">
        <w:rPr>
          <w:lang w:eastAsia="en-GB"/>
        </w:rPr>
        <w:t xml:space="preserve"> </w:t>
      </w:r>
      <w:r w:rsidR="004A6B4E">
        <w:rPr>
          <w:lang w:eastAsia="en-GB"/>
        </w:rPr>
        <w:t>o</w:t>
      </w:r>
      <w:r w:rsidR="004A6B4E" w:rsidRPr="00616C71">
        <w:rPr>
          <w:lang w:eastAsia="en-GB"/>
        </w:rPr>
        <w:t>n</w:t>
      </w:r>
      <w:r w:rsidR="004A6B4E">
        <w:rPr>
          <w:lang w:eastAsia="en-GB"/>
        </w:rPr>
        <w:t xml:space="preserve"> </w:t>
      </w:r>
      <w:r w:rsidR="004A6B4E">
        <w:rPr>
          <w:rStyle w:val="Xref"/>
        </w:rPr>
        <w:t>page XX</w:t>
      </w:r>
      <w:r w:rsidRPr="00616C71">
        <w:rPr>
          <w:lang w:eastAsia="en-GB"/>
        </w:rPr>
        <w:t>.</w:t>
      </w:r>
      <w:r w:rsidR="00247D6E">
        <w:rPr>
          <w:lang w:eastAsia="en-GB"/>
        </w:rPr>
        <w:fldChar w:fldCharType="begin"/>
      </w:r>
      <w:r w:rsidR="00247D6E">
        <w:instrText xml:space="preserve"> XE "trait objects endRange" </w:instrText>
      </w:r>
      <w:r w:rsidR="00247D6E">
        <w:rPr>
          <w:lang w:eastAsia="en-GB"/>
        </w:rPr>
        <w:fldChar w:fldCharType="end"/>
      </w:r>
      <w:r w:rsidR="00247D6E">
        <w:rPr>
          <w:lang w:eastAsia="en-GB"/>
        </w:rPr>
        <w:fldChar w:fldCharType="begin"/>
      </w:r>
      <w:r w:rsidR="00247D6E">
        <w:instrText xml:space="preserve"> XE "Sized trait endRange" </w:instrText>
      </w:r>
      <w:r w:rsidR="00247D6E">
        <w:rPr>
          <w:lang w:eastAsia="en-GB"/>
        </w:rPr>
        <w:fldChar w:fldCharType="end"/>
      </w:r>
      <w:r w:rsidR="00AD12E6">
        <w:rPr>
          <w:lang w:eastAsia="en-GB"/>
        </w:rPr>
        <w:fldChar w:fldCharType="begin"/>
      </w:r>
      <w:r w:rsidR="00AD12E6">
        <w:instrText xml:space="preserve"> XE "closures:returning endRange" </w:instrText>
      </w:r>
      <w:r w:rsidR="00AD12E6">
        <w:rPr>
          <w:lang w:eastAsia="en-GB"/>
        </w:rPr>
        <w:fldChar w:fldCharType="end"/>
      </w:r>
    </w:p>
    <w:p w14:paraId="57CB5264" w14:textId="77777777" w:rsidR="00616C71" w:rsidRPr="00616C71" w:rsidRDefault="00616C71" w:rsidP="00740286">
      <w:pPr>
        <w:pStyle w:val="Body"/>
        <w:rPr>
          <w:lang w:eastAsia="en-GB"/>
        </w:rPr>
      </w:pPr>
      <w:r w:rsidRPr="00616C71">
        <w:rPr>
          <w:lang w:eastAsia="en-GB"/>
        </w:rPr>
        <w:t>Next, let’s look at macros!</w:t>
      </w:r>
    </w:p>
    <w:bookmarkStart w:id="67" w:name="macros"/>
    <w:bookmarkStart w:id="68" w:name="_Toc106716466"/>
    <w:bookmarkEnd w:id="67"/>
    <w:p w14:paraId="2E24A8DC" w14:textId="511112B8" w:rsidR="00616C71" w:rsidRPr="00616C71" w:rsidRDefault="0017679E" w:rsidP="00740286">
      <w:pPr>
        <w:pStyle w:val="HeadA"/>
        <w:rPr>
          <w:lang w:eastAsia="en-GB"/>
        </w:rPr>
      </w:pPr>
      <w:r>
        <w:rPr>
          <w:lang w:eastAsia="en-GB"/>
        </w:rPr>
        <w:fldChar w:fldCharType="begin"/>
      </w:r>
      <w:r>
        <w:instrText xml:space="preserve"> XE "macros startRange" </w:instrText>
      </w:r>
      <w:r>
        <w:rPr>
          <w:lang w:eastAsia="en-GB"/>
        </w:rPr>
        <w:fldChar w:fldCharType="end"/>
      </w:r>
      <w:r w:rsidR="00616C71" w:rsidRPr="00616C71">
        <w:rPr>
          <w:lang w:eastAsia="en-GB"/>
        </w:rPr>
        <w:t>Macros</w:t>
      </w:r>
      <w:bookmarkEnd w:id="68"/>
    </w:p>
    <w:p w14:paraId="4F6ED44A" w14:textId="2A112255" w:rsidR="00616C71" w:rsidRPr="00616C71" w:rsidRDefault="00616C71" w:rsidP="00740286">
      <w:pPr>
        <w:pStyle w:val="Body"/>
        <w:rPr>
          <w:lang w:eastAsia="en-GB"/>
        </w:rPr>
      </w:pPr>
      <w:r w:rsidRPr="00740286">
        <w:t xml:space="preserve">We’ve used macros like </w:t>
      </w:r>
      <w:r w:rsidRPr="00EF7599">
        <w:rPr>
          <w:rStyle w:val="Literal"/>
        </w:rPr>
        <w:t>println!</w:t>
      </w:r>
      <w:r w:rsidRPr="00740286">
        <w:t xml:space="preserve"> throughout this book, but we haven’t fully explored what a macro is and how it works. The term </w:t>
      </w:r>
      <w:r w:rsidRPr="00EF7599">
        <w:rPr>
          <w:rStyle w:val="Italic"/>
        </w:rPr>
        <w:t>macro</w:t>
      </w:r>
      <w:r w:rsidRPr="00740286">
        <w:t xml:space="preserve"> refers to a family of features in Rust: </w:t>
      </w:r>
      <w:r w:rsidRPr="00EF7599">
        <w:rPr>
          <w:rStyle w:val="Italic"/>
        </w:rPr>
        <w:t>declarative</w:t>
      </w:r>
      <w:r w:rsidRPr="00740286">
        <w:t xml:space="preserve"> macros with </w:t>
      </w:r>
      <w:r w:rsidRPr="00EF7599">
        <w:rPr>
          <w:rStyle w:val="Literal"/>
        </w:rPr>
        <w:t>macro_rules!</w:t>
      </w:r>
      <w:r w:rsidRPr="00740286">
        <w:t xml:space="preserve"> and three kinds of </w:t>
      </w:r>
      <w:r w:rsidRPr="00EF7599">
        <w:rPr>
          <w:rStyle w:val="Italic"/>
        </w:rPr>
        <w:t>procedural</w:t>
      </w:r>
      <w:r w:rsidRPr="00616C71">
        <w:rPr>
          <w:lang w:eastAsia="en-GB"/>
        </w:rPr>
        <w:t xml:space="preserve"> macros:</w:t>
      </w:r>
    </w:p>
    <w:p w14:paraId="69D308F3" w14:textId="46C20881" w:rsidR="00616C71" w:rsidRPr="00616C71" w:rsidRDefault="00616C71" w:rsidP="005E677D">
      <w:pPr>
        <w:pStyle w:val="ListBullet"/>
        <w:rPr>
          <w:lang w:eastAsia="en-GB"/>
        </w:rPr>
      </w:pPr>
      <w:r w:rsidRPr="00616C71">
        <w:rPr>
          <w:lang w:eastAsia="en-GB"/>
        </w:rPr>
        <w:t xml:space="preserve">Custom </w:t>
      </w:r>
      <w:r w:rsidRPr="00EF7599">
        <w:rPr>
          <w:rStyle w:val="Literal"/>
        </w:rPr>
        <w:t>#[derive]</w:t>
      </w:r>
      <w:r w:rsidRPr="00740286">
        <w:t xml:space="preserve"> macros that specify code added with the </w:t>
      </w:r>
      <w:r w:rsidRPr="00EF7599">
        <w:rPr>
          <w:rStyle w:val="Literal"/>
        </w:rPr>
        <w:t>derive</w:t>
      </w:r>
      <w:r w:rsidRPr="00616C71">
        <w:rPr>
          <w:lang w:eastAsia="en-GB"/>
        </w:rPr>
        <w:t xml:space="preserve"> attribute</w:t>
      </w:r>
      <w:r>
        <w:rPr>
          <w:lang w:eastAsia="en-GB"/>
        </w:rPr>
        <w:t xml:space="preserve"> </w:t>
      </w:r>
      <w:r w:rsidRPr="00616C71">
        <w:rPr>
          <w:lang w:eastAsia="en-GB"/>
        </w:rPr>
        <w:t>used on structs and enums</w:t>
      </w:r>
    </w:p>
    <w:p w14:paraId="600B4BF6" w14:textId="77777777" w:rsidR="00616C71" w:rsidRPr="00616C71" w:rsidRDefault="00616C71" w:rsidP="005E677D">
      <w:pPr>
        <w:pStyle w:val="ListBullet"/>
        <w:rPr>
          <w:lang w:eastAsia="en-GB"/>
        </w:rPr>
      </w:pPr>
      <w:r w:rsidRPr="00616C71">
        <w:rPr>
          <w:lang w:eastAsia="en-GB"/>
        </w:rPr>
        <w:t>Attribute-like macros that define custom attributes usable on any item</w:t>
      </w:r>
    </w:p>
    <w:p w14:paraId="2C6DF59C" w14:textId="03E9BDB0" w:rsidR="00616C71" w:rsidRPr="00616C71" w:rsidRDefault="00616C71" w:rsidP="005E677D">
      <w:pPr>
        <w:pStyle w:val="ListBullet"/>
        <w:rPr>
          <w:lang w:eastAsia="en-GB"/>
        </w:rPr>
      </w:pPr>
      <w:r w:rsidRPr="00616C71">
        <w:rPr>
          <w:lang w:eastAsia="en-GB"/>
        </w:rPr>
        <w:t>Function-like macros that look like function calls but operate on the tokens</w:t>
      </w:r>
      <w:r>
        <w:rPr>
          <w:lang w:eastAsia="en-GB"/>
        </w:rPr>
        <w:t xml:space="preserve"> </w:t>
      </w:r>
      <w:r w:rsidRPr="00616C71">
        <w:rPr>
          <w:lang w:eastAsia="en-GB"/>
        </w:rPr>
        <w:t>specified as their argument</w:t>
      </w:r>
    </w:p>
    <w:p w14:paraId="117421F7" w14:textId="6882DEF5" w:rsidR="00616C71" w:rsidRPr="00616C71" w:rsidRDefault="00616C71" w:rsidP="00740286">
      <w:pPr>
        <w:pStyle w:val="Body"/>
        <w:rPr>
          <w:lang w:eastAsia="en-GB"/>
        </w:rPr>
      </w:pPr>
      <w:r w:rsidRPr="00616C71">
        <w:rPr>
          <w:lang w:eastAsia="en-GB"/>
        </w:rPr>
        <w:t>We’ll talk about each of these in turn, but first, let’s look at why we even</w:t>
      </w:r>
      <w:r>
        <w:rPr>
          <w:lang w:eastAsia="en-GB"/>
        </w:rPr>
        <w:t xml:space="preserve"> </w:t>
      </w:r>
      <w:r w:rsidRPr="00616C71">
        <w:rPr>
          <w:lang w:eastAsia="en-GB"/>
        </w:rPr>
        <w:t>need macros when we already have functions.</w:t>
      </w:r>
    </w:p>
    <w:bookmarkStart w:id="69" w:name="the-difference-between-macros-and-functi"/>
    <w:bookmarkStart w:id="70" w:name="_Toc106716467"/>
    <w:bookmarkEnd w:id="69"/>
    <w:p w14:paraId="2F47AE5D" w14:textId="6B4D9F11" w:rsidR="00616C71" w:rsidRPr="00616C71" w:rsidRDefault="00434490" w:rsidP="00740286">
      <w:pPr>
        <w:pStyle w:val="HeadB"/>
        <w:rPr>
          <w:lang w:eastAsia="en-GB"/>
        </w:rPr>
      </w:pPr>
      <w:r>
        <w:rPr>
          <w:lang w:eastAsia="en-GB"/>
        </w:rPr>
        <w:fldChar w:fldCharType="begin"/>
      </w:r>
      <w:r>
        <w:instrText xml:space="preserve"> XE "macros:vs. functions startRange" </w:instrText>
      </w:r>
      <w:r>
        <w:rPr>
          <w:lang w:eastAsia="en-GB"/>
        </w:rPr>
        <w:fldChar w:fldCharType="end"/>
      </w:r>
      <w:r>
        <w:rPr>
          <w:lang w:eastAsia="en-GB"/>
        </w:rPr>
        <w:fldChar w:fldCharType="begin"/>
      </w:r>
      <w:r>
        <w:instrText xml:space="preserve"> XE "functions:vs. macros startRange" </w:instrText>
      </w:r>
      <w:r>
        <w:rPr>
          <w:lang w:eastAsia="en-GB"/>
        </w:rPr>
        <w:fldChar w:fldCharType="end"/>
      </w:r>
      <w:r w:rsidR="00616C71" w:rsidRPr="00616C71">
        <w:rPr>
          <w:lang w:eastAsia="en-GB"/>
        </w:rPr>
        <w:t>The Difference Between Macros and Functions</w:t>
      </w:r>
      <w:bookmarkEnd w:id="70"/>
    </w:p>
    <w:p w14:paraId="6BF8F103" w14:textId="7CC83210" w:rsidR="00616C71" w:rsidRPr="00616C71" w:rsidRDefault="00616C71" w:rsidP="00740286">
      <w:pPr>
        <w:pStyle w:val="Body"/>
        <w:rPr>
          <w:lang w:eastAsia="en-GB"/>
        </w:rPr>
      </w:pPr>
      <w:r w:rsidRPr="00740286">
        <w:t xml:space="preserve">Fundamentally, macros are a way of writing code that writes other code, which is known as </w:t>
      </w:r>
      <w:r w:rsidRPr="00EF7599">
        <w:rPr>
          <w:rStyle w:val="Italic"/>
        </w:rPr>
        <w:t>metaprogramming</w:t>
      </w:r>
      <w:r w:rsidRPr="00740286">
        <w:t xml:space="preserve">. In </w:t>
      </w:r>
      <w:r w:rsidRPr="00EE6E53">
        <w:rPr>
          <w:rStyle w:val="Xref"/>
        </w:rPr>
        <w:t>Appendix C</w:t>
      </w:r>
      <w:r w:rsidRPr="00740286">
        <w:t xml:space="preserve">, we discuss the </w:t>
      </w:r>
      <w:r w:rsidRPr="00EF7599">
        <w:rPr>
          <w:rStyle w:val="Literal"/>
        </w:rPr>
        <w:t>derive</w:t>
      </w:r>
      <w:r w:rsidRPr="00740286">
        <w:t xml:space="preserve"> attribute, which generates an implementation of various traits for you. We’ve also used the </w:t>
      </w:r>
      <w:r w:rsidRPr="00EF7599">
        <w:rPr>
          <w:rStyle w:val="Literal"/>
        </w:rPr>
        <w:t>println!</w:t>
      </w:r>
      <w:r w:rsidRPr="00740286">
        <w:t xml:space="preserve"> and </w:t>
      </w:r>
      <w:r w:rsidRPr="00EF7599">
        <w:rPr>
          <w:rStyle w:val="Literal"/>
        </w:rPr>
        <w:t>vec!</w:t>
      </w:r>
      <w:r w:rsidRPr="00740286">
        <w:t xml:space="preserve"> macros throughout the book. All of these macros </w:t>
      </w:r>
      <w:r w:rsidRPr="00EF7599">
        <w:rPr>
          <w:rStyle w:val="Italic"/>
        </w:rPr>
        <w:t>expand</w:t>
      </w:r>
      <w:r w:rsidRPr="00616C71">
        <w:rPr>
          <w:lang w:eastAsia="en-GB"/>
        </w:rPr>
        <w:t xml:space="preserve"> to produce more code than the code you’ve written manually.</w:t>
      </w:r>
    </w:p>
    <w:p w14:paraId="4842E804" w14:textId="4404C1F9" w:rsidR="00616C71" w:rsidRPr="00616C71" w:rsidRDefault="00616C71" w:rsidP="00740286">
      <w:pPr>
        <w:pStyle w:val="Body"/>
        <w:rPr>
          <w:lang w:eastAsia="en-GB"/>
        </w:rPr>
      </w:pPr>
      <w:r w:rsidRPr="00616C71">
        <w:rPr>
          <w:lang w:eastAsia="en-GB"/>
        </w:rPr>
        <w:t>Metaprogramming is useful for reducing the amount of code you have to write and</w:t>
      </w:r>
      <w:r>
        <w:rPr>
          <w:lang w:eastAsia="en-GB"/>
        </w:rPr>
        <w:t xml:space="preserve"> </w:t>
      </w:r>
      <w:r w:rsidRPr="00616C71">
        <w:rPr>
          <w:lang w:eastAsia="en-GB"/>
        </w:rPr>
        <w:t>maintain, which is also one of the roles of functions. However, macros have</w:t>
      </w:r>
      <w:r>
        <w:rPr>
          <w:lang w:eastAsia="en-GB"/>
        </w:rPr>
        <w:t xml:space="preserve"> </w:t>
      </w:r>
      <w:r w:rsidRPr="00616C71">
        <w:rPr>
          <w:lang w:eastAsia="en-GB"/>
        </w:rPr>
        <w:t>some additional powers that functions don’t</w:t>
      </w:r>
      <w:r w:rsidR="005D5475">
        <w:rPr>
          <w:lang w:eastAsia="en-GB"/>
        </w:rPr>
        <w:t xml:space="preserve"> have</w:t>
      </w:r>
      <w:r w:rsidRPr="00616C71">
        <w:rPr>
          <w:lang w:eastAsia="en-GB"/>
        </w:rPr>
        <w:t>.</w:t>
      </w:r>
    </w:p>
    <w:p w14:paraId="49CBB8E5" w14:textId="4DF46397" w:rsidR="00616C71" w:rsidRPr="00616C71" w:rsidRDefault="00616C71" w:rsidP="00740286">
      <w:pPr>
        <w:pStyle w:val="Body"/>
        <w:rPr>
          <w:lang w:eastAsia="en-GB"/>
        </w:rPr>
      </w:pPr>
      <w:r w:rsidRPr="00740286">
        <w:t xml:space="preserve">A function signature must declare the number and type of parameters the function has. Macros, on the other hand, can take a variable number of parameters: we can call </w:t>
      </w:r>
      <w:r w:rsidRPr="00EF7599">
        <w:rPr>
          <w:rStyle w:val="Literal"/>
        </w:rPr>
        <w:t>println!("hello")</w:t>
      </w:r>
      <w:r w:rsidRPr="00740286">
        <w:t xml:space="preserve"> with one argument or </w:t>
      </w:r>
      <w:r w:rsidRPr="00EF7599">
        <w:rPr>
          <w:rStyle w:val="Literal"/>
        </w:rPr>
        <w:t>println!("hello {}", name)</w:t>
      </w:r>
      <w:r w:rsidRPr="00616C71">
        <w:rPr>
          <w:lang w:eastAsia="en-GB"/>
        </w:rPr>
        <w:t xml:space="preserve"> with two arguments. Also, macros are expanded</w:t>
      </w:r>
      <w:r>
        <w:rPr>
          <w:lang w:eastAsia="en-GB"/>
        </w:rPr>
        <w:t xml:space="preserve"> </w:t>
      </w:r>
      <w:r w:rsidRPr="00616C71">
        <w:rPr>
          <w:lang w:eastAsia="en-GB"/>
        </w:rPr>
        <w:t>before the compiler interprets the meaning of the code, so a macro can, for</w:t>
      </w:r>
      <w:r>
        <w:rPr>
          <w:lang w:eastAsia="en-GB"/>
        </w:rPr>
        <w:t xml:space="preserve"> </w:t>
      </w:r>
      <w:r w:rsidRPr="00616C71">
        <w:rPr>
          <w:lang w:eastAsia="en-GB"/>
        </w:rPr>
        <w:t>example, implement a trait on a given type. A function can’t, because it gets</w:t>
      </w:r>
      <w:r>
        <w:rPr>
          <w:lang w:eastAsia="en-GB"/>
        </w:rPr>
        <w:t xml:space="preserve"> </w:t>
      </w:r>
      <w:r w:rsidRPr="00616C71">
        <w:rPr>
          <w:lang w:eastAsia="en-GB"/>
        </w:rPr>
        <w:t>called at runtime and a trait needs to be implemented at compile time.</w:t>
      </w:r>
    </w:p>
    <w:p w14:paraId="2781020F" w14:textId="5DCC1678" w:rsidR="00616C71" w:rsidRPr="00616C71" w:rsidRDefault="00616C71" w:rsidP="00740286">
      <w:pPr>
        <w:pStyle w:val="Body"/>
        <w:rPr>
          <w:lang w:eastAsia="en-GB"/>
        </w:rPr>
      </w:pPr>
      <w:r w:rsidRPr="00616C71">
        <w:rPr>
          <w:lang w:eastAsia="en-GB"/>
        </w:rPr>
        <w:t>The downside to implementing a macro instead of a function is that macro</w:t>
      </w:r>
      <w:r>
        <w:rPr>
          <w:lang w:eastAsia="en-GB"/>
        </w:rPr>
        <w:t xml:space="preserve"> </w:t>
      </w:r>
      <w:r w:rsidRPr="00616C71">
        <w:rPr>
          <w:lang w:eastAsia="en-GB"/>
        </w:rPr>
        <w:t>definitions are more complex than function definitions because you’re writing</w:t>
      </w:r>
      <w:r>
        <w:rPr>
          <w:lang w:eastAsia="en-GB"/>
        </w:rPr>
        <w:t xml:space="preserve"> </w:t>
      </w:r>
      <w:r w:rsidRPr="00616C71">
        <w:rPr>
          <w:lang w:eastAsia="en-GB"/>
        </w:rPr>
        <w:t>Rust code that writes Rust code. Due to this indirection, macro definitions are</w:t>
      </w:r>
      <w:r>
        <w:rPr>
          <w:lang w:eastAsia="en-GB"/>
        </w:rPr>
        <w:t xml:space="preserve"> </w:t>
      </w:r>
      <w:r w:rsidRPr="00616C71">
        <w:rPr>
          <w:lang w:eastAsia="en-GB"/>
        </w:rPr>
        <w:t>generally more difficult to read, understand, and maintain than function</w:t>
      </w:r>
      <w:r>
        <w:rPr>
          <w:lang w:eastAsia="en-GB"/>
        </w:rPr>
        <w:t xml:space="preserve"> </w:t>
      </w:r>
      <w:r w:rsidRPr="00616C71">
        <w:rPr>
          <w:lang w:eastAsia="en-GB"/>
        </w:rPr>
        <w:t>definitions.</w:t>
      </w:r>
    </w:p>
    <w:p w14:paraId="1B38BD43" w14:textId="309B2408" w:rsidR="00616C71" w:rsidRPr="00616C71" w:rsidRDefault="00616C71" w:rsidP="00740286">
      <w:pPr>
        <w:pStyle w:val="Body"/>
        <w:rPr>
          <w:lang w:eastAsia="en-GB"/>
        </w:rPr>
      </w:pPr>
      <w:r w:rsidRPr="00740286">
        <w:t xml:space="preserve">Another important difference between macros and functions is that you must define macros or bring them into scope </w:t>
      </w:r>
      <w:r w:rsidRPr="00EF7599">
        <w:rPr>
          <w:rStyle w:val="Italic"/>
        </w:rPr>
        <w:t>before</w:t>
      </w:r>
      <w:r w:rsidRPr="00616C71">
        <w:rPr>
          <w:lang w:eastAsia="en-GB"/>
        </w:rPr>
        <w:t xml:space="preserve"> you call them in a file, as</w:t>
      </w:r>
      <w:r>
        <w:rPr>
          <w:lang w:eastAsia="en-GB"/>
        </w:rPr>
        <w:t xml:space="preserve"> </w:t>
      </w:r>
      <w:r w:rsidRPr="00616C71">
        <w:rPr>
          <w:lang w:eastAsia="en-GB"/>
        </w:rPr>
        <w:t>opposed to functions you can define anywhere and call anywhere.</w:t>
      </w:r>
      <w:r w:rsidR="00FF3D05">
        <w:rPr>
          <w:lang w:eastAsia="en-GB"/>
        </w:rPr>
        <w:fldChar w:fldCharType="begin"/>
      </w:r>
      <w:r w:rsidR="00FF3D05">
        <w:instrText xml:space="preserve"> XE "macros:vs. functions endRange" </w:instrText>
      </w:r>
      <w:r w:rsidR="00FF3D05">
        <w:rPr>
          <w:lang w:eastAsia="en-GB"/>
        </w:rPr>
        <w:fldChar w:fldCharType="end"/>
      </w:r>
      <w:r w:rsidR="00FF3D05">
        <w:rPr>
          <w:lang w:eastAsia="en-GB"/>
        </w:rPr>
        <w:fldChar w:fldCharType="begin"/>
      </w:r>
      <w:r w:rsidR="00FF3D05">
        <w:instrText xml:space="preserve"> XE "functions:vs. macros endRange" </w:instrText>
      </w:r>
      <w:r w:rsidR="00FF3D05">
        <w:rPr>
          <w:lang w:eastAsia="en-GB"/>
        </w:rPr>
        <w:fldChar w:fldCharType="end"/>
      </w:r>
    </w:p>
    <w:bookmarkStart w:id="71" w:name="declarative-macros-with-`macro_rules!`-f"/>
    <w:bookmarkStart w:id="72" w:name="_Toc106716468"/>
    <w:bookmarkEnd w:id="71"/>
    <w:p w14:paraId="6AC17593" w14:textId="0291A996" w:rsidR="00616C71" w:rsidRPr="00616C71" w:rsidRDefault="0048128D" w:rsidP="00EF7599">
      <w:pPr>
        <w:pStyle w:val="HeadB"/>
        <w:rPr>
          <w:lang w:eastAsia="en-GB"/>
        </w:rPr>
      </w:pPr>
      <w:r>
        <w:rPr>
          <w:lang w:eastAsia="en-GB"/>
        </w:rPr>
        <w:fldChar w:fldCharType="begin"/>
      </w:r>
      <w:r>
        <w:instrText xml:space="preserve"> XE "macros:declarative startRange" </w:instrText>
      </w:r>
      <w:r>
        <w:rPr>
          <w:lang w:eastAsia="en-GB"/>
        </w:rPr>
        <w:fldChar w:fldCharType="end"/>
      </w:r>
      <w:r>
        <w:rPr>
          <w:lang w:eastAsia="en-GB"/>
        </w:rPr>
        <w:fldChar w:fldCharType="begin"/>
      </w:r>
      <w:r>
        <w:instrText xml:space="preserve"> XE "declarative macros startRange" </w:instrText>
      </w:r>
      <w:r>
        <w:rPr>
          <w:lang w:eastAsia="en-GB"/>
        </w:rPr>
        <w:fldChar w:fldCharType="end"/>
      </w:r>
      <w:r>
        <w:rPr>
          <w:lang w:eastAsia="en-GB"/>
        </w:rPr>
        <w:fldChar w:fldCharType="begin"/>
      </w:r>
      <w:r>
        <w:instrText xml:space="preserve"> XE "macro_rules! macros startRange" </w:instrText>
      </w:r>
      <w:r>
        <w:rPr>
          <w:lang w:eastAsia="en-GB"/>
        </w:rPr>
        <w:fldChar w:fldCharType="end"/>
      </w:r>
      <w:r w:rsidR="00616C71" w:rsidRPr="00EF7599">
        <w:t>Declarative Macros with macro_rules!</w:t>
      </w:r>
      <w:r w:rsidR="00616C71" w:rsidRPr="00616C71">
        <w:rPr>
          <w:lang w:eastAsia="en-GB"/>
        </w:rPr>
        <w:t xml:space="preserve"> for General Metaprogramming</w:t>
      </w:r>
      <w:bookmarkEnd w:id="72"/>
    </w:p>
    <w:p w14:paraId="1AC8781F" w14:textId="3C7DE0BD" w:rsidR="00616C71" w:rsidRPr="00616C71" w:rsidRDefault="00616C71" w:rsidP="00740286">
      <w:pPr>
        <w:pStyle w:val="Body"/>
        <w:rPr>
          <w:lang w:eastAsia="en-GB"/>
        </w:rPr>
      </w:pPr>
      <w:r w:rsidRPr="00740286">
        <w:t xml:space="preserve">The most widely used form of macros in Rust is the </w:t>
      </w:r>
      <w:r w:rsidRPr="00EF7599">
        <w:rPr>
          <w:rStyle w:val="Italic"/>
        </w:rPr>
        <w:t>declarative macro</w:t>
      </w:r>
      <w:r w:rsidRPr="00740286">
        <w:t>. These are also sometimes referred to as “macros by example,” “</w:t>
      </w:r>
      <w:r w:rsidRPr="00EF7599">
        <w:rPr>
          <w:rStyle w:val="Literal"/>
        </w:rPr>
        <w:t>macro_rules!</w:t>
      </w:r>
      <w:r w:rsidRPr="00740286">
        <w:t xml:space="preserve"> macros,” or just plain “macros.” At their core, declarative macros allow you to write something similar to a Rust </w:t>
      </w:r>
      <w:r w:rsidRPr="00EF7599">
        <w:rPr>
          <w:rStyle w:val="Literal"/>
        </w:rPr>
        <w:t>match</w:t>
      </w:r>
      <w:r w:rsidRPr="00740286">
        <w:t xml:space="preserve"> expression. As discussed in </w:t>
      </w:r>
      <w:r w:rsidRPr="00603B1F">
        <w:rPr>
          <w:rStyle w:val="Xref"/>
        </w:rPr>
        <w:t>Chapter 6</w:t>
      </w:r>
      <w:r w:rsidRPr="00740286">
        <w:t xml:space="preserve">, </w:t>
      </w:r>
      <w:r w:rsidRPr="00EF7599">
        <w:rPr>
          <w:rStyle w:val="Literal"/>
        </w:rPr>
        <w:t>match</w:t>
      </w:r>
      <w:r w:rsidRPr="00616C71">
        <w:rPr>
          <w:lang w:eastAsia="en-GB"/>
        </w:rPr>
        <w:t xml:space="preserve"> expressions are control structures that take an expression, compare the</w:t>
      </w:r>
      <w:r>
        <w:rPr>
          <w:lang w:eastAsia="en-GB"/>
        </w:rPr>
        <w:t xml:space="preserve"> </w:t>
      </w:r>
      <w:r w:rsidR="00084E18" w:rsidRPr="00616C71">
        <w:rPr>
          <w:lang w:eastAsia="en-GB"/>
        </w:rPr>
        <w:t>result</w:t>
      </w:r>
      <w:r w:rsidR="00084E18">
        <w:rPr>
          <w:lang w:eastAsia="en-GB"/>
        </w:rPr>
        <w:t>ant</w:t>
      </w:r>
      <w:r w:rsidR="00084E18" w:rsidRPr="00616C71">
        <w:rPr>
          <w:lang w:eastAsia="en-GB"/>
        </w:rPr>
        <w:t xml:space="preserve"> </w:t>
      </w:r>
      <w:r w:rsidRPr="00616C71">
        <w:rPr>
          <w:lang w:eastAsia="en-GB"/>
        </w:rPr>
        <w:t>value of the expression to patterns, and then run the code associated</w:t>
      </w:r>
      <w:r>
        <w:rPr>
          <w:lang w:eastAsia="en-GB"/>
        </w:rPr>
        <w:t xml:space="preserve"> </w:t>
      </w:r>
      <w:r w:rsidRPr="00616C71">
        <w:rPr>
          <w:lang w:eastAsia="en-GB"/>
        </w:rPr>
        <w:t>with the matching pattern. Macros also compare a value to patterns that are</w:t>
      </w:r>
      <w:r>
        <w:rPr>
          <w:lang w:eastAsia="en-GB"/>
        </w:rPr>
        <w:t xml:space="preserve"> </w:t>
      </w:r>
      <w:r w:rsidRPr="00616C71">
        <w:rPr>
          <w:lang w:eastAsia="en-GB"/>
        </w:rPr>
        <w:t>associated with particular code: in this situation, the value is the literal</w:t>
      </w:r>
      <w:r>
        <w:rPr>
          <w:lang w:eastAsia="en-GB"/>
        </w:rPr>
        <w:t xml:space="preserve"> </w:t>
      </w:r>
      <w:r w:rsidRPr="00616C71">
        <w:rPr>
          <w:lang w:eastAsia="en-GB"/>
        </w:rPr>
        <w:t>Rust source code passed to the macro; the patterns are compared with the</w:t>
      </w:r>
      <w:r>
        <w:rPr>
          <w:lang w:eastAsia="en-GB"/>
        </w:rPr>
        <w:t xml:space="preserve"> </w:t>
      </w:r>
      <w:r w:rsidRPr="00616C71">
        <w:rPr>
          <w:lang w:eastAsia="en-GB"/>
        </w:rPr>
        <w:t>structure of that source code; and the code associated with each pattern, when</w:t>
      </w:r>
      <w:r>
        <w:rPr>
          <w:lang w:eastAsia="en-GB"/>
        </w:rPr>
        <w:t xml:space="preserve"> </w:t>
      </w:r>
      <w:r w:rsidRPr="00616C71">
        <w:rPr>
          <w:lang w:eastAsia="en-GB"/>
        </w:rPr>
        <w:t>matched, replaces the code passed to the macro. This all happens during</w:t>
      </w:r>
      <w:r>
        <w:rPr>
          <w:lang w:eastAsia="en-GB"/>
        </w:rPr>
        <w:t xml:space="preserve"> </w:t>
      </w:r>
      <w:r w:rsidRPr="00616C71">
        <w:rPr>
          <w:lang w:eastAsia="en-GB"/>
        </w:rPr>
        <w:t>compilation.</w:t>
      </w:r>
    </w:p>
    <w:p w14:paraId="17B5106F" w14:textId="7B98E5A7" w:rsidR="00616C71" w:rsidRPr="00616C71" w:rsidRDefault="00616C71" w:rsidP="00740286">
      <w:pPr>
        <w:pStyle w:val="Body"/>
        <w:rPr>
          <w:lang w:eastAsia="en-GB"/>
        </w:rPr>
      </w:pPr>
      <w:r w:rsidRPr="00616C71">
        <w:rPr>
          <w:lang w:eastAsia="en-GB"/>
        </w:rPr>
        <w:t xml:space="preserve">To define a macro, you use the </w:t>
      </w:r>
      <w:r w:rsidRPr="00EF7599">
        <w:rPr>
          <w:rStyle w:val="Literal"/>
        </w:rPr>
        <w:t>macro_rules!</w:t>
      </w:r>
      <w:r w:rsidRPr="00740286">
        <w:t xml:space="preserve"> construct. Let’s explore how to use </w:t>
      </w:r>
      <w:r w:rsidRPr="00EF7599">
        <w:rPr>
          <w:rStyle w:val="Literal"/>
        </w:rPr>
        <w:t>macro_rules!</w:t>
      </w:r>
      <w:r w:rsidRPr="00740286">
        <w:t xml:space="preserve"> by looking at how the </w:t>
      </w:r>
      <w:r w:rsidRPr="00EF7599">
        <w:rPr>
          <w:rStyle w:val="Literal"/>
        </w:rPr>
        <w:t>vec!</w:t>
      </w:r>
      <w:r w:rsidRPr="00740286">
        <w:t xml:space="preserve"> macro is defined. </w:t>
      </w:r>
      <w:r w:rsidRPr="00603B1F">
        <w:rPr>
          <w:rStyle w:val="Xref"/>
        </w:rPr>
        <w:t>Chapter 8</w:t>
      </w:r>
      <w:r w:rsidRPr="00740286">
        <w:t xml:space="preserve"> covered how we can use the </w:t>
      </w:r>
      <w:r w:rsidRPr="00EF7599">
        <w:rPr>
          <w:rStyle w:val="Literal"/>
        </w:rPr>
        <w:t>vec!</w:t>
      </w:r>
      <w:r w:rsidRPr="00616C71">
        <w:rPr>
          <w:lang w:eastAsia="en-GB"/>
        </w:rPr>
        <w:t xml:space="preserve"> macro to create a new vector with particular</w:t>
      </w:r>
      <w:r>
        <w:rPr>
          <w:lang w:eastAsia="en-GB"/>
        </w:rPr>
        <w:t xml:space="preserve"> </w:t>
      </w:r>
      <w:r w:rsidRPr="00616C71">
        <w:rPr>
          <w:lang w:eastAsia="en-GB"/>
        </w:rPr>
        <w:t>values. For example, the following macro creates a new vector containing three</w:t>
      </w:r>
      <w:r>
        <w:rPr>
          <w:lang w:eastAsia="en-GB"/>
        </w:rPr>
        <w:t xml:space="preserve"> </w:t>
      </w:r>
      <w:r w:rsidRPr="00616C71">
        <w:rPr>
          <w:lang w:eastAsia="en-GB"/>
        </w:rPr>
        <w:t>integers:</w:t>
      </w:r>
    </w:p>
    <w:p w14:paraId="18443DA1" w14:textId="77777777" w:rsidR="00616C71" w:rsidRPr="00616C71" w:rsidRDefault="00616C71" w:rsidP="00740286">
      <w:pPr>
        <w:pStyle w:val="Code"/>
        <w:rPr>
          <w:lang w:eastAsia="en-GB"/>
        </w:rPr>
      </w:pPr>
      <w:r w:rsidRPr="00616C71">
        <w:rPr>
          <w:lang w:eastAsia="en-GB"/>
        </w:rPr>
        <w:t>let v: Vec&lt;u32&gt; = vec![1, 2, 3];</w:t>
      </w:r>
    </w:p>
    <w:p w14:paraId="0CFD1206" w14:textId="25FF2EFB" w:rsidR="00616C71" w:rsidRPr="00616C71" w:rsidRDefault="00616C71" w:rsidP="00740286">
      <w:pPr>
        <w:pStyle w:val="Body"/>
        <w:rPr>
          <w:lang w:eastAsia="en-GB"/>
        </w:rPr>
      </w:pPr>
      <w:r w:rsidRPr="00740286">
        <w:t xml:space="preserve">We could also use the </w:t>
      </w:r>
      <w:r w:rsidRPr="00EF7599">
        <w:rPr>
          <w:rStyle w:val="Literal"/>
        </w:rPr>
        <w:t>vec!</w:t>
      </w:r>
      <w:r w:rsidRPr="00616C71">
        <w:rPr>
          <w:lang w:eastAsia="en-GB"/>
        </w:rPr>
        <w:t xml:space="preserve"> macro to make a vector of two integers or a vector</w:t>
      </w:r>
      <w:r>
        <w:rPr>
          <w:lang w:eastAsia="en-GB"/>
        </w:rPr>
        <w:t xml:space="preserve"> </w:t>
      </w:r>
      <w:r w:rsidRPr="00616C71">
        <w:rPr>
          <w:lang w:eastAsia="en-GB"/>
        </w:rPr>
        <w:t>of five string slices. We wouldn’t be able to use a function to do the same</w:t>
      </w:r>
      <w:r>
        <w:rPr>
          <w:lang w:eastAsia="en-GB"/>
        </w:rPr>
        <w:t xml:space="preserve"> </w:t>
      </w:r>
      <w:r w:rsidRPr="00616C71">
        <w:rPr>
          <w:lang w:eastAsia="en-GB"/>
        </w:rPr>
        <w:t>because we wouldn’t know the number or type of values up front.</w:t>
      </w:r>
    </w:p>
    <w:p w14:paraId="63A91D0F" w14:textId="77777777" w:rsidR="00616C71" w:rsidRPr="00616C71" w:rsidRDefault="00616C71" w:rsidP="00740286">
      <w:pPr>
        <w:pStyle w:val="Body"/>
        <w:rPr>
          <w:lang w:eastAsia="en-GB"/>
        </w:rPr>
      </w:pPr>
      <w:r w:rsidRPr="00616C71">
        <w:rPr>
          <w:lang w:eastAsia="en-GB"/>
        </w:rPr>
        <w:t xml:space="preserve">Listing 19-28 shows a slightly simplified definition of the </w:t>
      </w:r>
      <w:r w:rsidRPr="00EF7599">
        <w:rPr>
          <w:rStyle w:val="Literal"/>
        </w:rPr>
        <w:t>vec!</w:t>
      </w:r>
      <w:r w:rsidRPr="00616C71">
        <w:rPr>
          <w:lang w:eastAsia="en-GB"/>
        </w:rPr>
        <w:t xml:space="preserve"> macro.</w:t>
      </w:r>
    </w:p>
    <w:p w14:paraId="69CCC115" w14:textId="44238C33" w:rsidR="00616C71" w:rsidRPr="00616C71" w:rsidRDefault="00616C71" w:rsidP="00EF7599">
      <w:pPr>
        <w:pStyle w:val="CodeLabel"/>
        <w:rPr>
          <w:lang w:eastAsia="en-GB"/>
        </w:rPr>
      </w:pPr>
      <w:r w:rsidRPr="00616C71">
        <w:rPr>
          <w:lang w:eastAsia="en-GB"/>
        </w:rPr>
        <w:t>src/lib.rs</w:t>
      </w:r>
    </w:p>
    <w:p w14:paraId="6F182D66" w14:textId="3A52BC3F" w:rsidR="00616C71" w:rsidRPr="00616C71" w:rsidRDefault="00EF7599" w:rsidP="00D81F78">
      <w:pPr>
        <w:pStyle w:val="CodeAnnotated"/>
        <w:rPr>
          <w:lang w:eastAsia="en-GB"/>
        </w:rPr>
      </w:pPr>
      <w:r w:rsidRPr="00EF7599">
        <w:rPr>
          <w:rStyle w:val="CodeAnnotation"/>
        </w:rPr>
        <w:t>1</w:t>
      </w:r>
      <w:r w:rsidR="00616C71" w:rsidRPr="00616C71">
        <w:rPr>
          <w:lang w:eastAsia="en-GB"/>
        </w:rPr>
        <w:t xml:space="preserve"> #[macro_export]</w:t>
      </w:r>
    </w:p>
    <w:p w14:paraId="0D929C0B" w14:textId="057F6245" w:rsidR="00616C71" w:rsidRPr="00616C71" w:rsidRDefault="00EF7599" w:rsidP="00D81F78">
      <w:pPr>
        <w:pStyle w:val="CodeAnnotated"/>
        <w:rPr>
          <w:lang w:eastAsia="en-GB"/>
        </w:rPr>
      </w:pPr>
      <w:r w:rsidRPr="00EF7599">
        <w:rPr>
          <w:rStyle w:val="CodeAnnotation"/>
        </w:rPr>
        <w:t>2</w:t>
      </w:r>
      <w:r w:rsidR="00616C71" w:rsidRPr="00616C71">
        <w:rPr>
          <w:lang w:eastAsia="en-GB"/>
        </w:rPr>
        <w:t xml:space="preserve"> macro_rules! vec {</w:t>
      </w:r>
    </w:p>
    <w:p w14:paraId="4C78FA62" w14:textId="2C46FF96" w:rsidR="00616C71" w:rsidRPr="00616C71" w:rsidRDefault="00616C71" w:rsidP="00740286">
      <w:pPr>
        <w:pStyle w:val="Code"/>
        <w:rPr>
          <w:lang w:eastAsia="en-GB"/>
        </w:rPr>
      </w:pPr>
      <w:r w:rsidRPr="00616C71">
        <w:rPr>
          <w:lang w:eastAsia="en-GB"/>
        </w:rPr>
        <w:t xml:space="preserve">  </w:t>
      </w:r>
      <w:r w:rsidR="00EF7599" w:rsidRPr="00EF7599">
        <w:rPr>
          <w:rStyle w:val="CodeAnnotation"/>
        </w:rPr>
        <w:t>3</w:t>
      </w:r>
      <w:r w:rsidRPr="00616C71">
        <w:rPr>
          <w:lang w:eastAsia="en-GB"/>
        </w:rPr>
        <w:t xml:space="preserve"> ( $( $x:expr ),* ) =&gt; {</w:t>
      </w:r>
    </w:p>
    <w:p w14:paraId="582A57C5" w14:textId="77777777" w:rsidR="00616C71" w:rsidRPr="00616C71" w:rsidRDefault="00616C71" w:rsidP="00740286">
      <w:pPr>
        <w:pStyle w:val="Code"/>
        <w:rPr>
          <w:lang w:eastAsia="en-GB"/>
        </w:rPr>
      </w:pPr>
      <w:r w:rsidRPr="00616C71">
        <w:rPr>
          <w:lang w:eastAsia="en-GB"/>
        </w:rPr>
        <w:t xml:space="preserve">        {</w:t>
      </w:r>
    </w:p>
    <w:p w14:paraId="6B75F60F" w14:textId="77777777" w:rsidR="00616C71" w:rsidRPr="00616C71" w:rsidRDefault="00616C71" w:rsidP="00740286">
      <w:pPr>
        <w:pStyle w:val="Code"/>
        <w:rPr>
          <w:lang w:eastAsia="en-GB"/>
        </w:rPr>
      </w:pPr>
      <w:r w:rsidRPr="00616C71">
        <w:rPr>
          <w:lang w:eastAsia="en-GB"/>
        </w:rPr>
        <w:t xml:space="preserve">            let mut temp_vec = Vec::new();</w:t>
      </w:r>
    </w:p>
    <w:p w14:paraId="276D80F5" w14:textId="278375F7" w:rsidR="00616C71" w:rsidRPr="00616C71" w:rsidRDefault="00616C71" w:rsidP="00740286">
      <w:pPr>
        <w:pStyle w:val="Code"/>
        <w:rPr>
          <w:lang w:eastAsia="en-GB"/>
        </w:rPr>
      </w:pPr>
      <w:r w:rsidRPr="00616C71">
        <w:rPr>
          <w:lang w:eastAsia="en-GB"/>
        </w:rPr>
        <w:t xml:space="preserve">          </w:t>
      </w:r>
      <w:r w:rsidR="00EF7599" w:rsidRPr="00EF7599">
        <w:rPr>
          <w:rStyle w:val="CodeAnnotation"/>
        </w:rPr>
        <w:t>4</w:t>
      </w:r>
      <w:r w:rsidRPr="00616C71">
        <w:rPr>
          <w:lang w:eastAsia="en-GB"/>
        </w:rPr>
        <w:t xml:space="preserve"> $(</w:t>
      </w:r>
    </w:p>
    <w:p w14:paraId="2EF8F2DF" w14:textId="545A6CD5" w:rsidR="00616C71" w:rsidRPr="00616C71" w:rsidRDefault="00616C71" w:rsidP="00740286">
      <w:pPr>
        <w:pStyle w:val="Code"/>
        <w:rPr>
          <w:lang w:eastAsia="en-GB"/>
        </w:rPr>
      </w:pPr>
      <w:r w:rsidRPr="00616C71">
        <w:rPr>
          <w:lang w:eastAsia="en-GB"/>
        </w:rPr>
        <w:t xml:space="preserve">              </w:t>
      </w:r>
      <w:r w:rsidR="00EF7599" w:rsidRPr="00EF7599">
        <w:rPr>
          <w:rStyle w:val="CodeAnnotation"/>
        </w:rPr>
        <w:t>5</w:t>
      </w:r>
      <w:r w:rsidRPr="00616C71">
        <w:rPr>
          <w:lang w:eastAsia="en-GB"/>
        </w:rPr>
        <w:t xml:space="preserve"> temp_vec.push(</w:t>
      </w:r>
      <w:r w:rsidR="00D81F78" w:rsidRPr="00EF7599">
        <w:rPr>
          <w:rStyle w:val="CodeAnnotation"/>
        </w:rPr>
        <w:t>6</w:t>
      </w:r>
      <w:r w:rsidR="00D81F78" w:rsidRPr="00D81F78">
        <w:t xml:space="preserve"> </w:t>
      </w:r>
      <w:r w:rsidRPr="00616C71">
        <w:rPr>
          <w:lang w:eastAsia="en-GB"/>
        </w:rPr>
        <w:t>$x);</w:t>
      </w:r>
    </w:p>
    <w:p w14:paraId="1F8A33E0" w14:textId="77777777" w:rsidR="00616C71" w:rsidRPr="00616C71" w:rsidRDefault="00616C71" w:rsidP="00740286">
      <w:pPr>
        <w:pStyle w:val="Code"/>
        <w:rPr>
          <w:lang w:eastAsia="en-GB"/>
        </w:rPr>
      </w:pPr>
      <w:r w:rsidRPr="00616C71">
        <w:rPr>
          <w:lang w:eastAsia="en-GB"/>
        </w:rPr>
        <w:t xml:space="preserve">            )*</w:t>
      </w:r>
    </w:p>
    <w:p w14:paraId="13F4CA35" w14:textId="730C97E9" w:rsidR="00616C71" w:rsidRPr="00616C71" w:rsidRDefault="00616C71" w:rsidP="00740286">
      <w:pPr>
        <w:pStyle w:val="Code"/>
        <w:rPr>
          <w:lang w:eastAsia="en-GB"/>
        </w:rPr>
      </w:pPr>
      <w:r w:rsidRPr="00616C71">
        <w:rPr>
          <w:lang w:eastAsia="en-GB"/>
        </w:rPr>
        <w:t xml:space="preserve">          </w:t>
      </w:r>
      <w:r w:rsidR="00EF7599" w:rsidRPr="00EF7599">
        <w:rPr>
          <w:rStyle w:val="CodeAnnotation"/>
        </w:rPr>
        <w:t>7</w:t>
      </w:r>
      <w:r w:rsidRPr="00616C71">
        <w:rPr>
          <w:lang w:eastAsia="en-GB"/>
        </w:rPr>
        <w:t xml:space="preserve"> temp_vec</w:t>
      </w:r>
    </w:p>
    <w:p w14:paraId="30FDFEB7" w14:textId="77777777" w:rsidR="00616C71" w:rsidRPr="00616C71" w:rsidRDefault="00616C71" w:rsidP="00740286">
      <w:pPr>
        <w:pStyle w:val="Code"/>
        <w:rPr>
          <w:lang w:eastAsia="en-GB"/>
        </w:rPr>
      </w:pPr>
      <w:r w:rsidRPr="00616C71">
        <w:rPr>
          <w:lang w:eastAsia="en-GB"/>
        </w:rPr>
        <w:t xml:space="preserve">        }</w:t>
      </w:r>
    </w:p>
    <w:p w14:paraId="1B217372" w14:textId="77777777" w:rsidR="00616C71" w:rsidRPr="00616C71" w:rsidRDefault="00616C71" w:rsidP="00740286">
      <w:pPr>
        <w:pStyle w:val="Code"/>
        <w:rPr>
          <w:lang w:eastAsia="en-GB"/>
        </w:rPr>
      </w:pPr>
      <w:r w:rsidRPr="00616C71">
        <w:rPr>
          <w:lang w:eastAsia="en-GB"/>
        </w:rPr>
        <w:t xml:space="preserve">    };</w:t>
      </w:r>
    </w:p>
    <w:p w14:paraId="6D56A265" w14:textId="77777777" w:rsidR="00616C71" w:rsidRPr="00616C71" w:rsidRDefault="00616C71" w:rsidP="00740286">
      <w:pPr>
        <w:pStyle w:val="Code"/>
        <w:rPr>
          <w:lang w:eastAsia="en-GB"/>
        </w:rPr>
      </w:pPr>
      <w:r w:rsidRPr="00616C71">
        <w:rPr>
          <w:lang w:eastAsia="en-GB"/>
        </w:rPr>
        <w:t>}</w:t>
      </w:r>
    </w:p>
    <w:p w14:paraId="2FA0EF8F" w14:textId="5C01E63A" w:rsidR="00616C71" w:rsidRPr="00616C71" w:rsidRDefault="00616C71" w:rsidP="0075292A">
      <w:pPr>
        <w:pStyle w:val="CodeListingCaption"/>
        <w:rPr>
          <w:lang w:eastAsia="en-GB"/>
        </w:rPr>
      </w:pPr>
      <w:r w:rsidRPr="00740286">
        <w:t xml:space="preserve">A simplified version of the </w:t>
      </w:r>
      <w:r w:rsidRPr="00EF7599">
        <w:rPr>
          <w:rStyle w:val="Literal"/>
        </w:rPr>
        <w:t>vec!</w:t>
      </w:r>
      <w:r w:rsidRPr="00616C71">
        <w:rPr>
          <w:lang w:eastAsia="en-GB"/>
        </w:rPr>
        <w:t xml:space="preserve"> macro definition</w:t>
      </w:r>
    </w:p>
    <w:p w14:paraId="4C1305F5" w14:textId="2EDEB5D0" w:rsidR="00616C71" w:rsidRPr="00616C71" w:rsidRDefault="00616C71" w:rsidP="00EE6E53">
      <w:pPr>
        <w:pStyle w:val="Note"/>
        <w:rPr>
          <w:lang w:eastAsia="en-GB"/>
        </w:rPr>
      </w:pPr>
      <w:r w:rsidRPr="00EE6E53">
        <w:rPr>
          <w:rStyle w:val="NoteHead"/>
        </w:rPr>
        <w:t>Note</w:t>
      </w:r>
      <w:r w:rsidR="00084E18">
        <w:rPr>
          <w:lang w:eastAsia="en-GB"/>
        </w:rPr>
        <w:tab/>
      </w:r>
      <w:r w:rsidRPr="00616C71">
        <w:rPr>
          <w:lang w:eastAsia="en-GB"/>
        </w:rPr>
        <w:t xml:space="preserve">The actual definition of the </w:t>
      </w:r>
      <w:r w:rsidRPr="00EF7599">
        <w:rPr>
          <w:rStyle w:val="Literal"/>
        </w:rPr>
        <w:t>vec!</w:t>
      </w:r>
      <w:r w:rsidRPr="00616C71">
        <w:rPr>
          <w:lang w:eastAsia="en-GB"/>
        </w:rPr>
        <w:t xml:space="preserve"> macro in the standard library</w:t>
      </w:r>
      <w:r>
        <w:rPr>
          <w:lang w:eastAsia="en-GB"/>
        </w:rPr>
        <w:t xml:space="preserve"> </w:t>
      </w:r>
      <w:r w:rsidRPr="00616C71">
        <w:rPr>
          <w:lang w:eastAsia="en-GB"/>
        </w:rPr>
        <w:t>includes code to pre</w:t>
      </w:r>
      <w:r w:rsidR="005D5475">
        <w:rPr>
          <w:lang w:eastAsia="en-GB"/>
        </w:rPr>
        <w:t>-</w:t>
      </w:r>
      <w:r w:rsidRPr="00616C71">
        <w:rPr>
          <w:lang w:eastAsia="en-GB"/>
        </w:rPr>
        <w:t>allocate the correct amount of memory up front. That code</w:t>
      </w:r>
      <w:r>
        <w:rPr>
          <w:lang w:eastAsia="en-GB"/>
        </w:rPr>
        <w:t xml:space="preserve"> </w:t>
      </w:r>
      <w:r w:rsidRPr="00616C71">
        <w:rPr>
          <w:lang w:eastAsia="en-GB"/>
        </w:rPr>
        <w:t>is an optimization that we don’t include here</w:t>
      </w:r>
      <w:r w:rsidR="00084E18">
        <w:rPr>
          <w:lang w:eastAsia="en-GB"/>
        </w:rPr>
        <w:t>,</w:t>
      </w:r>
      <w:r w:rsidRPr="00616C71">
        <w:rPr>
          <w:lang w:eastAsia="en-GB"/>
        </w:rPr>
        <w:t xml:space="preserve"> to make the example simpler.</w:t>
      </w:r>
    </w:p>
    <w:p w14:paraId="10D86D03" w14:textId="6B04B146" w:rsidR="00616C71" w:rsidRPr="00616C71" w:rsidRDefault="005870D1" w:rsidP="00740286">
      <w:pPr>
        <w:pStyle w:val="Body"/>
        <w:rPr>
          <w:lang w:eastAsia="en-GB"/>
        </w:rPr>
      </w:pPr>
      <w:r>
        <w:rPr>
          <w:lang w:eastAsia="en-GB"/>
        </w:rPr>
        <w:fldChar w:fldCharType="begin"/>
      </w:r>
      <w:r>
        <w:instrText xml:space="preserve"> XE "macro_export annotation startRange" </w:instrText>
      </w:r>
      <w:r>
        <w:rPr>
          <w:lang w:eastAsia="en-GB"/>
        </w:rPr>
        <w:fldChar w:fldCharType="end"/>
      </w:r>
      <w:r w:rsidR="00616C71" w:rsidRPr="00616C71">
        <w:rPr>
          <w:lang w:eastAsia="en-GB"/>
        </w:rPr>
        <w:t xml:space="preserve">The </w:t>
      </w:r>
      <w:r w:rsidR="00616C71" w:rsidRPr="00EF7599">
        <w:rPr>
          <w:rStyle w:val="Literal"/>
        </w:rPr>
        <w:t>#[macro_export]</w:t>
      </w:r>
      <w:r w:rsidR="00616C71" w:rsidRPr="00616C71">
        <w:rPr>
          <w:lang w:eastAsia="en-GB"/>
        </w:rPr>
        <w:t xml:space="preserve"> annotation </w:t>
      </w:r>
      <w:r w:rsidR="00EF7599" w:rsidRPr="00EF7599">
        <w:rPr>
          <w:rStyle w:val="CodeAnnotation"/>
        </w:rPr>
        <w:t>1</w:t>
      </w:r>
      <w:r w:rsidR="00616C71" w:rsidRPr="00616C71">
        <w:rPr>
          <w:lang w:eastAsia="en-GB"/>
        </w:rPr>
        <w:t xml:space="preserve"> indicates that this macro should be made</w:t>
      </w:r>
      <w:r w:rsidR="00616C71">
        <w:rPr>
          <w:lang w:eastAsia="en-GB"/>
        </w:rPr>
        <w:t xml:space="preserve"> </w:t>
      </w:r>
      <w:r w:rsidR="00616C71" w:rsidRPr="00616C71">
        <w:rPr>
          <w:lang w:eastAsia="en-GB"/>
        </w:rPr>
        <w:t>available whenever the crate in which the macro is defined is brought into</w:t>
      </w:r>
      <w:r w:rsidR="00616C71">
        <w:rPr>
          <w:lang w:eastAsia="en-GB"/>
        </w:rPr>
        <w:t xml:space="preserve"> </w:t>
      </w:r>
      <w:r w:rsidR="00616C71" w:rsidRPr="00616C71">
        <w:rPr>
          <w:lang w:eastAsia="en-GB"/>
        </w:rPr>
        <w:t>scope. Without this annotation, the macro can’t be brought into scope.</w:t>
      </w:r>
      <w:r>
        <w:rPr>
          <w:lang w:eastAsia="en-GB"/>
        </w:rPr>
        <w:fldChar w:fldCharType="begin"/>
      </w:r>
      <w:r>
        <w:instrText xml:space="preserve"> XE "macro_export annotation endRange" </w:instrText>
      </w:r>
      <w:r>
        <w:rPr>
          <w:lang w:eastAsia="en-GB"/>
        </w:rPr>
        <w:fldChar w:fldCharType="end"/>
      </w:r>
    </w:p>
    <w:p w14:paraId="59DAB9DF" w14:textId="564C31D5" w:rsidR="00616C71" w:rsidRPr="00616C71" w:rsidRDefault="00616C71" w:rsidP="00740286">
      <w:pPr>
        <w:pStyle w:val="Body"/>
        <w:rPr>
          <w:lang w:eastAsia="en-GB"/>
        </w:rPr>
      </w:pPr>
      <w:r w:rsidRPr="00616C71">
        <w:rPr>
          <w:lang w:eastAsia="en-GB"/>
        </w:rPr>
        <w:t xml:space="preserve">We then start the macro definition with </w:t>
      </w:r>
      <w:r w:rsidRPr="00EF7599">
        <w:rPr>
          <w:rStyle w:val="Literal"/>
        </w:rPr>
        <w:t>macro_rules!</w:t>
      </w:r>
      <w:r w:rsidRPr="00740286">
        <w:t xml:space="preserve"> and the name of the macro we’re defining </w:t>
      </w:r>
      <w:r w:rsidRPr="00EF7599">
        <w:rPr>
          <w:rStyle w:val="Italic"/>
        </w:rPr>
        <w:t>without</w:t>
      </w:r>
      <w:r w:rsidRPr="00740286">
        <w:t xml:space="preserve"> the exclamation mark </w:t>
      </w:r>
      <w:r w:rsidR="00EF7599" w:rsidRPr="00EF7599">
        <w:rPr>
          <w:rStyle w:val="CodeAnnotation"/>
        </w:rPr>
        <w:t>2</w:t>
      </w:r>
      <w:r w:rsidRPr="00740286">
        <w:t xml:space="preserve">. The name, in this case </w:t>
      </w:r>
      <w:r w:rsidRPr="00EF7599">
        <w:rPr>
          <w:rStyle w:val="Literal"/>
        </w:rPr>
        <w:t>vec</w:t>
      </w:r>
      <w:r w:rsidRPr="00616C71">
        <w:rPr>
          <w:lang w:eastAsia="en-GB"/>
        </w:rPr>
        <w:t>, is followed by curly brackets denoting the body of the macro definition.</w:t>
      </w:r>
    </w:p>
    <w:p w14:paraId="3719792D" w14:textId="38E28FF6" w:rsidR="00616C71" w:rsidRPr="00616C71" w:rsidRDefault="00616C71" w:rsidP="00740286">
      <w:pPr>
        <w:pStyle w:val="Body"/>
        <w:rPr>
          <w:lang w:eastAsia="en-GB"/>
        </w:rPr>
      </w:pPr>
      <w:r w:rsidRPr="00616C71">
        <w:rPr>
          <w:lang w:eastAsia="en-GB"/>
        </w:rPr>
        <w:t xml:space="preserve">The structure in the </w:t>
      </w:r>
      <w:r w:rsidRPr="00EF7599">
        <w:rPr>
          <w:rStyle w:val="Literal"/>
        </w:rPr>
        <w:t>vec!</w:t>
      </w:r>
      <w:r w:rsidRPr="00740286">
        <w:t xml:space="preserve"> body is similar to the structure of a </w:t>
      </w:r>
      <w:r w:rsidRPr="00EF7599">
        <w:rPr>
          <w:rStyle w:val="Literal"/>
        </w:rPr>
        <w:t>match</w:t>
      </w:r>
      <w:r w:rsidRPr="00740286">
        <w:t xml:space="preserve"> expression. Here we have one arm with the pattern </w:t>
      </w:r>
      <w:r w:rsidRPr="00EF7599">
        <w:rPr>
          <w:rStyle w:val="Literal"/>
        </w:rPr>
        <w:t>( $( $x:expr ),* )</w:t>
      </w:r>
      <w:r w:rsidRPr="00740286">
        <w:t xml:space="preserve">, followed by </w:t>
      </w:r>
      <w:r w:rsidRPr="00EF7599">
        <w:rPr>
          <w:rStyle w:val="Literal"/>
        </w:rPr>
        <w:t>=&gt;</w:t>
      </w:r>
      <w:r w:rsidRPr="00616C71">
        <w:rPr>
          <w:lang w:eastAsia="en-GB"/>
        </w:rPr>
        <w:t xml:space="preserve"> and the block of code associated with this pattern </w:t>
      </w:r>
      <w:r w:rsidR="00EF7599" w:rsidRPr="00EF7599">
        <w:rPr>
          <w:rStyle w:val="CodeAnnotation"/>
        </w:rPr>
        <w:t>3</w:t>
      </w:r>
      <w:r w:rsidRPr="00616C71">
        <w:rPr>
          <w:lang w:eastAsia="en-GB"/>
        </w:rPr>
        <w:t>. If the</w:t>
      </w:r>
      <w:r>
        <w:rPr>
          <w:lang w:eastAsia="en-GB"/>
        </w:rPr>
        <w:t xml:space="preserve"> </w:t>
      </w:r>
      <w:r w:rsidRPr="00616C71">
        <w:rPr>
          <w:lang w:eastAsia="en-GB"/>
        </w:rPr>
        <w:t>pattern matches, the associated block of code will be emitted. Given that this</w:t>
      </w:r>
      <w:r>
        <w:rPr>
          <w:lang w:eastAsia="en-GB"/>
        </w:rPr>
        <w:t xml:space="preserve"> </w:t>
      </w:r>
      <w:r w:rsidRPr="00616C71">
        <w:rPr>
          <w:lang w:eastAsia="en-GB"/>
        </w:rPr>
        <w:t>is the only pattern in this macro, there is only one valid way to match; any</w:t>
      </w:r>
      <w:r>
        <w:rPr>
          <w:lang w:eastAsia="en-GB"/>
        </w:rPr>
        <w:t xml:space="preserve"> </w:t>
      </w:r>
      <w:r w:rsidRPr="00616C71">
        <w:rPr>
          <w:lang w:eastAsia="en-GB"/>
        </w:rPr>
        <w:t>other pattern will result in an error. More complex macros will have more than</w:t>
      </w:r>
      <w:r>
        <w:rPr>
          <w:lang w:eastAsia="en-GB"/>
        </w:rPr>
        <w:t xml:space="preserve"> </w:t>
      </w:r>
      <w:r w:rsidRPr="00616C71">
        <w:rPr>
          <w:lang w:eastAsia="en-GB"/>
        </w:rPr>
        <w:t>one arm.</w:t>
      </w:r>
    </w:p>
    <w:p w14:paraId="674A9307" w14:textId="30F1B94A" w:rsidR="00616C71" w:rsidRPr="00EE6E53" w:rsidRDefault="00616C71" w:rsidP="00740286">
      <w:pPr>
        <w:pStyle w:val="Body"/>
      </w:pPr>
      <w:r w:rsidRPr="00616C71">
        <w:rPr>
          <w:lang w:eastAsia="en-GB"/>
        </w:rPr>
        <w:t xml:space="preserve">Valid pattern syntax in macro definitions is different </w:t>
      </w:r>
      <w:r w:rsidR="00084E18">
        <w:rPr>
          <w:lang w:eastAsia="en-GB"/>
        </w:rPr>
        <w:t>from</w:t>
      </w:r>
      <w:r w:rsidR="00084E18" w:rsidRPr="00616C71">
        <w:rPr>
          <w:lang w:eastAsia="en-GB"/>
        </w:rPr>
        <w:t xml:space="preserve"> </w:t>
      </w:r>
      <w:r w:rsidRPr="00616C71">
        <w:rPr>
          <w:lang w:eastAsia="en-GB"/>
        </w:rPr>
        <w:t>the pattern syntax</w:t>
      </w:r>
      <w:r>
        <w:rPr>
          <w:lang w:eastAsia="en-GB"/>
        </w:rPr>
        <w:t xml:space="preserve"> </w:t>
      </w:r>
      <w:r w:rsidRPr="00616C71">
        <w:rPr>
          <w:lang w:eastAsia="en-GB"/>
        </w:rPr>
        <w:t xml:space="preserve">covered in </w:t>
      </w:r>
      <w:r w:rsidRPr="00603B1F">
        <w:rPr>
          <w:rStyle w:val="Xref"/>
        </w:rPr>
        <w:t>Chapter 18</w:t>
      </w:r>
      <w:r w:rsidRPr="00616C71">
        <w:rPr>
          <w:lang w:eastAsia="en-GB"/>
        </w:rPr>
        <w:t xml:space="preserve"> because macro patterns are matched against Rust code</w:t>
      </w:r>
      <w:r>
        <w:rPr>
          <w:lang w:eastAsia="en-GB"/>
        </w:rPr>
        <w:t xml:space="preserve"> </w:t>
      </w:r>
      <w:r w:rsidRPr="00616C71">
        <w:rPr>
          <w:lang w:eastAsia="en-GB"/>
        </w:rPr>
        <w:t>structure rather than values. Let’s walk through what the pattern pieces in</w:t>
      </w:r>
      <w:r>
        <w:rPr>
          <w:lang w:eastAsia="en-GB"/>
        </w:rPr>
        <w:t xml:space="preserve"> </w:t>
      </w:r>
      <w:r w:rsidRPr="00616C71">
        <w:rPr>
          <w:lang w:eastAsia="en-GB"/>
        </w:rPr>
        <w:t>Listing 19-28 mean; for the full macro pattern syntax, see the Rust Reference</w:t>
      </w:r>
      <w:r>
        <w:rPr>
          <w:lang w:eastAsia="en-GB"/>
        </w:rPr>
        <w:t xml:space="preserve"> </w:t>
      </w:r>
      <w:r w:rsidRPr="00616C71">
        <w:rPr>
          <w:lang w:eastAsia="en-GB"/>
        </w:rPr>
        <w:t xml:space="preserve">at </w:t>
      </w:r>
      <w:hyperlink r:id="rId13" w:history="1">
        <w:r w:rsidRPr="00D81F78">
          <w:rPr>
            <w:rStyle w:val="LinkURL"/>
          </w:rPr>
          <w:t>https://doc.rust-lang.org/reference/macros-by-example.html</w:t>
        </w:r>
      </w:hyperlink>
      <w:r w:rsidRPr="00EE6E53">
        <w:t>.</w:t>
      </w:r>
    </w:p>
    <w:p w14:paraId="32F77206" w14:textId="445E25B9" w:rsidR="00616C71" w:rsidRPr="00616C71" w:rsidRDefault="00616C71" w:rsidP="00740286">
      <w:pPr>
        <w:pStyle w:val="Body"/>
        <w:rPr>
          <w:lang w:eastAsia="en-GB"/>
        </w:rPr>
      </w:pPr>
      <w:r w:rsidRPr="00616C71">
        <w:rPr>
          <w:lang w:eastAsia="en-GB"/>
        </w:rPr>
        <w:t>First we use a set of parentheses to encompass the whole pattern. We use a</w:t>
      </w:r>
      <w:r>
        <w:rPr>
          <w:lang w:eastAsia="en-GB"/>
        </w:rPr>
        <w:t xml:space="preserve"> </w:t>
      </w:r>
      <w:r w:rsidRPr="00616C71">
        <w:rPr>
          <w:lang w:eastAsia="en-GB"/>
        </w:rPr>
        <w:t>dollar sign (</w:t>
      </w:r>
      <w:r w:rsidRPr="00EF7599">
        <w:rPr>
          <w:rStyle w:val="Literal"/>
        </w:rPr>
        <w:t>$</w:t>
      </w:r>
      <w:r w:rsidRPr="00740286">
        <w:t xml:space="preserve">) to declare a variable in the macro system that will contain the Rust code matching the pattern. The dollar sign makes it clear this is a macro variable as opposed to a regular Rust variable. Next comes a set of parentheses that captures values that match the pattern within the parentheses for use in the replacement code. Within </w:t>
      </w:r>
      <w:r w:rsidRPr="00EF7599">
        <w:rPr>
          <w:rStyle w:val="Literal"/>
        </w:rPr>
        <w:t>$()</w:t>
      </w:r>
      <w:r w:rsidRPr="00740286">
        <w:t xml:space="preserve"> is </w:t>
      </w:r>
      <w:r w:rsidRPr="00EF7599">
        <w:rPr>
          <w:rStyle w:val="Literal"/>
        </w:rPr>
        <w:t>$x:expr</w:t>
      </w:r>
      <w:r w:rsidRPr="00740286">
        <w:t xml:space="preserve">, which matches any Rust expression and gives the expression the name </w:t>
      </w:r>
      <w:r w:rsidRPr="00EF7599">
        <w:rPr>
          <w:rStyle w:val="Literal"/>
        </w:rPr>
        <w:t>$x</w:t>
      </w:r>
      <w:r w:rsidRPr="00616C71">
        <w:rPr>
          <w:lang w:eastAsia="en-GB"/>
        </w:rPr>
        <w:t>.</w:t>
      </w:r>
    </w:p>
    <w:p w14:paraId="59DE1B08" w14:textId="66443323" w:rsidR="00616C71" w:rsidRPr="00616C71" w:rsidRDefault="00616C71" w:rsidP="00740286">
      <w:pPr>
        <w:pStyle w:val="Body"/>
        <w:rPr>
          <w:lang w:eastAsia="en-GB"/>
        </w:rPr>
      </w:pPr>
      <w:r w:rsidRPr="00616C71">
        <w:rPr>
          <w:lang w:eastAsia="en-GB"/>
        </w:rPr>
        <w:t xml:space="preserve">The comma following </w:t>
      </w:r>
      <w:r w:rsidRPr="00EF7599">
        <w:rPr>
          <w:rStyle w:val="Literal"/>
        </w:rPr>
        <w:t>$()</w:t>
      </w:r>
      <w:r w:rsidRPr="00740286">
        <w:t xml:space="preserve"> indicates that a literal comma separator character could optionally appear after the code that matches the code in </w:t>
      </w:r>
      <w:r w:rsidRPr="00EF7599">
        <w:rPr>
          <w:rStyle w:val="Literal"/>
        </w:rPr>
        <w:t>$()</w:t>
      </w:r>
      <w:r w:rsidRPr="00740286">
        <w:t xml:space="preserve">. The </w:t>
      </w:r>
      <w:r w:rsidRPr="00EF7599">
        <w:rPr>
          <w:rStyle w:val="Literal"/>
        </w:rPr>
        <w:t>*</w:t>
      </w:r>
      <w:r w:rsidRPr="00740286">
        <w:t xml:space="preserve"> specifies that the pattern matches zero or more of whatever precedes the </w:t>
      </w:r>
      <w:r w:rsidRPr="00EF7599">
        <w:rPr>
          <w:rStyle w:val="Literal"/>
        </w:rPr>
        <w:t>*</w:t>
      </w:r>
      <w:r w:rsidRPr="00616C71">
        <w:rPr>
          <w:lang w:eastAsia="en-GB"/>
        </w:rPr>
        <w:t>.</w:t>
      </w:r>
    </w:p>
    <w:p w14:paraId="38BFED5B" w14:textId="54EA8010" w:rsidR="00616C71" w:rsidRPr="00616C71" w:rsidRDefault="00616C71" w:rsidP="00740286">
      <w:pPr>
        <w:pStyle w:val="Body"/>
        <w:rPr>
          <w:lang w:eastAsia="en-GB"/>
        </w:rPr>
      </w:pPr>
      <w:r w:rsidRPr="00616C71">
        <w:rPr>
          <w:lang w:eastAsia="en-GB"/>
        </w:rPr>
        <w:t xml:space="preserve">When we call this macro with </w:t>
      </w:r>
      <w:r w:rsidRPr="00EF7599">
        <w:rPr>
          <w:rStyle w:val="Literal"/>
        </w:rPr>
        <w:t>vec![1, 2, 3];</w:t>
      </w:r>
      <w:r w:rsidRPr="00740286">
        <w:t xml:space="preserve">, the </w:t>
      </w:r>
      <w:r w:rsidRPr="00EF7599">
        <w:rPr>
          <w:rStyle w:val="Literal"/>
        </w:rPr>
        <w:t>$x</w:t>
      </w:r>
      <w:r w:rsidRPr="00740286">
        <w:t xml:space="preserve"> pattern matches three times with the three expressions </w:t>
      </w:r>
      <w:r w:rsidRPr="00EF7599">
        <w:rPr>
          <w:rStyle w:val="Literal"/>
        </w:rPr>
        <w:t>1</w:t>
      </w:r>
      <w:r w:rsidRPr="00740286">
        <w:t xml:space="preserve">, </w:t>
      </w:r>
      <w:r w:rsidRPr="00EF7599">
        <w:rPr>
          <w:rStyle w:val="Literal"/>
        </w:rPr>
        <w:t>2</w:t>
      </w:r>
      <w:r w:rsidRPr="00740286">
        <w:t xml:space="preserve">, and </w:t>
      </w:r>
      <w:r w:rsidRPr="00EF7599">
        <w:rPr>
          <w:rStyle w:val="Literal"/>
        </w:rPr>
        <w:t>3</w:t>
      </w:r>
      <w:r w:rsidRPr="00616C71">
        <w:rPr>
          <w:lang w:eastAsia="en-GB"/>
        </w:rPr>
        <w:t>.</w:t>
      </w:r>
    </w:p>
    <w:p w14:paraId="360181AB" w14:textId="440AA1E8" w:rsidR="00616C71" w:rsidRPr="00616C71" w:rsidRDefault="00616C71" w:rsidP="00740286">
      <w:pPr>
        <w:pStyle w:val="Body"/>
        <w:rPr>
          <w:lang w:eastAsia="en-GB"/>
        </w:rPr>
      </w:pPr>
      <w:r w:rsidRPr="00616C71">
        <w:rPr>
          <w:lang w:eastAsia="en-GB"/>
        </w:rPr>
        <w:t>Now let’s look at the pattern in the body of the code associated with this arm:</w:t>
      </w:r>
      <w:r>
        <w:rPr>
          <w:lang w:eastAsia="en-GB"/>
        </w:rPr>
        <w:t xml:space="preserve"> </w:t>
      </w:r>
      <w:r w:rsidRPr="00EF7599">
        <w:rPr>
          <w:rStyle w:val="Literal"/>
        </w:rPr>
        <w:t>temp_vec.push()</w:t>
      </w:r>
      <w:r w:rsidRPr="00740286">
        <w:t xml:space="preserve"> </w:t>
      </w:r>
      <w:r w:rsidR="00EF7599" w:rsidRPr="00EF7599">
        <w:rPr>
          <w:rStyle w:val="CodeAnnotation"/>
        </w:rPr>
        <w:t>5</w:t>
      </w:r>
      <w:r w:rsidRPr="00740286">
        <w:t xml:space="preserve"> within </w:t>
      </w:r>
      <w:r w:rsidRPr="00EF7599">
        <w:rPr>
          <w:rStyle w:val="Literal"/>
        </w:rPr>
        <w:t>$()*</w:t>
      </w:r>
      <w:r w:rsidR="0075292A">
        <w:rPr>
          <w:rStyle w:val="Literal"/>
        </w:rPr>
        <w:t xml:space="preserve"> </w:t>
      </w:r>
      <w:r w:rsidR="0075292A" w:rsidRPr="0075292A">
        <w:t>at</w:t>
      </w:r>
      <w:r w:rsidRPr="00740286">
        <w:t xml:space="preserve"> </w:t>
      </w:r>
      <w:r w:rsidR="00EF7599" w:rsidRPr="00EF7599">
        <w:rPr>
          <w:rStyle w:val="CodeAnnotation"/>
        </w:rPr>
        <w:t>4</w:t>
      </w:r>
      <w:r w:rsidR="0075292A" w:rsidRPr="0075292A">
        <w:t xml:space="preserve"> and </w:t>
      </w:r>
      <w:r w:rsidR="00EF7599" w:rsidRPr="00EF7599">
        <w:rPr>
          <w:rStyle w:val="CodeAnnotation"/>
        </w:rPr>
        <w:t>7</w:t>
      </w:r>
      <w:r w:rsidRPr="00740286">
        <w:t xml:space="preserve"> is generated for each part that matches </w:t>
      </w:r>
      <w:r w:rsidRPr="00EF7599">
        <w:rPr>
          <w:rStyle w:val="Literal"/>
        </w:rPr>
        <w:t>$()</w:t>
      </w:r>
      <w:r w:rsidRPr="00740286">
        <w:t xml:space="preserve"> in the pattern zero or more times depending on how many times the pattern matches. The </w:t>
      </w:r>
      <w:r w:rsidRPr="00EF7599">
        <w:rPr>
          <w:rStyle w:val="Literal"/>
        </w:rPr>
        <w:t>$x</w:t>
      </w:r>
      <w:r w:rsidRPr="00740286">
        <w:t xml:space="preserve"> </w:t>
      </w:r>
      <w:r w:rsidR="00EF7599" w:rsidRPr="00EF7599">
        <w:rPr>
          <w:rStyle w:val="CodeAnnotation"/>
        </w:rPr>
        <w:t>6</w:t>
      </w:r>
      <w:r w:rsidRPr="00740286">
        <w:t xml:space="preserve"> is replaced with each expression matched. When we call this macro with </w:t>
      </w:r>
      <w:r w:rsidRPr="00EF7599">
        <w:rPr>
          <w:rStyle w:val="Literal"/>
        </w:rPr>
        <w:t>vec![1, 2, 3];</w:t>
      </w:r>
      <w:r w:rsidRPr="00616C71">
        <w:rPr>
          <w:lang w:eastAsia="en-GB"/>
        </w:rPr>
        <w:t>, the code generated that replaces this</w:t>
      </w:r>
      <w:r>
        <w:rPr>
          <w:lang w:eastAsia="en-GB"/>
        </w:rPr>
        <w:t xml:space="preserve"> </w:t>
      </w:r>
      <w:r w:rsidRPr="00616C71">
        <w:rPr>
          <w:lang w:eastAsia="en-GB"/>
        </w:rPr>
        <w:t>macro call will be the following:</w:t>
      </w:r>
    </w:p>
    <w:p w14:paraId="72D84D24" w14:textId="77777777" w:rsidR="00616C71" w:rsidRPr="00616C71" w:rsidRDefault="00616C71" w:rsidP="00740286">
      <w:pPr>
        <w:pStyle w:val="Code"/>
        <w:rPr>
          <w:lang w:eastAsia="en-GB"/>
        </w:rPr>
      </w:pPr>
      <w:r w:rsidRPr="00616C71">
        <w:rPr>
          <w:lang w:eastAsia="en-GB"/>
        </w:rPr>
        <w:t>{</w:t>
      </w:r>
    </w:p>
    <w:p w14:paraId="6F145DFA" w14:textId="77777777" w:rsidR="00616C71" w:rsidRPr="00616C71" w:rsidRDefault="00616C71" w:rsidP="00740286">
      <w:pPr>
        <w:pStyle w:val="Code"/>
        <w:rPr>
          <w:lang w:eastAsia="en-GB"/>
        </w:rPr>
      </w:pPr>
      <w:r w:rsidRPr="00616C71">
        <w:rPr>
          <w:lang w:eastAsia="en-GB"/>
        </w:rPr>
        <w:t xml:space="preserve">    let mut temp_vec = Vec::new();</w:t>
      </w:r>
    </w:p>
    <w:p w14:paraId="7B66426B" w14:textId="77777777" w:rsidR="00616C71" w:rsidRPr="00616C71" w:rsidRDefault="00616C71" w:rsidP="00740286">
      <w:pPr>
        <w:pStyle w:val="Code"/>
        <w:rPr>
          <w:lang w:eastAsia="en-GB"/>
        </w:rPr>
      </w:pPr>
      <w:r w:rsidRPr="00616C71">
        <w:rPr>
          <w:lang w:eastAsia="en-GB"/>
        </w:rPr>
        <w:t xml:space="preserve">    temp_vec.push(1);</w:t>
      </w:r>
    </w:p>
    <w:p w14:paraId="1D0EF3CA" w14:textId="77777777" w:rsidR="00616C71" w:rsidRPr="00616C71" w:rsidRDefault="00616C71" w:rsidP="00740286">
      <w:pPr>
        <w:pStyle w:val="Code"/>
        <w:rPr>
          <w:lang w:eastAsia="en-GB"/>
        </w:rPr>
      </w:pPr>
      <w:r w:rsidRPr="00616C71">
        <w:rPr>
          <w:lang w:eastAsia="en-GB"/>
        </w:rPr>
        <w:t xml:space="preserve">    temp_vec.push(2);</w:t>
      </w:r>
    </w:p>
    <w:p w14:paraId="61AB5C08" w14:textId="77777777" w:rsidR="00616C71" w:rsidRPr="00616C71" w:rsidRDefault="00616C71" w:rsidP="00740286">
      <w:pPr>
        <w:pStyle w:val="Code"/>
        <w:rPr>
          <w:lang w:eastAsia="en-GB"/>
        </w:rPr>
      </w:pPr>
      <w:r w:rsidRPr="00616C71">
        <w:rPr>
          <w:lang w:eastAsia="en-GB"/>
        </w:rPr>
        <w:t xml:space="preserve">    temp_vec.push(3);</w:t>
      </w:r>
    </w:p>
    <w:p w14:paraId="05F67BF9" w14:textId="77777777" w:rsidR="00616C71" w:rsidRPr="00616C71" w:rsidRDefault="00616C71" w:rsidP="00740286">
      <w:pPr>
        <w:pStyle w:val="Code"/>
        <w:rPr>
          <w:lang w:eastAsia="en-GB"/>
        </w:rPr>
      </w:pPr>
      <w:r w:rsidRPr="00616C71">
        <w:rPr>
          <w:lang w:eastAsia="en-GB"/>
        </w:rPr>
        <w:t xml:space="preserve">    temp_vec</w:t>
      </w:r>
    </w:p>
    <w:p w14:paraId="5BFEA37F" w14:textId="77777777" w:rsidR="00616C71" w:rsidRPr="00616C71" w:rsidRDefault="00616C71" w:rsidP="00740286">
      <w:pPr>
        <w:pStyle w:val="Code"/>
        <w:rPr>
          <w:lang w:eastAsia="en-GB"/>
        </w:rPr>
      </w:pPr>
      <w:r w:rsidRPr="00616C71">
        <w:rPr>
          <w:lang w:eastAsia="en-GB"/>
        </w:rPr>
        <w:t>}</w:t>
      </w:r>
    </w:p>
    <w:p w14:paraId="52D32723" w14:textId="0636D7CE" w:rsidR="00616C71" w:rsidRPr="00616C71" w:rsidRDefault="00616C71" w:rsidP="00740286">
      <w:pPr>
        <w:pStyle w:val="Body"/>
        <w:rPr>
          <w:lang w:eastAsia="en-GB"/>
        </w:rPr>
      </w:pPr>
      <w:r w:rsidRPr="00616C71">
        <w:rPr>
          <w:lang w:eastAsia="en-GB"/>
        </w:rPr>
        <w:t>We’ve defined a macro that can take any number of arguments of any type and can</w:t>
      </w:r>
      <w:r>
        <w:rPr>
          <w:lang w:eastAsia="en-GB"/>
        </w:rPr>
        <w:t xml:space="preserve"> </w:t>
      </w:r>
      <w:r w:rsidRPr="00616C71">
        <w:rPr>
          <w:lang w:eastAsia="en-GB"/>
        </w:rPr>
        <w:t>generate code to create a vector containing the specified elements.</w:t>
      </w:r>
    </w:p>
    <w:p w14:paraId="0991480E" w14:textId="6AD9FBE0" w:rsidR="00616C71" w:rsidRPr="00616C71" w:rsidRDefault="00616C71" w:rsidP="00740286">
      <w:pPr>
        <w:pStyle w:val="Body"/>
        <w:rPr>
          <w:lang w:eastAsia="en-GB"/>
        </w:rPr>
      </w:pPr>
      <w:r w:rsidRPr="00740286">
        <w:t>To learn more about how to write macros, consult the online documentation or other resources, such as “The Little Book of Rust Macros”</w:t>
      </w:r>
      <w:r w:rsidR="005241B9">
        <w:fldChar w:fldCharType="begin"/>
      </w:r>
      <w:r w:rsidR="005241B9">
        <w:instrText xml:space="preserve"> XE "</w:instrText>
      </w:r>
      <w:r w:rsidR="005241B9" w:rsidRPr="00A848B7">
        <w:instrText>Little Book of Rust Macros, The</w:instrText>
      </w:r>
      <w:r w:rsidR="005241B9">
        <w:instrText xml:space="preserve">" </w:instrText>
      </w:r>
      <w:r w:rsidR="005241B9">
        <w:fldChar w:fldCharType="end"/>
      </w:r>
      <w:r w:rsidRPr="00740286">
        <w:t xml:space="preserve"> at </w:t>
      </w:r>
      <w:hyperlink r:id="rId14" w:history="1">
        <w:r w:rsidRPr="00EF7599">
          <w:rPr>
            <w:rStyle w:val="LinkURL"/>
          </w:rPr>
          <w:t>https://veykril.github.io/tlborm</w:t>
        </w:r>
      </w:hyperlink>
      <w:r w:rsidRPr="00EF7599">
        <w:rPr>
          <w:rStyle w:val="LinkURL"/>
        </w:rPr>
        <w:t xml:space="preserve"> </w:t>
      </w:r>
      <w:r w:rsidRPr="00616C71">
        <w:rPr>
          <w:lang w:eastAsia="en-GB"/>
        </w:rPr>
        <w:t>started by Daniel Keep</w:t>
      </w:r>
      <w:r w:rsidR="005241B9">
        <w:rPr>
          <w:lang w:eastAsia="en-GB"/>
        </w:rPr>
        <w:fldChar w:fldCharType="begin"/>
      </w:r>
      <w:r w:rsidR="005241B9">
        <w:instrText xml:space="preserve"> XE "</w:instrText>
      </w:r>
      <w:r w:rsidR="005241B9" w:rsidRPr="00D97592">
        <w:instrText>Keep, Daniel</w:instrText>
      </w:r>
      <w:r w:rsidR="005241B9">
        <w:instrText xml:space="preserve">" </w:instrText>
      </w:r>
      <w:r w:rsidR="005241B9">
        <w:rPr>
          <w:lang w:eastAsia="en-GB"/>
        </w:rPr>
        <w:fldChar w:fldCharType="end"/>
      </w:r>
      <w:r w:rsidRPr="00616C71">
        <w:rPr>
          <w:lang w:eastAsia="en-GB"/>
        </w:rPr>
        <w:t xml:space="preserve"> and continued by</w:t>
      </w:r>
      <w:r>
        <w:rPr>
          <w:lang w:eastAsia="en-GB"/>
        </w:rPr>
        <w:t xml:space="preserve"> </w:t>
      </w:r>
      <w:r w:rsidRPr="00616C71">
        <w:rPr>
          <w:lang w:eastAsia="en-GB"/>
        </w:rPr>
        <w:t>Lukas Wirth</w:t>
      </w:r>
      <w:r w:rsidR="005241B9">
        <w:rPr>
          <w:lang w:eastAsia="en-GB"/>
        </w:rPr>
        <w:fldChar w:fldCharType="begin"/>
      </w:r>
      <w:r w:rsidR="005241B9">
        <w:instrText xml:space="preserve"> XE "</w:instrText>
      </w:r>
      <w:r w:rsidR="005241B9" w:rsidRPr="00BB38FC">
        <w:instrText>Wirth, Lukas</w:instrText>
      </w:r>
      <w:r w:rsidR="005241B9">
        <w:instrText xml:space="preserve">" </w:instrText>
      </w:r>
      <w:r w:rsidR="005241B9">
        <w:rPr>
          <w:lang w:eastAsia="en-GB"/>
        </w:rPr>
        <w:fldChar w:fldCharType="end"/>
      </w:r>
      <w:r w:rsidRPr="00616C71">
        <w:rPr>
          <w:lang w:eastAsia="en-GB"/>
        </w:rPr>
        <w:t>.</w:t>
      </w:r>
      <w:r w:rsidR="0048128D">
        <w:rPr>
          <w:lang w:eastAsia="en-GB"/>
        </w:rPr>
        <w:fldChar w:fldCharType="begin"/>
      </w:r>
      <w:r w:rsidR="0048128D">
        <w:instrText xml:space="preserve"> XE "macros:declarative endRange" </w:instrText>
      </w:r>
      <w:r w:rsidR="0048128D">
        <w:rPr>
          <w:lang w:eastAsia="en-GB"/>
        </w:rPr>
        <w:fldChar w:fldCharType="end"/>
      </w:r>
      <w:r w:rsidR="0048128D">
        <w:rPr>
          <w:lang w:eastAsia="en-GB"/>
        </w:rPr>
        <w:fldChar w:fldCharType="begin"/>
      </w:r>
      <w:r w:rsidR="0048128D">
        <w:instrText xml:space="preserve"> XE "declarative macros endRange" </w:instrText>
      </w:r>
      <w:r w:rsidR="0048128D">
        <w:rPr>
          <w:lang w:eastAsia="en-GB"/>
        </w:rPr>
        <w:fldChar w:fldCharType="end"/>
      </w:r>
      <w:r w:rsidR="0048128D">
        <w:rPr>
          <w:lang w:eastAsia="en-GB"/>
        </w:rPr>
        <w:fldChar w:fldCharType="begin"/>
      </w:r>
      <w:r w:rsidR="0048128D">
        <w:instrText xml:space="preserve"> XE "macro_rules! macros endRange" </w:instrText>
      </w:r>
      <w:r w:rsidR="0048128D">
        <w:rPr>
          <w:lang w:eastAsia="en-GB"/>
        </w:rPr>
        <w:fldChar w:fldCharType="end"/>
      </w:r>
    </w:p>
    <w:bookmarkStart w:id="73" w:name="procedural-macros-for-generating-code-fr"/>
    <w:bookmarkStart w:id="74" w:name="_Toc106716469"/>
    <w:bookmarkEnd w:id="73"/>
    <w:p w14:paraId="1D353ECF" w14:textId="5E2C6B3C" w:rsidR="00616C71" w:rsidRPr="00616C71" w:rsidRDefault="002C417F" w:rsidP="00740286">
      <w:pPr>
        <w:pStyle w:val="HeadB"/>
        <w:rPr>
          <w:lang w:eastAsia="en-GB"/>
        </w:rPr>
      </w:pPr>
      <w:r>
        <w:rPr>
          <w:lang w:eastAsia="en-GB"/>
        </w:rPr>
        <w:fldChar w:fldCharType="begin"/>
      </w:r>
      <w:r>
        <w:instrText xml:space="preserve"> XE "procedural macros startRange" </w:instrText>
      </w:r>
      <w:r>
        <w:rPr>
          <w:lang w:eastAsia="en-GB"/>
        </w:rPr>
        <w:fldChar w:fldCharType="end"/>
      </w:r>
      <w:r>
        <w:rPr>
          <w:lang w:eastAsia="en-GB"/>
        </w:rPr>
        <w:fldChar w:fldCharType="begin"/>
      </w:r>
      <w:r>
        <w:instrText xml:space="preserve"> XE "macros:procedural startRange" </w:instrText>
      </w:r>
      <w:r>
        <w:rPr>
          <w:lang w:eastAsia="en-GB"/>
        </w:rPr>
        <w:fldChar w:fldCharType="end"/>
      </w:r>
      <w:r w:rsidR="00616C71" w:rsidRPr="00616C71">
        <w:rPr>
          <w:lang w:eastAsia="en-GB"/>
        </w:rPr>
        <w:t>Procedural Macros for Generating Code from Attributes</w:t>
      </w:r>
      <w:bookmarkEnd w:id="74"/>
    </w:p>
    <w:p w14:paraId="1EB7498B" w14:textId="2C833148" w:rsidR="00616C71" w:rsidRPr="00616C71" w:rsidRDefault="00616C71" w:rsidP="00740286">
      <w:pPr>
        <w:pStyle w:val="Body"/>
        <w:rPr>
          <w:lang w:eastAsia="en-GB"/>
        </w:rPr>
      </w:pPr>
      <w:r w:rsidRPr="00740286">
        <w:t xml:space="preserve">The second form of macros is </w:t>
      </w:r>
      <w:r w:rsidRPr="00026C82">
        <w:t>the procedural macro,</w:t>
      </w:r>
      <w:r w:rsidRPr="00616C71">
        <w:rPr>
          <w:lang w:eastAsia="en-GB"/>
        </w:rPr>
        <w:t xml:space="preserve"> which acts more like a</w:t>
      </w:r>
      <w:r>
        <w:rPr>
          <w:lang w:eastAsia="en-GB"/>
        </w:rPr>
        <w:t xml:space="preserve"> </w:t>
      </w:r>
      <w:r w:rsidRPr="00616C71">
        <w:rPr>
          <w:lang w:eastAsia="en-GB"/>
        </w:rPr>
        <w:t xml:space="preserve">function (and is a type of procedure). </w:t>
      </w:r>
      <w:r w:rsidRPr="00026C82">
        <w:rPr>
          <w:rStyle w:val="Italic"/>
        </w:rPr>
        <w:t>Procedural macros</w:t>
      </w:r>
      <w:r w:rsidRPr="00616C71">
        <w:rPr>
          <w:lang w:eastAsia="en-GB"/>
        </w:rPr>
        <w:t xml:space="preserve"> accept some code as an</w:t>
      </w:r>
      <w:r>
        <w:rPr>
          <w:lang w:eastAsia="en-GB"/>
        </w:rPr>
        <w:t xml:space="preserve"> </w:t>
      </w:r>
      <w:r w:rsidRPr="00616C71">
        <w:rPr>
          <w:lang w:eastAsia="en-GB"/>
        </w:rPr>
        <w:t>input, operate on that code, and produce some code as an output rather than</w:t>
      </w:r>
      <w:r>
        <w:rPr>
          <w:lang w:eastAsia="en-GB"/>
        </w:rPr>
        <w:t xml:space="preserve"> </w:t>
      </w:r>
      <w:r w:rsidRPr="00616C71">
        <w:rPr>
          <w:lang w:eastAsia="en-GB"/>
        </w:rPr>
        <w:t>matching against patterns and replacing the code with other code as declarative</w:t>
      </w:r>
      <w:r>
        <w:rPr>
          <w:lang w:eastAsia="en-GB"/>
        </w:rPr>
        <w:t xml:space="preserve"> </w:t>
      </w:r>
      <w:r w:rsidRPr="00616C71">
        <w:rPr>
          <w:lang w:eastAsia="en-GB"/>
        </w:rPr>
        <w:t xml:space="preserve">macros do. The three kinds of procedural macros are custom </w:t>
      </w:r>
      <w:r w:rsidRPr="00EE6E53">
        <w:rPr>
          <w:rStyle w:val="Literal"/>
        </w:rPr>
        <w:t>derive</w:t>
      </w:r>
      <w:r w:rsidRPr="00616C71">
        <w:rPr>
          <w:lang w:eastAsia="en-GB"/>
        </w:rPr>
        <w:t>,</w:t>
      </w:r>
      <w:r>
        <w:rPr>
          <w:lang w:eastAsia="en-GB"/>
        </w:rPr>
        <w:t xml:space="preserve"> </w:t>
      </w:r>
      <w:r w:rsidRPr="00616C71">
        <w:rPr>
          <w:lang w:eastAsia="en-GB"/>
        </w:rPr>
        <w:t>attribute-like, and function-like, and all work in a similar fashion.</w:t>
      </w:r>
    </w:p>
    <w:p w14:paraId="788D11C4" w14:textId="22C95646" w:rsidR="00616C71" w:rsidRPr="00616C71" w:rsidRDefault="00616C71" w:rsidP="00740286">
      <w:pPr>
        <w:pStyle w:val="Body"/>
        <w:rPr>
          <w:lang w:eastAsia="en-GB"/>
        </w:rPr>
      </w:pPr>
      <w:r w:rsidRPr="00616C71">
        <w:rPr>
          <w:lang w:eastAsia="en-GB"/>
        </w:rPr>
        <w:t>When creating procedural macros, the definitions must reside in their own crate</w:t>
      </w:r>
      <w:r>
        <w:rPr>
          <w:lang w:eastAsia="en-GB"/>
        </w:rPr>
        <w:t xml:space="preserve"> </w:t>
      </w:r>
      <w:r w:rsidRPr="00616C71">
        <w:rPr>
          <w:lang w:eastAsia="en-GB"/>
        </w:rPr>
        <w:t>with a special crate type. This is for complex technical reasons that we hope</w:t>
      </w:r>
      <w:r>
        <w:rPr>
          <w:lang w:eastAsia="en-GB"/>
        </w:rPr>
        <w:t xml:space="preserve"> </w:t>
      </w:r>
      <w:r w:rsidRPr="00616C71">
        <w:rPr>
          <w:lang w:eastAsia="en-GB"/>
        </w:rPr>
        <w:t>to eliminate in the future. In Listing 19-29, we show how to define a</w:t>
      </w:r>
      <w:r>
        <w:rPr>
          <w:lang w:eastAsia="en-GB"/>
        </w:rPr>
        <w:t xml:space="preserve"> </w:t>
      </w:r>
      <w:r w:rsidRPr="00616C71">
        <w:rPr>
          <w:lang w:eastAsia="en-GB"/>
        </w:rPr>
        <w:t xml:space="preserve">procedural macro, where </w:t>
      </w:r>
      <w:r w:rsidRPr="00EF7599">
        <w:rPr>
          <w:rStyle w:val="Literal"/>
        </w:rPr>
        <w:t>some_attribute</w:t>
      </w:r>
      <w:r w:rsidRPr="00616C71">
        <w:rPr>
          <w:lang w:eastAsia="en-GB"/>
        </w:rPr>
        <w:t xml:space="preserve"> is a placeholder for using a specific</w:t>
      </w:r>
      <w:r>
        <w:rPr>
          <w:lang w:eastAsia="en-GB"/>
        </w:rPr>
        <w:t xml:space="preserve"> </w:t>
      </w:r>
      <w:r w:rsidRPr="00616C71">
        <w:rPr>
          <w:lang w:eastAsia="en-GB"/>
        </w:rPr>
        <w:t>macro variety.</w:t>
      </w:r>
    </w:p>
    <w:p w14:paraId="56EF75DA" w14:textId="60145783" w:rsidR="00616C71" w:rsidRPr="00616C71" w:rsidRDefault="00616C71" w:rsidP="00EF7599">
      <w:pPr>
        <w:pStyle w:val="CodeLabel"/>
        <w:rPr>
          <w:lang w:eastAsia="en-GB"/>
        </w:rPr>
      </w:pPr>
      <w:r w:rsidRPr="00616C71">
        <w:rPr>
          <w:lang w:eastAsia="en-GB"/>
        </w:rPr>
        <w:t>src/lib.rs</w:t>
      </w:r>
    </w:p>
    <w:p w14:paraId="3B890A88" w14:textId="56D0B0EA" w:rsidR="00616C71" w:rsidRPr="00616C71" w:rsidRDefault="00616C71" w:rsidP="00740286">
      <w:pPr>
        <w:pStyle w:val="Code"/>
        <w:rPr>
          <w:lang w:eastAsia="en-GB"/>
        </w:rPr>
      </w:pPr>
      <w:r w:rsidRPr="00616C71">
        <w:rPr>
          <w:lang w:eastAsia="en-GB"/>
        </w:rPr>
        <w:t xml:space="preserve">use </w:t>
      </w:r>
      <w:r w:rsidRPr="00EE6E53">
        <w:t>proc_macro</w:t>
      </w:r>
      <w:r w:rsidR="00A84FC5">
        <w:t>::TokenStream</w:t>
      </w:r>
      <w:r w:rsidRPr="00616C71">
        <w:rPr>
          <w:lang w:eastAsia="en-GB"/>
        </w:rPr>
        <w:t>;</w:t>
      </w:r>
    </w:p>
    <w:p w14:paraId="1365D12F" w14:textId="77777777" w:rsidR="00616C71" w:rsidRPr="00616C71" w:rsidRDefault="00616C71" w:rsidP="00740286">
      <w:pPr>
        <w:pStyle w:val="Code"/>
        <w:rPr>
          <w:lang w:eastAsia="en-GB"/>
        </w:rPr>
      </w:pPr>
    </w:p>
    <w:p w14:paraId="4416C061" w14:textId="77777777" w:rsidR="00616C71" w:rsidRPr="00616C71" w:rsidRDefault="00616C71" w:rsidP="00740286">
      <w:pPr>
        <w:pStyle w:val="Code"/>
        <w:rPr>
          <w:lang w:eastAsia="en-GB"/>
        </w:rPr>
      </w:pPr>
      <w:r w:rsidRPr="00616C71">
        <w:rPr>
          <w:lang w:eastAsia="en-GB"/>
        </w:rPr>
        <w:t>#[</w:t>
      </w:r>
      <w:r w:rsidRPr="00EE6E53">
        <w:rPr>
          <w:rStyle w:val="LiteralItalic"/>
        </w:rPr>
        <w:t>some_attribute</w:t>
      </w:r>
      <w:r w:rsidRPr="00616C71">
        <w:rPr>
          <w:lang w:eastAsia="en-GB"/>
        </w:rPr>
        <w:t>]</w:t>
      </w:r>
    </w:p>
    <w:p w14:paraId="37DF2DF1" w14:textId="77777777" w:rsidR="00616C71" w:rsidRPr="00616C71" w:rsidRDefault="00616C71" w:rsidP="00740286">
      <w:pPr>
        <w:pStyle w:val="Code"/>
        <w:rPr>
          <w:lang w:eastAsia="en-GB"/>
        </w:rPr>
      </w:pPr>
      <w:r w:rsidRPr="00616C71">
        <w:rPr>
          <w:lang w:eastAsia="en-GB"/>
        </w:rPr>
        <w:t xml:space="preserve">pub fn </w:t>
      </w:r>
      <w:r w:rsidRPr="00EE6E53">
        <w:rPr>
          <w:rStyle w:val="LiteralItalic"/>
        </w:rPr>
        <w:t>some_name</w:t>
      </w:r>
      <w:r w:rsidRPr="00616C71">
        <w:rPr>
          <w:lang w:eastAsia="en-GB"/>
        </w:rPr>
        <w:t>(input: TokenStream) -&gt; TokenStream {</w:t>
      </w:r>
    </w:p>
    <w:p w14:paraId="07F25530" w14:textId="77777777" w:rsidR="00616C71" w:rsidRPr="00616C71" w:rsidRDefault="00616C71" w:rsidP="00740286">
      <w:pPr>
        <w:pStyle w:val="Code"/>
        <w:rPr>
          <w:lang w:eastAsia="en-GB"/>
        </w:rPr>
      </w:pPr>
      <w:r w:rsidRPr="00616C71">
        <w:rPr>
          <w:lang w:eastAsia="en-GB"/>
        </w:rPr>
        <w:t>}</w:t>
      </w:r>
    </w:p>
    <w:p w14:paraId="76BAD5B8" w14:textId="3506D245" w:rsidR="00616C71" w:rsidRPr="00616C71" w:rsidRDefault="00616C71" w:rsidP="0075292A">
      <w:pPr>
        <w:pStyle w:val="CodeListingCaption"/>
        <w:rPr>
          <w:lang w:eastAsia="en-GB"/>
        </w:rPr>
      </w:pPr>
      <w:r w:rsidRPr="00616C71">
        <w:rPr>
          <w:lang w:eastAsia="en-GB"/>
        </w:rPr>
        <w:t>An example of defining a procedural macro</w:t>
      </w:r>
    </w:p>
    <w:p w14:paraId="78A5F864" w14:textId="344193F5" w:rsidR="00616C71" w:rsidRPr="00616C71" w:rsidRDefault="00616C71" w:rsidP="00740286">
      <w:pPr>
        <w:pStyle w:val="Body"/>
        <w:rPr>
          <w:lang w:eastAsia="en-GB"/>
        </w:rPr>
      </w:pPr>
      <w:r w:rsidRPr="00740286">
        <w:t xml:space="preserve">The function that defines a procedural macro takes a </w:t>
      </w:r>
      <w:r w:rsidRPr="00EF7599">
        <w:rPr>
          <w:rStyle w:val="Literal"/>
        </w:rPr>
        <w:t>TokenStream</w:t>
      </w:r>
      <w:r w:rsidRPr="00740286">
        <w:t xml:space="preserve"> as an input and produces a </w:t>
      </w:r>
      <w:r w:rsidRPr="00EF7599">
        <w:rPr>
          <w:rStyle w:val="Literal"/>
        </w:rPr>
        <w:t>TokenStream</w:t>
      </w:r>
      <w:r w:rsidRPr="00740286">
        <w:t xml:space="preserve"> as an output. </w:t>
      </w:r>
      <w:r w:rsidR="00792CC6">
        <w:rPr>
          <w:lang w:eastAsia="en-GB"/>
        </w:rPr>
        <w:fldChar w:fldCharType="begin"/>
      </w:r>
      <w:r w:rsidR="00792CC6">
        <w:instrText xml:space="preserve"> XE "proc_macro crate startRange" </w:instrText>
      </w:r>
      <w:r w:rsidR="00792CC6">
        <w:rPr>
          <w:lang w:eastAsia="en-GB"/>
        </w:rPr>
        <w:fldChar w:fldCharType="end"/>
      </w:r>
      <w:r w:rsidRPr="00740286">
        <w:t xml:space="preserve">The </w:t>
      </w:r>
      <w:r w:rsidRPr="00EF7599">
        <w:rPr>
          <w:rStyle w:val="Literal"/>
        </w:rPr>
        <w:t>TokenStream</w:t>
      </w:r>
      <w:r w:rsidRPr="00740286">
        <w:t xml:space="preserve"> type is defined by the </w:t>
      </w:r>
      <w:r w:rsidRPr="00EF7599">
        <w:rPr>
          <w:rStyle w:val="Literal"/>
        </w:rPr>
        <w:t>proc_macro</w:t>
      </w:r>
      <w:r w:rsidRPr="00740286">
        <w:t xml:space="preserve"> crate that is included with Rust and represents a sequence of tokens.</w:t>
      </w:r>
      <w:r w:rsidR="00792CC6">
        <w:rPr>
          <w:lang w:eastAsia="en-GB"/>
        </w:rPr>
        <w:fldChar w:fldCharType="begin"/>
      </w:r>
      <w:r w:rsidR="00792CC6">
        <w:instrText xml:space="preserve"> XE "proc_macro crate endRange" </w:instrText>
      </w:r>
      <w:r w:rsidR="00792CC6">
        <w:rPr>
          <w:lang w:eastAsia="en-GB"/>
        </w:rPr>
        <w:fldChar w:fldCharType="end"/>
      </w:r>
      <w:r w:rsidRPr="00740286">
        <w:t xml:space="preserve"> This is the core of the macro: the source code that the macro is operating on makes up the input </w:t>
      </w:r>
      <w:r w:rsidRPr="00EF7599">
        <w:rPr>
          <w:rStyle w:val="Literal"/>
        </w:rPr>
        <w:t>TokenStream</w:t>
      </w:r>
      <w:r w:rsidRPr="00740286">
        <w:t xml:space="preserve">, and the code the macro produces is the output </w:t>
      </w:r>
      <w:r w:rsidRPr="00EF7599">
        <w:rPr>
          <w:rStyle w:val="Literal"/>
        </w:rPr>
        <w:t>TokenStream</w:t>
      </w:r>
      <w:r w:rsidRPr="00616C71">
        <w:rPr>
          <w:lang w:eastAsia="en-GB"/>
        </w:rPr>
        <w:t>. The function also has an attribute attached to it</w:t>
      </w:r>
      <w:r>
        <w:rPr>
          <w:lang w:eastAsia="en-GB"/>
        </w:rPr>
        <w:t xml:space="preserve"> </w:t>
      </w:r>
      <w:r w:rsidRPr="00616C71">
        <w:rPr>
          <w:lang w:eastAsia="en-GB"/>
        </w:rPr>
        <w:t>that specifies which kind of procedural macro we’re creating. We can have</w:t>
      </w:r>
      <w:r>
        <w:rPr>
          <w:lang w:eastAsia="en-GB"/>
        </w:rPr>
        <w:t xml:space="preserve"> </w:t>
      </w:r>
      <w:r w:rsidRPr="00616C71">
        <w:rPr>
          <w:lang w:eastAsia="en-GB"/>
        </w:rPr>
        <w:t>multiple kinds of procedural macros in the same crate.</w:t>
      </w:r>
    </w:p>
    <w:p w14:paraId="1236FA9C" w14:textId="722C6560" w:rsidR="00616C71" w:rsidRPr="00616C71" w:rsidRDefault="00616C71" w:rsidP="00740286">
      <w:pPr>
        <w:pStyle w:val="Body"/>
        <w:rPr>
          <w:lang w:eastAsia="en-GB"/>
        </w:rPr>
      </w:pPr>
      <w:r w:rsidRPr="00616C71">
        <w:rPr>
          <w:lang w:eastAsia="en-GB"/>
        </w:rPr>
        <w:t>Let’s look at the different kinds of procedural macros. We’ll start with a</w:t>
      </w:r>
      <w:r>
        <w:rPr>
          <w:lang w:eastAsia="en-GB"/>
        </w:rPr>
        <w:t xml:space="preserve"> </w:t>
      </w:r>
      <w:r w:rsidRPr="00616C71">
        <w:rPr>
          <w:lang w:eastAsia="en-GB"/>
        </w:rPr>
        <w:t xml:space="preserve">custom </w:t>
      </w:r>
      <w:r w:rsidRPr="00EE6E53">
        <w:rPr>
          <w:rStyle w:val="Literal"/>
        </w:rPr>
        <w:t>derive</w:t>
      </w:r>
      <w:r w:rsidRPr="00616C71">
        <w:rPr>
          <w:lang w:eastAsia="en-GB"/>
        </w:rPr>
        <w:t xml:space="preserve"> macro and then explain the small dissimilarities that make the</w:t>
      </w:r>
      <w:r>
        <w:rPr>
          <w:lang w:eastAsia="en-GB"/>
        </w:rPr>
        <w:t xml:space="preserve"> </w:t>
      </w:r>
      <w:r w:rsidRPr="00616C71">
        <w:rPr>
          <w:lang w:eastAsia="en-GB"/>
        </w:rPr>
        <w:t>other forms different.</w:t>
      </w:r>
    </w:p>
    <w:bookmarkStart w:id="75" w:name="how-to-write-a-custom-`derive`-macro"/>
    <w:bookmarkStart w:id="76" w:name="_Toc106716470"/>
    <w:bookmarkEnd w:id="75"/>
    <w:p w14:paraId="6238E3E6" w14:textId="0BB4897F" w:rsidR="00616C71" w:rsidRPr="00616C71" w:rsidRDefault="002C417F" w:rsidP="00EF7599">
      <w:pPr>
        <w:pStyle w:val="HeadB"/>
        <w:rPr>
          <w:lang w:eastAsia="en-GB"/>
        </w:rPr>
      </w:pPr>
      <w:r>
        <w:rPr>
          <w:lang w:eastAsia="en-GB"/>
        </w:rPr>
        <w:fldChar w:fldCharType="begin"/>
      </w:r>
      <w:r>
        <w:instrText xml:space="preserve"> XE "procedural macros:custom derive startRange" </w:instrText>
      </w:r>
      <w:r>
        <w:rPr>
          <w:lang w:eastAsia="en-GB"/>
        </w:rPr>
        <w:fldChar w:fldCharType="end"/>
      </w:r>
      <w:r>
        <w:rPr>
          <w:lang w:eastAsia="en-GB"/>
        </w:rPr>
        <w:fldChar w:fldCharType="begin"/>
      </w:r>
      <w:r>
        <w:instrText xml:space="preserve"> XE "custom derive procedural macros startRange" </w:instrText>
      </w:r>
      <w:r>
        <w:rPr>
          <w:lang w:eastAsia="en-GB"/>
        </w:rPr>
        <w:fldChar w:fldCharType="end"/>
      </w:r>
      <w:r w:rsidR="005615EE">
        <w:rPr>
          <w:lang w:eastAsia="en-GB"/>
        </w:rPr>
        <w:fldChar w:fldCharType="begin"/>
      </w:r>
      <w:r w:rsidR="005615EE">
        <w:instrText xml:space="preserve"> XE "derive annotation startRange" </w:instrText>
      </w:r>
      <w:r w:rsidR="005615EE">
        <w:rPr>
          <w:lang w:eastAsia="en-GB"/>
        </w:rPr>
        <w:fldChar w:fldCharType="end"/>
      </w:r>
      <w:r w:rsidR="00616C71" w:rsidRPr="00EF7599">
        <w:t>How to Write a Custom derive</w:t>
      </w:r>
      <w:r w:rsidR="00616C71" w:rsidRPr="00616C71">
        <w:rPr>
          <w:lang w:eastAsia="en-GB"/>
        </w:rPr>
        <w:t xml:space="preserve"> Macro</w:t>
      </w:r>
      <w:bookmarkEnd w:id="76"/>
    </w:p>
    <w:p w14:paraId="3B8BD55B" w14:textId="3D1DEFA7" w:rsidR="00616C71" w:rsidRPr="00616C71" w:rsidRDefault="00616C71" w:rsidP="00740286">
      <w:pPr>
        <w:pStyle w:val="Body"/>
        <w:rPr>
          <w:lang w:eastAsia="en-GB"/>
        </w:rPr>
      </w:pPr>
      <w:r w:rsidRPr="00740286">
        <w:t xml:space="preserve">Let’s create a crate named </w:t>
      </w:r>
      <w:r w:rsidRPr="00EF7599">
        <w:rPr>
          <w:rStyle w:val="Literal"/>
        </w:rPr>
        <w:t>hello_macro</w:t>
      </w:r>
      <w:r w:rsidRPr="00740286">
        <w:t xml:space="preserve"> that defines a trait named </w:t>
      </w:r>
      <w:r w:rsidRPr="00EF7599">
        <w:rPr>
          <w:rStyle w:val="Literal"/>
        </w:rPr>
        <w:t>HelloMacro</w:t>
      </w:r>
      <w:r w:rsidRPr="00740286">
        <w:t xml:space="preserve"> with one associated function named </w:t>
      </w:r>
      <w:r w:rsidRPr="00EF7599">
        <w:rPr>
          <w:rStyle w:val="Literal"/>
        </w:rPr>
        <w:t>hello_macro</w:t>
      </w:r>
      <w:r w:rsidRPr="00740286">
        <w:t xml:space="preserve">. Rather than making our users implement the </w:t>
      </w:r>
      <w:r w:rsidRPr="00EF7599">
        <w:rPr>
          <w:rStyle w:val="Literal"/>
        </w:rPr>
        <w:t>HelloMacro</w:t>
      </w:r>
      <w:r w:rsidRPr="00740286">
        <w:t xml:space="preserve"> trait for each of their types, we’ll provide a procedural macro so users can annotate their type with </w:t>
      </w:r>
      <w:r w:rsidRPr="00EF7599">
        <w:rPr>
          <w:rStyle w:val="Literal"/>
        </w:rPr>
        <w:t>#[derive(HelloMacro)]</w:t>
      </w:r>
      <w:r w:rsidRPr="00740286">
        <w:t xml:space="preserve"> to get a default implementation of the </w:t>
      </w:r>
      <w:r w:rsidRPr="00EF7599">
        <w:rPr>
          <w:rStyle w:val="Literal"/>
        </w:rPr>
        <w:t>hello_macro</w:t>
      </w:r>
      <w:r w:rsidRPr="00740286">
        <w:t xml:space="preserve"> function. The default implementation will print </w:t>
      </w:r>
      <w:r w:rsidRPr="00EF7599">
        <w:rPr>
          <w:rStyle w:val="Literal"/>
        </w:rPr>
        <w:t xml:space="preserve">Hello, Macro! My name is </w:t>
      </w:r>
      <w:r w:rsidRPr="00EE6E53">
        <w:rPr>
          <w:rStyle w:val="LiteralItalic"/>
        </w:rPr>
        <w:t>TypeName</w:t>
      </w:r>
      <w:r w:rsidRPr="00EF7599">
        <w:rPr>
          <w:rStyle w:val="Literal"/>
        </w:rPr>
        <w:t>!</w:t>
      </w:r>
      <w:r w:rsidRPr="00740286">
        <w:t xml:space="preserve"> where </w:t>
      </w:r>
      <w:r w:rsidRPr="00EE6E53">
        <w:rPr>
          <w:rStyle w:val="LiteralItalic"/>
        </w:rPr>
        <w:t>TypeName</w:t>
      </w:r>
      <w:r w:rsidRPr="00616C71">
        <w:rPr>
          <w:lang w:eastAsia="en-GB"/>
        </w:rPr>
        <w:t xml:space="preserve"> is the name of the type on which this trait has</w:t>
      </w:r>
      <w:r>
        <w:rPr>
          <w:lang w:eastAsia="en-GB"/>
        </w:rPr>
        <w:t xml:space="preserve"> </w:t>
      </w:r>
      <w:r w:rsidRPr="00616C71">
        <w:rPr>
          <w:lang w:eastAsia="en-GB"/>
        </w:rPr>
        <w:t>been defined. In other words, we’ll write a crate that enables another</w:t>
      </w:r>
      <w:r>
        <w:rPr>
          <w:lang w:eastAsia="en-GB"/>
        </w:rPr>
        <w:t xml:space="preserve"> </w:t>
      </w:r>
      <w:r w:rsidRPr="00616C71">
        <w:rPr>
          <w:lang w:eastAsia="en-GB"/>
        </w:rPr>
        <w:t>programmer to write code like Listing 19-30 using our crate.</w:t>
      </w:r>
    </w:p>
    <w:p w14:paraId="7E84E5FD" w14:textId="048657E4" w:rsidR="00616C71" w:rsidRPr="00616C71" w:rsidRDefault="00616C71" w:rsidP="00EF7599">
      <w:pPr>
        <w:pStyle w:val="CodeLabel"/>
        <w:rPr>
          <w:lang w:eastAsia="en-GB"/>
        </w:rPr>
      </w:pPr>
      <w:r w:rsidRPr="00616C71">
        <w:rPr>
          <w:lang w:eastAsia="en-GB"/>
        </w:rPr>
        <w:t>src/main.rs</w:t>
      </w:r>
    </w:p>
    <w:p w14:paraId="4B780442" w14:textId="77777777" w:rsidR="00616C71" w:rsidRPr="00616C71" w:rsidRDefault="00616C71" w:rsidP="00740286">
      <w:pPr>
        <w:pStyle w:val="Code"/>
        <w:rPr>
          <w:lang w:eastAsia="en-GB"/>
        </w:rPr>
      </w:pPr>
      <w:r w:rsidRPr="00616C71">
        <w:rPr>
          <w:lang w:eastAsia="en-GB"/>
        </w:rPr>
        <w:t>use hello_macro::HelloMacro;</w:t>
      </w:r>
    </w:p>
    <w:p w14:paraId="564840CD" w14:textId="77777777" w:rsidR="00616C71" w:rsidRPr="00616C71" w:rsidRDefault="00616C71" w:rsidP="00740286">
      <w:pPr>
        <w:pStyle w:val="Code"/>
        <w:rPr>
          <w:lang w:eastAsia="en-GB"/>
        </w:rPr>
      </w:pPr>
      <w:r w:rsidRPr="00616C71">
        <w:rPr>
          <w:lang w:eastAsia="en-GB"/>
        </w:rPr>
        <w:t>use hello_macro_derive::HelloMacro;</w:t>
      </w:r>
    </w:p>
    <w:p w14:paraId="2CEAD6BC" w14:textId="77777777" w:rsidR="00616C71" w:rsidRPr="00616C71" w:rsidRDefault="00616C71" w:rsidP="00740286">
      <w:pPr>
        <w:pStyle w:val="Code"/>
        <w:rPr>
          <w:lang w:eastAsia="en-GB"/>
        </w:rPr>
      </w:pPr>
    </w:p>
    <w:p w14:paraId="483CB11B" w14:textId="77777777" w:rsidR="00616C71" w:rsidRPr="00616C71" w:rsidRDefault="00616C71" w:rsidP="00740286">
      <w:pPr>
        <w:pStyle w:val="Code"/>
        <w:rPr>
          <w:lang w:eastAsia="en-GB"/>
        </w:rPr>
      </w:pPr>
      <w:r w:rsidRPr="00616C71">
        <w:rPr>
          <w:lang w:eastAsia="en-GB"/>
        </w:rPr>
        <w:t>#[derive(HelloMacro)]</w:t>
      </w:r>
    </w:p>
    <w:p w14:paraId="5B63253C" w14:textId="77777777" w:rsidR="00616C71" w:rsidRPr="00616C71" w:rsidRDefault="00616C71" w:rsidP="00740286">
      <w:pPr>
        <w:pStyle w:val="Code"/>
        <w:rPr>
          <w:lang w:eastAsia="en-GB"/>
        </w:rPr>
      </w:pPr>
      <w:r w:rsidRPr="00616C71">
        <w:rPr>
          <w:lang w:eastAsia="en-GB"/>
        </w:rPr>
        <w:t>struct Pancakes;</w:t>
      </w:r>
    </w:p>
    <w:p w14:paraId="05985321" w14:textId="77777777" w:rsidR="00616C71" w:rsidRPr="00616C71" w:rsidRDefault="00616C71" w:rsidP="00740286">
      <w:pPr>
        <w:pStyle w:val="Code"/>
        <w:rPr>
          <w:lang w:eastAsia="en-GB"/>
        </w:rPr>
      </w:pPr>
    </w:p>
    <w:p w14:paraId="3FB9D4C8" w14:textId="77777777" w:rsidR="00616C71" w:rsidRPr="00616C71" w:rsidRDefault="00616C71" w:rsidP="00740286">
      <w:pPr>
        <w:pStyle w:val="Code"/>
        <w:rPr>
          <w:lang w:eastAsia="en-GB"/>
        </w:rPr>
      </w:pPr>
      <w:r w:rsidRPr="00616C71">
        <w:rPr>
          <w:lang w:eastAsia="en-GB"/>
        </w:rPr>
        <w:t>fn main() {</w:t>
      </w:r>
    </w:p>
    <w:p w14:paraId="5724D48C" w14:textId="77777777" w:rsidR="00616C71" w:rsidRPr="00616C71" w:rsidRDefault="00616C71" w:rsidP="00740286">
      <w:pPr>
        <w:pStyle w:val="Code"/>
        <w:rPr>
          <w:lang w:eastAsia="en-GB"/>
        </w:rPr>
      </w:pPr>
      <w:r w:rsidRPr="00616C71">
        <w:rPr>
          <w:lang w:eastAsia="en-GB"/>
        </w:rPr>
        <w:t xml:space="preserve">    Pancakes::hello_macro();</w:t>
      </w:r>
    </w:p>
    <w:p w14:paraId="3AFADB2C" w14:textId="77777777" w:rsidR="00616C71" w:rsidRPr="00616C71" w:rsidRDefault="00616C71" w:rsidP="00740286">
      <w:pPr>
        <w:pStyle w:val="Code"/>
        <w:rPr>
          <w:lang w:eastAsia="en-GB"/>
        </w:rPr>
      </w:pPr>
      <w:r w:rsidRPr="00616C71">
        <w:rPr>
          <w:lang w:eastAsia="en-GB"/>
        </w:rPr>
        <w:t>}</w:t>
      </w:r>
    </w:p>
    <w:p w14:paraId="44B6F86E" w14:textId="0A026E31" w:rsidR="00616C71" w:rsidRPr="00616C71" w:rsidRDefault="00616C71" w:rsidP="0075292A">
      <w:pPr>
        <w:pStyle w:val="CodeListingCaption"/>
        <w:rPr>
          <w:lang w:eastAsia="en-GB"/>
        </w:rPr>
      </w:pPr>
      <w:r w:rsidRPr="00616C71">
        <w:rPr>
          <w:lang w:eastAsia="en-GB"/>
        </w:rPr>
        <w:t>The code a user of our crate will be able to write when using</w:t>
      </w:r>
      <w:r>
        <w:rPr>
          <w:lang w:eastAsia="en-GB"/>
        </w:rPr>
        <w:t xml:space="preserve"> </w:t>
      </w:r>
      <w:r w:rsidRPr="00616C71">
        <w:rPr>
          <w:lang w:eastAsia="en-GB"/>
        </w:rPr>
        <w:t>our procedural macro</w:t>
      </w:r>
    </w:p>
    <w:p w14:paraId="3A657ECF" w14:textId="0BA15063" w:rsidR="00616C71" w:rsidRPr="00616C71" w:rsidRDefault="00616C71" w:rsidP="00740286">
      <w:pPr>
        <w:pStyle w:val="Body"/>
        <w:rPr>
          <w:lang w:eastAsia="en-GB"/>
        </w:rPr>
      </w:pPr>
      <w:r w:rsidRPr="00740286">
        <w:t xml:space="preserve">This code will print </w:t>
      </w:r>
      <w:r w:rsidRPr="00EF7599">
        <w:rPr>
          <w:rStyle w:val="Literal"/>
        </w:rPr>
        <w:t>Hello, Macro! My name is Pancakes!</w:t>
      </w:r>
      <w:r w:rsidRPr="00616C71">
        <w:rPr>
          <w:lang w:eastAsia="en-GB"/>
        </w:rPr>
        <w:t xml:space="preserve"> when we’re done. The</w:t>
      </w:r>
      <w:r>
        <w:rPr>
          <w:lang w:eastAsia="en-GB"/>
        </w:rPr>
        <w:t xml:space="preserve"> </w:t>
      </w:r>
      <w:r w:rsidRPr="00616C71">
        <w:rPr>
          <w:lang w:eastAsia="en-GB"/>
        </w:rPr>
        <w:t>first step is to make a new library crate, like this:</w:t>
      </w:r>
    </w:p>
    <w:p w14:paraId="62BEA5C9" w14:textId="77777777" w:rsidR="00616C71" w:rsidRPr="00616C71" w:rsidRDefault="00616C71" w:rsidP="00740286">
      <w:pPr>
        <w:pStyle w:val="Code"/>
        <w:rPr>
          <w:lang w:eastAsia="en-GB"/>
        </w:rPr>
      </w:pPr>
      <w:bookmarkStart w:id="77" w:name="_Hlk109208812"/>
      <w:r w:rsidRPr="00616C71">
        <w:rPr>
          <w:lang w:eastAsia="en-GB"/>
        </w:rPr>
        <w:t xml:space="preserve">$ </w:t>
      </w:r>
      <w:r w:rsidRPr="00F61AE1">
        <w:rPr>
          <w:rStyle w:val="LiteralBold"/>
        </w:rPr>
        <w:t>cargo new hello_macro --lib</w:t>
      </w:r>
      <w:bookmarkEnd w:id="77"/>
    </w:p>
    <w:p w14:paraId="46EB0103" w14:textId="77777777" w:rsidR="00616C71" w:rsidRPr="00616C71" w:rsidRDefault="00616C71" w:rsidP="00740286">
      <w:pPr>
        <w:pStyle w:val="Body"/>
        <w:rPr>
          <w:lang w:eastAsia="en-GB"/>
        </w:rPr>
      </w:pPr>
      <w:r w:rsidRPr="00740286">
        <w:t xml:space="preserve">Next, we’ll define the </w:t>
      </w:r>
      <w:r w:rsidRPr="00EF7599">
        <w:rPr>
          <w:rStyle w:val="Literal"/>
        </w:rPr>
        <w:t>HelloMacro</w:t>
      </w:r>
      <w:r w:rsidRPr="00616C71">
        <w:rPr>
          <w:lang w:eastAsia="en-GB"/>
        </w:rPr>
        <w:t xml:space="preserve"> trait and its associated function:</w:t>
      </w:r>
    </w:p>
    <w:p w14:paraId="4092A6A2" w14:textId="30E679FB" w:rsidR="00616C71" w:rsidRPr="00616C71" w:rsidRDefault="00616C71" w:rsidP="00EF7599">
      <w:pPr>
        <w:pStyle w:val="CodeLabel"/>
        <w:rPr>
          <w:lang w:eastAsia="en-GB"/>
        </w:rPr>
      </w:pPr>
      <w:r w:rsidRPr="00616C71">
        <w:rPr>
          <w:lang w:eastAsia="en-GB"/>
        </w:rPr>
        <w:t>src/lib.rs</w:t>
      </w:r>
    </w:p>
    <w:p w14:paraId="550F66D2" w14:textId="77777777" w:rsidR="00616C71" w:rsidRPr="00616C71" w:rsidRDefault="00616C71" w:rsidP="00740286">
      <w:pPr>
        <w:pStyle w:val="Code"/>
        <w:rPr>
          <w:lang w:eastAsia="en-GB"/>
        </w:rPr>
      </w:pPr>
      <w:r w:rsidRPr="00616C71">
        <w:rPr>
          <w:lang w:eastAsia="en-GB"/>
        </w:rPr>
        <w:t>pub trait HelloMacro {</w:t>
      </w:r>
    </w:p>
    <w:p w14:paraId="4AE87B8D" w14:textId="77777777" w:rsidR="00616C71" w:rsidRPr="00616C71" w:rsidRDefault="00616C71" w:rsidP="00740286">
      <w:pPr>
        <w:pStyle w:val="Code"/>
        <w:rPr>
          <w:lang w:eastAsia="en-GB"/>
        </w:rPr>
      </w:pPr>
      <w:r w:rsidRPr="00616C71">
        <w:rPr>
          <w:lang w:eastAsia="en-GB"/>
        </w:rPr>
        <w:t xml:space="preserve">    fn hello_macro();</w:t>
      </w:r>
    </w:p>
    <w:p w14:paraId="53D8B453" w14:textId="77777777" w:rsidR="00616C71" w:rsidRPr="00616C71" w:rsidRDefault="00616C71" w:rsidP="00740286">
      <w:pPr>
        <w:pStyle w:val="Code"/>
        <w:rPr>
          <w:lang w:eastAsia="en-GB"/>
        </w:rPr>
      </w:pPr>
      <w:r w:rsidRPr="00616C71">
        <w:rPr>
          <w:lang w:eastAsia="en-GB"/>
        </w:rPr>
        <w:t>}</w:t>
      </w:r>
    </w:p>
    <w:p w14:paraId="3B8AC7C4" w14:textId="76377E2F" w:rsidR="00616C71" w:rsidRPr="00616C71" w:rsidRDefault="00616C71" w:rsidP="00740286">
      <w:pPr>
        <w:pStyle w:val="Body"/>
        <w:rPr>
          <w:lang w:eastAsia="en-GB"/>
        </w:rPr>
      </w:pPr>
      <w:r w:rsidRPr="00616C71">
        <w:rPr>
          <w:lang w:eastAsia="en-GB"/>
        </w:rPr>
        <w:t>We have a trait and its function. At this point, our crate user could implement</w:t>
      </w:r>
      <w:r>
        <w:rPr>
          <w:lang w:eastAsia="en-GB"/>
        </w:rPr>
        <w:t xml:space="preserve"> </w:t>
      </w:r>
      <w:r w:rsidRPr="00616C71">
        <w:rPr>
          <w:lang w:eastAsia="en-GB"/>
        </w:rPr>
        <w:t>the trait to achieve the desired functionality, like so:</w:t>
      </w:r>
    </w:p>
    <w:p w14:paraId="561E8E75" w14:textId="77777777" w:rsidR="00616C71" w:rsidRPr="00616C71" w:rsidRDefault="00616C71" w:rsidP="00740286">
      <w:pPr>
        <w:pStyle w:val="Code"/>
        <w:rPr>
          <w:lang w:eastAsia="en-GB"/>
        </w:rPr>
      </w:pPr>
      <w:r w:rsidRPr="00616C71">
        <w:rPr>
          <w:lang w:eastAsia="en-GB"/>
        </w:rPr>
        <w:t>use hello_macro::HelloMacro;</w:t>
      </w:r>
    </w:p>
    <w:p w14:paraId="6D4BF9B0" w14:textId="77777777" w:rsidR="00616C71" w:rsidRPr="00616C71" w:rsidRDefault="00616C71" w:rsidP="00740286">
      <w:pPr>
        <w:pStyle w:val="Code"/>
        <w:rPr>
          <w:lang w:eastAsia="en-GB"/>
        </w:rPr>
      </w:pPr>
    </w:p>
    <w:p w14:paraId="16B6D751" w14:textId="77777777" w:rsidR="00616C71" w:rsidRPr="00616C71" w:rsidRDefault="00616C71" w:rsidP="00740286">
      <w:pPr>
        <w:pStyle w:val="Code"/>
        <w:rPr>
          <w:lang w:eastAsia="en-GB"/>
        </w:rPr>
      </w:pPr>
      <w:r w:rsidRPr="00616C71">
        <w:rPr>
          <w:lang w:eastAsia="en-GB"/>
        </w:rPr>
        <w:t>struct Pancakes;</w:t>
      </w:r>
    </w:p>
    <w:p w14:paraId="7F6EF3FF" w14:textId="77777777" w:rsidR="00616C71" w:rsidRPr="00616C71" w:rsidRDefault="00616C71" w:rsidP="00740286">
      <w:pPr>
        <w:pStyle w:val="Code"/>
        <w:rPr>
          <w:lang w:eastAsia="en-GB"/>
        </w:rPr>
      </w:pPr>
    </w:p>
    <w:p w14:paraId="5E9378F8" w14:textId="77777777" w:rsidR="00616C71" w:rsidRPr="00616C71" w:rsidRDefault="00616C71" w:rsidP="00740286">
      <w:pPr>
        <w:pStyle w:val="Code"/>
        <w:rPr>
          <w:lang w:eastAsia="en-GB"/>
        </w:rPr>
      </w:pPr>
      <w:r w:rsidRPr="00616C71">
        <w:rPr>
          <w:lang w:eastAsia="en-GB"/>
        </w:rPr>
        <w:t>impl HelloMacro for Pancakes {</w:t>
      </w:r>
    </w:p>
    <w:p w14:paraId="5A949B55" w14:textId="77777777" w:rsidR="00616C71" w:rsidRPr="00616C71" w:rsidRDefault="00616C71" w:rsidP="00740286">
      <w:pPr>
        <w:pStyle w:val="Code"/>
        <w:rPr>
          <w:lang w:eastAsia="en-GB"/>
        </w:rPr>
      </w:pPr>
      <w:r w:rsidRPr="00616C71">
        <w:rPr>
          <w:lang w:eastAsia="en-GB"/>
        </w:rPr>
        <w:t xml:space="preserve">    fn hello_macro() {</w:t>
      </w:r>
    </w:p>
    <w:p w14:paraId="1217F289" w14:textId="77777777" w:rsidR="00616C71" w:rsidRPr="00616C71" w:rsidRDefault="00616C71" w:rsidP="00740286">
      <w:pPr>
        <w:pStyle w:val="Code"/>
        <w:rPr>
          <w:lang w:eastAsia="en-GB"/>
        </w:rPr>
      </w:pPr>
      <w:r w:rsidRPr="00616C71">
        <w:rPr>
          <w:lang w:eastAsia="en-GB"/>
        </w:rPr>
        <w:t xml:space="preserve">        println!("Hello, Macro! My name is Pancakes!");</w:t>
      </w:r>
    </w:p>
    <w:p w14:paraId="3BC01F67" w14:textId="77777777" w:rsidR="00616C71" w:rsidRPr="00616C71" w:rsidRDefault="00616C71" w:rsidP="00740286">
      <w:pPr>
        <w:pStyle w:val="Code"/>
        <w:rPr>
          <w:lang w:eastAsia="en-GB"/>
        </w:rPr>
      </w:pPr>
      <w:r w:rsidRPr="00616C71">
        <w:rPr>
          <w:lang w:eastAsia="en-GB"/>
        </w:rPr>
        <w:t xml:space="preserve">    }</w:t>
      </w:r>
    </w:p>
    <w:p w14:paraId="54817DA5" w14:textId="77777777" w:rsidR="00616C71" w:rsidRPr="00616C71" w:rsidRDefault="00616C71" w:rsidP="00740286">
      <w:pPr>
        <w:pStyle w:val="Code"/>
        <w:rPr>
          <w:lang w:eastAsia="en-GB"/>
        </w:rPr>
      </w:pPr>
      <w:r w:rsidRPr="00616C71">
        <w:rPr>
          <w:lang w:eastAsia="en-GB"/>
        </w:rPr>
        <w:t>}</w:t>
      </w:r>
    </w:p>
    <w:p w14:paraId="06BE0ADF" w14:textId="77777777" w:rsidR="00616C71" w:rsidRPr="00616C71" w:rsidRDefault="00616C71" w:rsidP="00740286">
      <w:pPr>
        <w:pStyle w:val="Code"/>
        <w:rPr>
          <w:lang w:eastAsia="en-GB"/>
        </w:rPr>
      </w:pPr>
    </w:p>
    <w:p w14:paraId="43B3BE04" w14:textId="77777777" w:rsidR="00616C71" w:rsidRPr="00616C71" w:rsidRDefault="00616C71" w:rsidP="00740286">
      <w:pPr>
        <w:pStyle w:val="Code"/>
        <w:rPr>
          <w:lang w:eastAsia="en-GB"/>
        </w:rPr>
      </w:pPr>
      <w:r w:rsidRPr="00616C71">
        <w:rPr>
          <w:lang w:eastAsia="en-GB"/>
        </w:rPr>
        <w:t>fn main() {</w:t>
      </w:r>
    </w:p>
    <w:p w14:paraId="618D7159" w14:textId="77777777" w:rsidR="00616C71" w:rsidRPr="00616C71" w:rsidRDefault="00616C71" w:rsidP="00740286">
      <w:pPr>
        <w:pStyle w:val="Code"/>
        <w:rPr>
          <w:lang w:eastAsia="en-GB"/>
        </w:rPr>
      </w:pPr>
      <w:r w:rsidRPr="00616C71">
        <w:rPr>
          <w:lang w:eastAsia="en-GB"/>
        </w:rPr>
        <w:t xml:space="preserve">    Pancakes::hello_macro();</w:t>
      </w:r>
    </w:p>
    <w:p w14:paraId="0A4251A1" w14:textId="77777777" w:rsidR="00616C71" w:rsidRPr="00616C71" w:rsidRDefault="00616C71" w:rsidP="00740286">
      <w:pPr>
        <w:pStyle w:val="Code"/>
        <w:rPr>
          <w:lang w:eastAsia="en-GB"/>
        </w:rPr>
      </w:pPr>
      <w:r w:rsidRPr="00616C71">
        <w:rPr>
          <w:lang w:eastAsia="en-GB"/>
        </w:rPr>
        <w:t>}</w:t>
      </w:r>
    </w:p>
    <w:p w14:paraId="2D424F5A" w14:textId="7551F97A" w:rsidR="00616C71" w:rsidRPr="00616C71" w:rsidRDefault="00616C71" w:rsidP="00740286">
      <w:pPr>
        <w:pStyle w:val="Body"/>
        <w:rPr>
          <w:lang w:eastAsia="en-GB"/>
        </w:rPr>
      </w:pPr>
      <w:r w:rsidRPr="00740286">
        <w:t xml:space="preserve">However, they would need to write the implementation block for each type they wanted to use with </w:t>
      </w:r>
      <w:r w:rsidRPr="00EF7599">
        <w:rPr>
          <w:rStyle w:val="Literal"/>
        </w:rPr>
        <w:t>hello_macro</w:t>
      </w:r>
      <w:r w:rsidRPr="00616C71">
        <w:rPr>
          <w:lang w:eastAsia="en-GB"/>
        </w:rPr>
        <w:t>; we want to spare them from having to do this</w:t>
      </w:r>
      <w:r>
        <w:rPr>
          <w:lang w:eastAsia="en-GB"/>
        </w:rPr>
        <w:t xml:space="preserve"> </w:t>
      </w:r>
      <w:r w:rsidRPr="00616C71">
        <w:rPr>
          <w:lang w:eastAsia="en-GB"/>
        </w:rPr>
        <w:t>work.</w:t>
      </w:r>
    </w:p>
    <w:p w14:paraId="63EAFC92" w14:textId="485A8939" w:rsidR="00616C71" w:rsidRPr="00616C71" w:rsidRDefault="00616C71" w:rsidP="00740286">
      <w:pPr>
        <w:pStyle w:val="Body"/>
        <w:rPr>
          <w:lang w:eastAsia="en-GB"/>
        </w:rPr>
      </w:pPr>
      <w:r w:rsidRPr="00616C71">
        <w:rPr>
          <w:lang w:eastAsia="en-GB"/>
        </w:rPr>
        <w:t xml:space="preserve">Additionally, we can’t yet provide the </w:t>
      </w:r>
      <w:r w:rsidRPr="00EF7599">
        <w:rPr>
          <w:rStyle w:val="Literal"/>
        </w:rPr>
        <w:t>hello_macro</w:t>
      </w:r>
      <w:r w:rsidRPr="00616C71">
        <w:rPr>
          <w:lang w:eastAsia="en-GB"/>
        </w:rPr>
        <w:t xml:space="preserve"> function with default</w:t>
      </w:r>
      <w:r>
        <w:rPr>
          <w:lang w:eastAsia="en-GB"/>
        </w:rPr>
        <w:t xml:space="preserve"> </w:t>
      </w:r>
      <w:r w:rsidRPr="00616C71">
        <w:rPr>
          <w:lang w:eastAsia="en-GB"/>
        </w:rPr>
        <w:t>implementation that will print the name of the type the trait is implemented</w:t>
      </w:r>
      <w:r>
        <w:rPr>
          <w:lang w:eastAsia="en-GB"/>
        </w:rPr>
        <w:t xml:space="preserve"> </w:t>
      </w:r>
      <w:r w:rsidRPr="00616C71">
        <w:rPr>
          <w:lang w:eastAsia="en-GB"/>
        </w:rPr>
        <w:t>on: Rust doesn’t have reflection capabilities, so it can’t look up the type’s</w:t>
      </w:r>
      <w:r>
        <w:rPr>
          <w:lang w:eastAsia="en-GB"/>
        </w:rPr>
        <w:t xml:space="preserve"> </w:t>
      </w:r>
      <w:r w:rsidRPr="00616C71">
        <w:rPr>
          <w:lang w:eastAsia="en-GB"/>
        </w:rPr>
        <w:t>name at runtime. We need a macro to generate code at compile time.</w:t>
      </w:r>
    </w:p>
    <w:p w14:paraId="48E854D1" w14:textId="46059F33" w:rsidR="00616C71" w:rsidRPr="00616C71" w:rsidRDefault="00616C71" w:rsidP="00740286">
      <w:pPr>
        <w:pStyle w:val="Body"/>
        <w:rPr>
          <w:lang w:eastAsia="en-GB"/>
        </w:rPr>
      </w:pPr>
      <w:r w:rsidRPr="00616C71">
        <w:rPr>
          <w:lang w:eastAsia="en-GB"/>
        </w:rPr>
        <w:t>The next step is to define the procedural macro. At the time of this writing,</w:t>
      </w:r>
      <w:r>
        <w:rPr>
          <w:lang w:eastAsia="en-GB"/>
        </w:rPr>
        <w:t xml:space="preserve"> </w:t>
      </w:r>
      <w:r w:rsidRPr="00616C71">
        <w:rPr>
          <w:lang w:eastAsia="en-GB"/>
        </w:rPr>
        <w:t>procedural macros need to be in their own crate. Eventually, this restriction</w:t>
      </w:r>
      <w:r>
        <w:rPr>
          <w:lang w:eastAsia="en-GB"/>
        </w:rPr>
        <w:t xml:space="preserve"> </w:t>
      </w:r>
      <w:r w:rsidRPr="00616C71">
        <w:rPr>
          <w:lang w:eastAsia="en-GB"/>
        </w:rPr>
        <w:t>might be lifted. The convention for structuring crates and macro crates is as</w:t>
      </w:r>
      <w:r>
        <w:rPr>
          <w:lang w:eastAsia="en-GB"/>
        </w:rPr>
        <w:t xml:space="preserve"> </w:t>
      </w:r>
      <w:r w:rsidRPr="00616C71">
        <w:rPr>
          <w:lang w:eastAsia="en-GB"/>
        </w:rPr>
        <w:t xml:space="preserve">follows: for a crate named </w:t>
      </w:r>
      <w:r w:rsidRPr="00EE6E53">
        <w:rPr>
          <w:rStyle w:val="LiteralItalic"/>
        </w:rPr>
        <w:t>foo</w:t>
      </w:r>
      <w:r w:rsidRPr="00740286">
        <w:t xml:space="preserve">, a custom </w:t>
      </w:r>
      <w:r w:rsidRPr="00EE6E53">
        <w:rPr>
          <w:rStyle w:val="Literal"/>
        </w:rPr>
        <w:t>derive</w:t>
      </w:r>
      <w:r w:rsidRPr="00740286">
        <w:t xml:space="preserve"> procedural macro crate is called </w:t>
      </w:r>
      <w:r w:rsidRPr="00EE6E53">
        <w:rPr>
          <w:rStyle w:val="LiteralItalic"/>
        </w:rPr>
        <w:t>foo</w:t>
      </w:r>
      <w:r w:rsidRPr="00EF7599">
        <w:rPr>
          <w:rStyle w:val="Literal"/>
        </w:rPr>
        <w:t>_derive</w:t>
      </w:r>
      <w:r w:rsidRPr="00740286">
        <w:t xml:space="preserve">. Let’s start a new crate called </w:t>
      </w:r>
      <w:r w:rsidRPr="00EF7599">
        <w:rPr>
          <w:rStyle w:val="Literal"/>
        </w:rPr>
        <w:t>hello_macro_derive</w:t>
      </w:r>
      <w:r w:rsidRPr="00740286">
        <w:t xml:space="preserve"> inside our </w:t>
      </w:r>
      <w:r w:rsidRPr="00EF7599">
        <w:rPr>
          <w:rStyle w:val="Literal"/>
        </w:rPr>
        <w:t>hello_macro</w:t>
      </w:r>
      <w:r w:rsidRPr="00616C71">
        <w:rPr>
          <w:lang w:eastAsia="en-GB"/>
        </w:rPr>
        <w:t xml:space="preserve"> project:</w:t>
      </w:r>
    </w:p>
    <w:p w14:paraId="140A9F5C" w14:textId="77777777" w:rsidR="00616C71" w:rsidRPr="00616C71" w:rsidRDefault="00616C71" w:rsidP="00740286">
      <w:pPr>
        <w:pStyle w:val="Code"/>
        <w:rPr>
          <w:lang w:eastAsia="en-GB"/>
        </w:rPr>
      </w:pPr>
      <w:r w:rsidRPr="00616C71">
        <w:rPr>
          <w:lang w:eastAsia="en-GB"/>
        </w:rPr>
        <w:t xml:space="preserve">$ </w:t>
      </w:r>
      <w:r w:rsidRPr="0060551A">
        <w:rPr>
          <w:rStyle w:val="LiteralBold"/>
        </w:rPr>
        <w:t>cargo new hello_macro_derive --lib</w:t>
      </w:r>
    </w:p>
    <w:p w14:paraId="76904032" w14:textId="1C146EA4" w:rsidR="00616C71" w:rsidRPr="00616C71" w:rsidRDefault="00616C71" w:rsidP="00740286">
      <w:pPr>
        <w:pStyle w:val="Body"/>
        <w:rPr>
          <w:lang w:eastAsia="en-GB"/>
        </w:rPr>
      </w:pPr>
      <w:r w:rsidRPr="00740286">
        <w:t xml:space="preserve">Our two crates are tightly related, so we create the procedural macro crate within the directory of our </w:t>
      </w:r>
      <w:r w:rsidRPr="00EF7599">
        <w:rPr>
          <w:rStyle w:val="Literal"/>
        </w:rPr>
        <w:t>hello_macro</w:t>
      </w:r>
      <w:r w:rsidRPr="00740286">
        <w:t xml:space="preserve"> crate. If we change the trait definition in </w:t>
      </w:r>
      <w:r w:rsidRPr="00EF7599">
        <w:rPr>
          <w:rStyle w:val="Literal"/>
        </w:rPr>
        <w:t>hello_macro</w:t>
      </w:r>
      <w:r w:rsidRPr="00740286">
        <w:t xml:space="preserve">, we’ll have to change the implementation of the procedural macro in </w:t>
      </w:r>
      <w:r w:rsidRPr="00EF7599">
        <w:rPr>
          <w:rStyle w:val="Literal"/>
        </w:rPr>
        <w:t>hello_macro_derive</w:t>
      </w:r>
      <w:r w:rsidRPr="00740286">
        <w:t xml:space="preserve"> as well. The two crates will need to be published separately, and programmers using these crates will need to add both as dependencies and bring them both into scope. We could instead have the </w:t>
      </w:r>
      <w:r w:rsidRPr="00EF7599">
        <w:rPr>
          <w:rStyle w:val="Literal"/>
        </w:rPr>
        <w:t>hello_macro</w:t>
      </w:r>
      <w:r w:rsidRPr="00740286">
        <w:t xml:space="preserve"> crate use </w:t>
      </w:r>
      <w:r w:rsidRPr="00EF7599">
        <w:rPr>
          <w:rStyle w:val="Literal"/>
        </w:rPr>
        <w:t>hello_macro_derive</w:t>
      </w:r>
      <w:r w:rsidRPr="00740286">
        <w:t xml:space="preserve"> as a dependency and re-export the procedural macro code. However, the way we’ve structured the project makes it possible for programmers to use </w:t>
      </w:r>
      <w:r w:rsidRPr="00EF7599">
        <w:rPr>
          <w:rStyle w:val="Literal"/>
        </w:rPr>
        <w:t>hello_macro</w:t>
      </w:r>
      <w:r w:rsidRPr="00740286">
        <w:t xml:space="preserve"> even if they don’t want the </w:t>
      </w:r>
      <w:r w:rsidRPr="00EF7599">
        <w:rPr>
          <w:rStyle w:val="Literal"/>
        </w:rPr>
        <w:t>derive</w:t>
      </w:r>
      <w:r w:rsidRPr="00616C71">
        <w:rPr>
          <w:lang w:eastAsia="en-GB"/>
        </w:rPr>
        <w:t xml:space="preserve"> functionality.</w:t>
      </w:r>
    </w:p>
    <w:p w14:paraId="16FBABB6" w14:textId="02E9B354" w:rsidR="00616C71" w:rsidRPr="00616C71" w:rsidRDefault="00616C71" w:rsidP="00740286">
      <w:pPr>
        <w:pStyle w:val="Body"/>
        <w:rPr>
          <w:lang w:eastAsia="en-GB"/>
        </w:rPr>
      </w:pPr>
      <w:r w:rsidRPr="00616C71">
        <w:rPr>
          <w:lang w:eastAsia="en-GB"/>
        </w:rPr>
        <w:t xml:space="preserve">We need to declare the </w:t>
      </w:r>
      <w:r w:rsidRPr="00EF7599">
        <w:rPr>
          <w:rStyle w:val="Literal"/>
        </w:rPr>
        <w:t>hello_macro_derive</w:t>
      </w:r>
      <w:r w:rsidRPr="00740286">
        <w:t xml:space="preserve"> crate as a procedural macro crate. We’ll also need functionality from the </w:t>
      </w:r>
      <w:r w:rsidRPr="00EF7599">
        <w:rPr>
          <w:rStyle w:val="Literal"/>
        </w:rPr>
        <w:t>syn</w:t>
      </w:r>
      <w:r w:rsidRPr="00740286">
        <w:t xml:space="preserve"> and </w:t>
      </w:r>
      <w:r w:rsidRPr="00EF7599">
        <w:rPr>
          <w:rStyle w:val="Literal"/>
        </w:rPr>
        <w:t>quote</w:t>
      </w:r>
      <w:r w:rsidRPr="00740286">
        <w:t xml:space="preserve"> crates, as you’ll see in a moment, so we need to add them as dependencies. Add the following to the </w:t>
      </w:r>
      <w:r w:rsidRPr="00EF7599">
        <w:rPr>
          <w:rStyle w:val="Italic"/>
        </w:rPr>
        <w:t>Cargo.toml</w:t>
      </w:r>
      <w:r w:rsidRPr="00740286">
        <w:t xml:space="preserve"> file for </w:t>
      </w:r>
      <w:r w:rsidRPr="00EF7599">
        <w:rPr>
          <w:rStyle w:val="Literal"/>
        </w:rPr>
        <w:t>hello_macro_derive</w:t>
      </w:r>
      <w:r w:rsidRPr="00616C71">
        <w:rPr>
          <w:lang w:eastAsia="en-GB"/>
        </w:rPr>
        <w:t>:</w:t>
      </w:r>
    </w:p>
    <w:p w14:paraId="4FF72E2C" w14:textId="14E255D9" w:rsidR="00616C71" w:rsidRPr="00616C71" w:rsidRDefault="00616C71" w:rsidP="00EF7599">
      <w:pPr>
        <w:pStyle w:val="CodeLabel"/>
        <w:rPr>
          <w:lang w:eastAsia="en-GB"/>
        </w:rPr>
      </w:pPr>
      <w:r w:rsidRPr="00616C71">
        <w:rPr>
          <w:lang w:eastAsia="en-GB"/>
        </w:rPr>
        <w:t>hello_macro_derive/Cargo.toml</w:t>
      </w:r>
    </w:p>
    <w:p w14:paraId="58B32BA5" w14:textId="77777777" w:rsidR="00616C71" w:rsidRPr="00616C71" w:rsidRDefault="00616C71" w:rsidP="00740286">
      <w:pPr>
        <w:pStyle w:val="Code"/>
        <w:rPr>
          <w:lang w:eastAsia="en-GB"/>
        </w:rPr>
      </w:pPr>
      <w:r w:rsidRPr="00616C71">
        <w:rPr>
          <w:lang w:eastAsia="en-GB"/>
        </w:rPr>
        <w:t>[lib]</w:t>
      </w:r>
    </w:p>
    <w:p w14:paraId="6C9E34BA" w14:textId="77777777" w:rsidR="00616C71" w:rsidRPr="00616C71" w:rsidRDefault="00616C71" w:rsidP="00740286">
      <w:pPr>
        <w:pStyle w:val="Code"/>
        <w:rPr>
          <w:lang w:eastAsia="en-GB"/>
        </w:rPr>
      </w:pPr>
      <w:r w:rsidRPr="00616C71">
        <w:rPr>
          <w:lang w:eastAsia="en-GB"/>
        </w:rPr>
        <w:t>proc-macro = true</w:t>
      </w:r>
    </w:p>
    <w:p w14:paraId="0C59B0F8" w14:textId="77777777" w:rsidR="00616C71" w:rsidRPr="00616C71" w:rsidRDefault="00616C71" w:rsidP="00740286">
      <w:pPr>
        <w:pStyle w:val="Code"/>
        <w:rPr>
          <w:lang w:eastAsia="en-GB"/>
        </w:rPr>
      </w:pPr>
    </w:p>
    <w:p w14:paraId="67E6D50F" w14:textId="77777777" w:rsidR="00616C71" w:rsidRPr="00616C71" w:rsidRDefault="00616C71" w:rsidP="00740286">
      <w:pPr>
        <w:pStyle w:val="Code"/>
        <w:rPr>
          <w:lang w:eastAsia="en-GB"/>
        </w:rPr>
      </w:pPr>
      <w:r w:rsidRPr="00616C71">
        <w:rPr>
          <w:lang w:eastAsia="en-GB"/>
        </w:rPr>
        <w:t>[dependencies]</w:t>
      </w:r>
    </w:p>
    <w:p w14:paraId="1D889EC8" w14:textId="77777777" w:rsidR="00616C71" w:rsidRPr="00616C71" w:rsidRDefault="00616C71" w:rsidP="00740286">
      <w:pPr>
        <w:pStyle w:val="Code"/>
        <w:rPr>
          <w:lang w:eastAsia="en-GB"/>
        </w:rPr>
      </w:pPr>
      <w:r w:rsidRPr="00616C71">
        <w:rPr>
          <w:lang w:eastAsia="en-GB"/>
        </w:rPr>
        <w:t>syn = "1.0"</w:t>
      </w:r>
    </w:p>
    <w:p w14:paraId="1D401B93" w14:textId="77777777" w:rsidR="00616C71" w:rsidRPr="00616C71" w:rsidRDefault="00616C71" w:rsidP="00740286">
      <w:pPr>
        <w:pStyle w:val="Code"/>
        <w:rPr>
          <w:lang w:eastAsia="en-GB"/>
        </w:rPr>
      </w:pPr>
      <w:r w:rsidRPr="00616C71">
        <w:rPr>
          <w:lang w:eastAsia="en-GB"/>
        </w:rPr>
        <w:t>quote = "1.0"</w:t>
      </w:r>
    </w:p>
    <w:p w14:paraId="3F6EA3BB" w14:textId="20BF1D5C" w:rsidR="00616C71" w:rsidRPr="00616C71" w:rsidRDefault="00616C71" w:rsidP="00740286">
      <w:pPr>
        <w:pStyle w:val="Body"/>
        <w:rPr>
          <w:lang w:eastAsia="en-GB"/>
        </w:rPr>
      </w:pPr>
      <w:r w:rsidRPr="00740286">
        <w:t xml:space="preserve">To start defining the procedural macro, place the code in Listing 19-31 into your </w:t>
      </w:r>
      <w:r w:rsidRPr="00EF7599">
        <w:rPr>
          <w:rStyle w:val="Italic"/>
        </w:rPr>
        <w:t>src/lib.rs</w:t>
      </w:r>
      <w:r w:rsidRPr="00740286">
        <w:t xml:space="preserve"> file for the </w:t>
      </w:r>
      <w:r w:rsidRPr="00EF7599">
        <w:rPr>
          <w:rStyle w:val="Literal"/>
        </w:rPr>
        <w:t>hello_macro_derive</w:t>
      </w:r>
      <w:r w:rsidRPr="00740286">
        <w:t xml:space="preserve"> crate. Note that this code won’t compile until we add a definition for the </w:t>
      </w:r>
      <w:r w:rsidRPr="00EF7599">
        <w:rPr>
          <w:rStyle w:val="Literal"/>
        </w:rPr>
        <w:t>impl_hello_macro</w:t>
      </w:r>
      <w:r w:rsidRPr="00616C71">
        <w:rPr>
          <w:lang w:eastAsia="en-GB"/>
        </w:rPr>
        <w:t xml:space="preserve"> function.</w:t>
      </w:r>
    </w:p>
    <w:p w14:paraId="128C01CC" w14:textId="4A041A22" w:rsidR="00616C71" w:rsidRPr="00616C71" w:rsidRDefault="00616C71" w:rsidP="00EF7599">
      <w:pPr>
        <w:pStyle w:val="CodeLabel"/>
        <w:rPr>
          <w:lang w:eastAsia="en-GB"/>
        </w:rPr>
      </w:pPr>
      <w:r w:rsidRPr="00616C71">
        <w:rPr>
          <w:lang w:eastAsia="en-GB"/>
        </w:rPr>
        <w:t>hello_macro_derive/src/lib.rs</w:t>
      </w:r>
    </w:p>
    <w:p w14:paraId="202D9FD1" w14:textId="77777777" w:rsidR="00616C71" w:rsidRPr="00616C71" w:rsidRDefault="00616C71" w:rsidP="00740286">
      <w:pPr>
        <w:pStyle w:val="Code"/>
        <w:rPr>
          <w:lang w:eastAsia="en-GB"/>
        </w:rPr>
      </w:pPr>
      <w:r w:rsidRPr="00616C71">
        <w:rPr>
          <w:lang w:eastAsia="en-GB"/>
        </w:rPr>
        <w:t>use proc_macro::TokenStream;</w:t>
      </w:r>
    </w:p>
    <w:p w14:paraId="1158CAF4" w14:textId="77777777" w:rsidR="00616C71" w:rsidRPr="00616C71" w:rsidRDefault="00616C71" w:rsidP="00740286">
      <w:pPr>
        <w:pStyle w:val="Code"/>
        <w:rPr>
          <w:lang w:eastAsia="en-GB"/>
        </w:rPr>
      </w:pPr>
      <w:r w:rsidRPr="00616C71">
        <w:rPr>
          <w:lang w:eastAsia="en-GB"/>
        </w:rPr>
        <w:t>use quote::quote;</w:t>
      </w:r>
    </w:p>
    <w:p w14:paraId="166EA4B2" w14:textId="77777777" w:rsidR="00616C71" w:rsidRPr="00616C71" w:rsidRDefault="00616C71" w:rsidP="00740286">
      <w:pPr>
        <w:pStyle w:val="Code"/>
        <w:rPr>
          <w:lang w:eastAsia="en-GB"/>
        </w:rPr>
      </w:pPr>
      <w:r w:rsidRPr="00616C71">
        <w:rPr>
          <w:lang w:eastAsia="en-GB"/>
        </w:rPr>
        <w:t>use syn;</w:t>
      </w:r>
    </w:p>
    <w:p w14:paraId="2DB10107" w14:textId="77777777" w:rsidR="00616C71" w:rsidRPr="00616C71" w:rsidRDefault="00616C71" w:rsidP="00740286">
      <w:pPr>
        <w:pStyle w:val="Code"/>
        <w:rPr>
          <w:lang w:eastAsia="en-GB"/>
        </w:rPr>
      </w:pPr>
    </w:p>
    <w:p w14:paraId="7A814481" w14:textId="77777777" w:rsidR="00616C71" w:rsidRPr="00616C71" w:rsidRDefault="00616C71" w:rsidP="00740286">
      <w:pPr>
        <w:pStyle w:val="Code"/>
        <w:rPr>
          <w:lang w:eastAsia="en-GB"/>
        </w:rPr>
      </w:pPr>
      <w:r w:rsidRPr="00616C71">
        <w:rPr>
          <w:lang w:eastAsia="en-GB"/>
        </w:rPr>
        <w:t>#[proc_macro_derive(HelloMacro)]</w:t>
      </w:r>
    </w:p>
    <w:p w14:paraId="4C2DF655" w14:textId="77777777" w:rsidR="00616C71" w:rsidRPr="00616C71" w:rsidRDefault="00616C71" w:rsidP="00740286">
      <w:pPr>
        <w:pStyle w:val="Code"/>
        <w:rPr>
          <w:lang w:eastAsia="en-GB"/>
        </w:rPr>
      </w:pPr>
      <w:r w:rsidRPr="00616C71">
        <w:rPr>
          <w:lang w:eastAsia="en-GB"/>
        </w:rPr>
        <w:t>pub fn hello_macro_derive(input: TokenStream) -&gt; TokenStream {</w:t>
      </w:r>
    </w:p>
    <w:p w14:paraId="1A500342" w14:textId="77777777" w:rsidR="00616C71" w:rsidRPr="00616C71" w:rsidRDefault="00616C71" w:rsidP="00740286">
      <w:pPr>
        <w:pStyle w:val="Code"/>
        <w:rPr>
          <w:lang w:eastAsia="en-GB"/>
        </w:rPr>
      </w:pPr>
      <w:r w:rsidRPr="00616C71">
        <w:rPr>
          <w:lang w:eastAsia="en-GB"/>
        </w:rPr>
        <w:t xml:space="preserve">    // Construct a representation of Rust code as a syntax tree</w:t>
      </w:r>
    </w:p>
    <w:p w14:paraId="0A99AF6E" w14:textId="77777777" w:rsidR="00616C71" w:rsidRPr="00616C71" w:rsidRDefault="00616C71" w:rsidP="00740286">
      <w:pPr>
        <w:pStyle w:val="Code"/>
        <w:rPr>
          <w:lang w:eastAsia="en-GB"/>
        </w:rPr>
      </w:pPr>
      <w:r w:rsidRPr="00616C71">
        <w:rPr>
          <w:lang w:eastAsia="en-GB"/>
        </w:rPr>
        <w:t xml:space="preserve">    // that we can manipulate</w:t>
      </w:r>
    </w:p>
    <w:p w14:paraId="44EBC822" w14:textId="77777777" w:rsidR="00616C71" w:rsidRPr="00616C71" w:rsidRDefault="00616C71" w:rsidP="00740286">
      <w:pPr>
        <w:pStyle w:val="Code"/>
        <w:rPr>
          <w:lang w:eastAsia="en-GB"/>
        </w:rPr>
      </w:pPr>
      <w:r w:rsidRPr="00616C71">
        <w:rPr>
          <w:lang w:eastAsia="en-GB"/>
        </w:rPr>
        <w:t xml:space="preserve">    let ast = syn::parse(input).unwrap();</w:t>
      </w:r>
    </w:p>
    <w:p w14:paraId="24698A88" w14:textId="77777777" w:rsidR="00616C71" w:rsidRPr="00616C71" w:rsidRDefault="00616C71" w:rsidP="00740286">
      <w:pPr>
        <w:pStyle w:val="Code"/>
        <w:rPr>
          <w:lang w:eastAsia="en-GB"/>
        </w:rPr>
      </w:pPr>
    </w:p>
    <w:p w14:paraId="7FF45680" w14:textId="77777777" w:rsidR="00616C71" w:rsidRPr="00616C71" w:rsidRDefault="00616C71" w:rsidP="00740286">
      <w:pPr>
        <w:pStyle w:val="Code"/>
        <w:rPr>
          <w:lang w:eastAsia="en-GB"/>
        </w:rPr>
      </w:pPr>
      <w:r w:rsidRPr="00616C71">
        <w:rPr>
          <w:lang w:eastAsia="en-GB"/>
        </w:rPr>
        <w:t xml:space="preserve">    // Build the trait implementation</w:t>
      </w:r>
    </w:p>
    <w:p w14:paraId="5BA75732" w14:textId="77777777" w:rsidR="00616C71" w:rsidRPr="00616C71" w:rsidRDefault="00616C71" w:rsidP="00740286">
      <w:pPr>
        <w:pStyle w:val="Code"/>
        <w:rPr>
          <w:lang w:eastAsia="en-GB"/>
        </w:rPr>
      </w:pPr>
      <w:r w:rsidRPr="00616C71">
        <w:rPr>
          <w:lang w:eastAsia="en-GB"/>
        </w:rPr>
        <w:t xml:space="preserve">    impl_hello_macro(&amp;ast)</w:t>
      </w:r>
    </w:p>
    <w:p w14:paraId="3DC90C2E" w14:textId="77777777" w:rsidR="00616C71" w:rsidRPr="00616C71" w:rsidRDefault="00616C71" w:rsidP="00740286">
      <w:pPr>
        <w:pStyle w:val="Code"/>
        <w:rPr>
          <w:lang w:eastAsia="en-GB"/>
        </w:rPr>
      </w:pPr>
      <w:r w:rsidRPr="00616C71">
        <w:rPr>
          <w:lang w:eastAsia="en-GB"/>
        </w:rPr>
        <w:t>}</w:t>
      </w:r>
    </w:p>
    <w:p w14:paraId="64E51394" w14:textId="1B22E807" w:rsidR="00616C71" w:rsidRPr="00616C71" w:rsidRDefault="00616C71" w:rsidP="005E677D">
      <w:pPr>
        <w:pStyle w:val="CodeListingCaption"/>
        <w:rPr>
          <w:lang w:eastAsia="en-GB"/>
        </w:rPr>
      </w:pPr>
      <w:r w:rsidRPr="00616C71">
        <w:rPr>
          <w:lang w:eastAsia="en-GB"/>
        </w:rPr>
        <w:t>Code that most procedural macro crates will require in order to</w:t>
      </w:r>
      <w:r>
        <w:rPr>
          <w:lang w:eastAsia="en-GB"/>
        </w:rPr>
        <w:t xml:space="preserve"> </w:t>
      </w:r>
      <w:r w:rsidRPr="00616C71">
        <w:rPr>
          <w:lang w:eastAsia="en-GB"/>
        </w:rPr>
        <w:t>process Rust code</w:t>
      </w:r>
    </w:p>
    <w:p w14:paraId="432D10EC" w14:textId="5C27B90F" w:rsidR="00616C71" w:rsidRPr="00616C71" w:rsidRDefault="00616C71" w:rsidP="00740286">
      <w:pPr>
        <w:pStyle w:val="Body"/>
        <w:rPr>
          <w:lang w:eastAsia="en-GB"/>
        </w:rPr>
      </w:pPr>
      <w:r w:rsidRPr="00740286">
        <w:t xml:space="preserve">Notice that we’ve split the code into the </w:t>
      </w:r>
      <w:r w:rsidRPr="00EF7599">
        <w:rPr>
          <w:rStyle w:val="Literal"/>
        </w:rPr>
        <w:t>hello_macro_derive</w:t>
      </w:r>
      <w:r w:rsidRPr="00740286">
        <w:t xml:space="preserve"> function, which is responsible for parsing the </w:t>
      </w:r>
      <w:r w:rsidRPr="00EF7599">
        <w:rPr>
          <w:rStyle w:val="Literal"/>
        </w:rPr>
        <w:t>TokenStream</w:t>
      </w:r>
      <w:r w:rsidRPr="00740286">
        <w:t xml:space="preserve">, and the </w:t>
      </w:r>
      <w:r w:rsidRPr="00EF7599">
        <w:rPr>
          <w:rStyle w:val="Literal"/>
        </w:rPr>
        <w:t>impl_hello_macro</w:t>
      </w:r>
      <w:r w:rsidRPr="00740286">
        <w:t xml:space="preserve"> function, which is responsible for transforming the syntax tree: this makes writing a procedural macro more convenient. The code in the outer function (</w:t>
      </w:r>
      <w:r w:rsidRPr="00EF7599">
        <w:rPr>
          <w:rStyle w:val="Literal"/>
        </w:rPr>
        <w:t>hello_macro_derive</w:t>
      </w:r>
      <w:r w:rsidRPr="00740286">
        <w:t xml:space="preserve"> in this case) will be the same for almost every procedural macro crate you see or create. The code you specify in the body of the inner function (</w:t>
      </w:r>
      <w:r w:rsidRPr="00EF7599">
        <w:rPr>
          <w:rStyle w:val="Literal"/>
        </w:rPr>
        <w:t>impl_hello_macro</w:t>
      </w:r>
      <w:r w:rsidRPr="00616C71">
        <w:rPr>
          <w:lang w:eastAsia="en-GB"/>
        </w:rPr>
        <w:t xml:space="preserve"> in this case) will be different</w:t>
      </w:r>
      <w:r>
        <w:rPr>
          <w:lang w:eastAsia="en-GB"/>
        </w:rPr>
        <w:t xml:space="preserve"> </w:t>
      </w:r>
      <w:r w:rsidRPr="00616C71">
        <w:rPr>
          <w:lang w:eastAsia="en-GB"/>
        </w:rPr>
        <w:t>depending on your procedural macro’s purpose.</w:t>
      </w:r>
    </w:p>
    <w:p w14:paraId="32EF06C0" w14:textId="52EF8BBF" w:rsidR="00616C71" w:rsidRPr="00616C71" w:rsidRDefault="00616C71" w:rsidP="00740286">
      <w:pPr>
        <w:pStyle w:val="Body"/>
        <w:rPr>
          <w:lang w:eastAsia="en-GB"/>
        </w:rPr>
      </w:pPr>
      <w:r w:rsidRPr="00616C71">
        <w:rPr>
          <w:lang w:eastAsia="en-GB"/>
        </w:rPr>
        <w:t xml:space="preserve">We’ve introduced three new crates: </w:t>
      </w:r>
      <w:r w:rsidRPr="00EF7599">
        <w:rPr>
          <w:rStyle w:val="Literal"/>
        </w:rPr>
        <w:t>proc_macro</w:t>
      </w:r>
      <w:r w:rsidRPr="00740286">
        <w:t xml:space="preserve">, </w:t>
      </w:r>
      <w:r w:rsidRPr="00EF7599">
        <w:rPr>
          <w:rStyle w:val="Literal"/>
        </w:rPr>
        <w:t>syn</w:t>
      </w:r>
      <w:r w:rsidRPr="00740286">
        <w:t xml:space="preserve"> (available from </w:t>
      </w:r>
      <w:hyperlink r:id="rId15" w:history="1">
        <w:r w:rsidRPr="0075292A">
          <w:rPr>
            <w:rStyle w:val="LinkURL"/>
          </w:rPr>
          <w:t>https://crates.io/crates/syn</w:t>
        </w:r>
      </w:hyperlink>
      <w:r w:rsidRPr="00740286">
        <w:t xml:space="preserve">), and </w:t>
      </w:r>
      <w:r w:rsidRPr="00EF7599">
        <w:rPr>
          <w:rStyle w:val="Literal"/>
        </w:rPr>
        <w:t>quote</w:t>
      </w:r>
      <w:r w:rsidRPr="00740286">
        <w:t xml:space="preserve"> (available from </w:t>
      </w:r>
      <w:hyperlink r:id="rId16" w:history="1">
        <w:r w:rsidRPr="0075292A">
          <w:rPr>
            <w:rStyle w:val="LinkURL"/>
          </w:rPr>
          <w:t>https://crates.io/crates/quote</w:t>
        </w:r>
      </w:hyperlink>
      <w:r w:rsidRPr="00740286">
        <w:t xml:space="preserve">). </w:t>
      </w:r>
      <w:r w:rsidR="00714619">
        <w:rPr>
          <w:lang w:eastAsia="en-GB"/>
        </w:rPr>
        <w:fldChar w:fldCharType="begin"/>
      </w:r>
      <w:r w:rsidR="00714619">
        <w:instrText xml:space="preserve"> XE "proc_macro crate startRange" </w:instrText>
      </w:r>
      <w:r w:rsidR="00714619">
        <w:rPr>
          <w:lang w:eastAsia="en-GB"/>
        </w:rPr>
        <w:fldChar w:fldCharType="end"/>
      </w:r>
      <w:r w:rsidRPr="00740286">
        <w:t xml:space="preserve">The </w:t>
      </w:r>
      <w:r w:rsidRPr="00EF7599">
        <w:rPr>
          <w:rStyle w:val="Literal"/>
        </w:rPr>
        <w:t>proc_macro</w:t>
      </w:r>
      <w:r w:rsidRPr="00740286">
        <w:t xml:space="preserve"> crate comes with Rust, so we didn’t need to add that to the dependencies in </w:t>
      </w:r>
      <w:r w:rsidRPr="00EF7599">
        <w:rPr>
          <w:rStyle w:val="Italic"/>
        </w:rPr>
        <w:t>Cargo.toml</w:t>
      </w:r>
      <w:r w:rsidRPr="00740286">
        <w:t xml:space="preserve">. The </w:t>
      </w:r>
      <w:r w:rsidRPr="00EF7599">
        <w:rPr>
          <w:rStyle w:val="Literal"/>
        </w:rPr>
        <w:t>proc_macro</w:t>
      </w:r>
      <w:r w:rsidRPr="00616C71">
        <w:rPr>
          <w:lang w:eastAsia="en-GB"/>
        </w:rPr>
        <w:t xml:space="preserve"> crate is the compiler’s API that allows us to read and manipulate</w:t>
      </w:r>
      <w:r>
        <w:rPr>
          <w:lang w:eastAsia="en-GB"/>
        </w:rPr>
        <w:t xml:space="preserve"> </w:t>
      </w:r>
      <w:r w:rsidRPr="00616C71">
        <w:rPr>
          <w:lang w:eastAsia="en-GB"/>
        </w:rPr>
        <w:t>Rust code from our code.</w:t>
      </w:r>
      <w:r w:rsidR="00714619" w:rsidRPr="00714619">
        <w:rPr>
          <w:lang w:eastAsia="en-GB"/>
        </w:rPr>
        <w:t xml:space="preserve"> </w:t>
      </w:r>
      <w:r w:rsidR="00714619">
        <w:rPr>
          <w:lang w:eastAsia="en-GB"/>
        </w:rPr>
        <w:fldChar w:fldCharType="begin"/>
      </w:r>
      <w:r w:rsidR="00714619">
        <w:instrText xml:space="preserve"> XE "proc_macro crate endRange" </w:instrText>
      </w:r>
      <w:r w:rsidR="00714619">
        <w:rPr>
          <w:lang w:eastAsia="en-GB"/>
        </w:rPr>
        <w:fldChar w:fldCharType="end"/>
      </w:r>
    </w:p>
    <w:p w14:paraId="16E2C580" w14:textId="64A74BA3" w:rsidR="00616C71" w:rsidRPr="00616C71" w:rsidRDefault="000B6C82" w:rsidP="00740286">
      <w:pPr>
        <w:pStyle w:val="Body"/>
        <w:rPr>
          <w:lang w:eastAsia="en-GB"/>
        </w:rPr>
      </w:pPr>
      <w:r>
        <w:rPr>
          <w:lang w:eastAsia="en-GB"/>
        </w:rPr>
        <w:fldChar w:fldCharType="begin"/>
      </w:r>
      <w:r>
        <w:instrText xml:space="preserve"> XE "syn crate startRange" </w:instrText>
      </w:r>
      <w:r>
        <w:rPr>
          <w:lang w:eastAsia="en-GB"/>
        </w:rPr>
        <w:fldChar w:fldCharType="end"/>
      </w:r>
      <w:r w:rsidR="00616C71" w:rsidRPr="00616C71">
        <w:rPr>
          <w:lang w:eastAsia="en-GB"/>
        </w:rPr>
        <w:t xml:space="preserve">The </w:t>
      </w:r>
      <w:r w:rsidR="00616C71" w:rsidRPr="00EF7599">
        <w:rPr>
          <w:rStyle w:val="Literal"/>
        </w:rPr>
        <w:t>syn</w:t>
      </w:r>
      <w:r w:rsidR="00616C71" w:rsidRPr="00740286">
        <w:t xml:space="preserve"> crate parses Rust code from a string into a data structure that we can perform operations on.</w:t>
      </w:r>
      <w:r>
        <w:rPr>
          <w:lang w:eastAsia="en-GB"/>
        </w:rPr>
        <w:fldChar w:fldCharType="begin"/>
      </w:r>
      <w:r>
        <w:instrText xml:space="preserve"> XE "syn crate endRange" </w:instrText>
      </w:r>
      <w:r>
        <w:rPr>
          <w:lang w:eastAsia="en-GB"/>
        </w:rPr>
        <w:fldChar w:fldCharType="end"/>
      </w:r>
      <w:r w:rsidR="00616C71" w:rsidRPr="00740286">
        <w:t xml:space="preserve"> </w:t>
      </w:r>
      <w:r>
        <w:rPr>
          <w:lang w:eastAsia="en-GB"/>
        </w:rPr>
        <w:fldChar w:fldCharType="begin"/>
      </w:r>
      <w:r>
        <w:instrText xml:space="preserve"> XE "quote crate startRange" </w:instrText>
      </w:r>
      <w:r>
        <w:rPr>
          <w:lang w:eastAsia="en-GB"/>
        </w:rPr>
        <w:fldChar w:fldCharType="end"/>
      </w:r>
      <w:r w:rsidR="00616C71" w:rsidRPr="00740286">
        <w:t xml:space="preserve">The </w:t>
      </w:r>
      <w:r w:rsidR="00616C71" w:rsidRPr="00EF7599">
        <w:rPr>
          <w:rStyle w:val="Literal"/>
        </w:rPr>
        <w:t>quote</w:t>
      </w:r>
      <w:r w:rsidR="00616C71" w:rsidRPr="00740286">
        <w:t xml:space="preserve"> crate turns </w:t>
      </w:r>
      <w:r w:rsidR="00616C71" w:rsidRPr="00EF7599">
        <w:rPr>
          <w:rStyle w:val="Literal"/>
        </w:rPr>
        <w:t>syn</w:t>
      </w:r>
      <w:r w:rsidR="00616C71" w:rsidRPr="00616C71">
        <w:rPr>
          <w:lang w:eastAsia="en-GB"/>
        </w:rPr>
        <w:t xml:space="preserve"> data structures back</w:t>
      </w:r>
      <w:r w:rsidR="00616C71">
        <w:rPr>
          <w:lang w:eastAsia="en-GB"/>
        </w:rPr>
        <w:t xml:space="preserve"> </w:t>
      </w:r>
      <w:r w:rsidR="00616C71" w:rsidRPr="00616C71">
        <w:rPr>
          <w:lang w:eastAsia="en-GB"/>
        </w:rPr>
        <w:t>into Rust code.</w:t>
      </w:r>
      <w:r>
        <w:rPr>
          <w:lang w:eastAsia="en-GB"/>
        </w:rPr>
        <w:fldChar w:fldCharType="begin"/>
      </w:r>
      <w:r>
        <w:instrText xml:space="preserve"> XE "quote crate </w:instrText>
      </w:r>
      <w:r w:rsidR="00A21DD1">
        <w:instrText>end</w:instrText>
      </w:r>
      <w:r>
        <w:instrText xml:space="preserve">Range" </w:instrText>
      </w:r>
      <w:r>
        <w:rPr>
          <w:lang w:eastAsia="en-GB"/>
        </w:rPr>
        <w:fldChar w:fldCharType="end"/>
      </w:r>
      <w:r w:rsidR="00616C71" w:rsidRPr="00616C71">
        <w:rPr>
          <w:lang w:eastAsia="en-GB"/>
        </w:rPr>
        <w:t xml:space="preserve"> These crates make it much simpler to parse any sort of Rust</w:t>
      </w:r>
      <w:r w:rsidR="00616C71">
        <w:rPr>
          <w:lang w:eastAsia="en-GB"/>
        </w:rPr>
        <w:t xml:space="preserve"> </w:t>
      </w:r>
      <w:r w:rsidR="00616C71" w:rsidRPr="00616C71">
        <w:rPr>
          <w:lang w:eastAsia="en-GB"/>
        </w:rPr>
        <w:t>code we might want to handle: writing a full parser for Rust code is no simple</w:t>
      </w:r>
      <w:r w:rsidR="00616C71">
        <w:rPr>
          <w:lang w:eastAsia="en-GB"/>
        </w:rPr>
        <w:t xml:space="preserve"> </w:t>
      </w:r>
      <w:r w:rsidR="00616C71" w:rsidRPr="00616C71">
        <w:rPr>
          <w:lang w:eastAsia="en-GB"/>
        </w:rPr>
        <w:t>task.</w:t>
      </w:r>
    </w:p>
    <w:p w14:paraId="14BF797F" w14:textId="029A5412" w:rsidR="00616C71" w:rsidRPr="00616C71" w:rsidRDefault="00616C71" w:rsidP="00740286">
      <w:pPr>
        <w:pStyle w:val="Body"/>
        <w:rPr>
          <w:lang w:eastAsia="en-GB"/>
        </w:rPr>
      </w:pPr>
      <w:r w:rsidRPr="00616C71">
        <w:rPr>
          <w:lang w:eastAsia="en-GB"/>
        </w:rPr>
        <w:t xml:space="preserve">The </w:t>
      </w:r>
      <w:r w:rsidRPr="00EF7599">
        <w:rPr>
          <w:rStyle w:val="Literal"/>
        </w:rPr>
        <w:t>hello_macro_derive</w:t>
      </w:r>
      <w:r w:rsidRPr="00740286">
        <w:t xml:space="preserve"> function will be called when a user of our library specifies </w:t>
      </w:r>
      <w:r w:rsidRPr="00EF7599">
        <w:rPr>
          <w:rStyle w:val="Literal"/>
        </w:rPr>
        <w:t>#[derive(HelloMacro)]</w:t>
      </w:r>
      <w:r w:rsidRPr="00740286">
        <w:t xml:space="preserve"> on a type. This is possible because we’ve annotated the </w:t>
      </w:r>
      <w:r w:rsidRPr="00EF7599">
        <w:rPr>
          <w:rStyle w:val="Literal"/>
        </w:rPr>
        <w:t>hello_macro_derive</w:t>
      </w:r>
      <w:r w:rsidRPr="00740286">
        <w:t xml:space="preserve"> function here with </w:t>
      </w:r>
      <w:r w:rsidRPr="00EF7599">
        <w:rPr>
          <w:rStyle w:val="Literal"/>
        </w:rPr>
        <w:t>proc_macro_derive</w:t>
      </w:r>
      <w:r w:rsidRPr="00740286">
        <w:t xml:space="preserve"> and specified the name </w:t>
      </w:r>
      <w:r w:rsidRPr="00EF7599">
        <w:rPr>
          <w:rStyle w:val="Literal"/>
        </w:rPr>
        <w:t>HelloMacro</w:t>
      </w:r>
      <w:r w:rsidRPr="00616C71">
        <w:rPr>
          <w:lang w:eastAsia="en-GB"/>
        </w:rPr>
        <w:t>, which matches our trait name; this is the</w:t>
      </w:r>
      <w:r>
        <w:rPr>
          <w:lang w:eastAsia="en-GB"/>
        </w:rPr>
        <w:t xml:space="preserve"> </w:t>
      </w:r>
      <w:r w:rsidRPr="00616C71">
        <w:rPr>
          <w:lang w:eastAsia="en-GB"/>
        </w:rPr>
        <w:t>convention most procedural macros follow.</w:t>
      </w:r>
    </w:p>
    <w:p w14:paraId="10A4C73E" w14:textId="1A6B5BF3" w:rsidR="00616C71" w:rsidRPr="00616C71" w:rsidRDefault="00616C71" w:rsidP="00740286">
      <w:pPr>
        <w:pStyle w:val="Body"/>
        <w:rPr>
          <w:lang w:eastAsia="en-GB"/>
        </w:rPr>
      </w:pPr>
      <w:r w:rsidRPr="00616C71">
        <w:rPr>
          <w:lang w:eastAsia="en-GB"/>
        </w:rPr>
        <w:t xml:space="preserve">The </w:t>
      </w:r>
      <w:r w:rsidRPr="00EF7599">
        <w:rPr>
          <w:rStyle w:val="Literal"/>
        </w:rPr>
        <w:t>hello_macro_derive</w:t>
      </w:r>
      <w:r w:rsidRPr="00740286">
        <w:t xml:space="preserve"> function first converts the </w:t>
      </w:r>
      <w:r w:rsidRPr="00EF7599">
        <w:rPr>
          <w:rStyle w:val="Literal"/>
        </w:rPr>
        <w:t>input</w:t>
      </w:r>
      <w:r w:rsidRPr="00740286">
        <w:t xml:space="preserve"> from a </w:t>
      </w:r>
      <w:r w:rsidRPr="00EF7599">
        <w:rPr>
          <w:rStyle w:val="Literal"/>
        </w:rPr>
        <w:t>TokenStream</w:t>
      </w:r>
      <w:r w:rsidRPr="00740286">
        <w:t xml:space="preserve"> to a data structure that we can then interpret and perform operations on. </w:t>
      </w:r>
      <w:r w:rsidR="00C92E0B">
        <w:rPr>
          <w:lang w:eastAsia="en-GB"/>
        </w:rPr>
        <w:fldChar w:fldCharType="begin"/>
      </w:r>
      <w:r w:rsidR="00C92E0B">
        <w:instrText xml:space="preserve"> XE "syn crate startRange" </w:instrText>
      </w:r>
      <w:r w:rsidR="00C92E0B">
        <w:rPr>
          <w:lang w:eastAsia="en-GB"/>
        </w:rPr>
        <w:fldChar w:fldCharType="end"/>
      </w:r>
      <w:r w:rsidRPr="00740286">
        <w:t xml:space="preserve">This is where </w:t>
      </w:r>
      <w:r w:rsidRPr="00EF7599">
        <w:rPr>
          <w:rStyle w:val="Literal"/>
        </w:rPr>
        <w:t>syn</w:t>
      </w:r>
      <w:r w:rsidRPr="00740286">
        <w:t xml:space="preserve"> comes into play. The </w:t>
      </w:r>
      <w:r w:rsidRPr="00EF7599">
        <w:rPr>
          <w:rStyle w:val="Literal"/>
        </w:rPr>
        <w:t>parse</w:t>
      </w:r>
      <w:r w:rsidRPr="00740286">
        <w:t xml:space="preserve"> function in </w:t>
      </w:r>
      <w:r w:rsidRPr="00EF7599">
        <w:rPr>
          <w:rStyle w:val="Literal"/>
        </w:rPr>
        <w:t>syn</w:t>
      </w:r>
      <w:r w:rsidRPr="00740286">
        <w:t xml:space="preserve"> takes a </w:t>
      </w:r>
      <w:r w:rsidRPr="00EF7599">
        <w:rPr>
          <w:rStyle w:val="Literal"/>
        </w:rPr>
        <w:t>TokenStream</w:t>
      </w:r>
      <w:r w:rsidRPr="00740286">
        <w:t xml:space="preserve"> and returns a </w:t>
      </w:r>
      <w:r w:rsidRPr="00EF7599">
        <w:rPr>
          <w:rStyle w:val="Literal"/>
        </w:rPr>
        <w:t>DeriveInput</w:t>
      </w:r>
      <w:r w:rsidRPr="00740286">
        <w:t xml:space="preserve"> struct representing the parsed Rust code. Listing 19-32 shows the relevant parts of the </w:t>
      </w:r>
      <w:r w:rsidRPr="00EF7599">
        <w:rPr>
          <w:rStyle w:val="Literal"/>
        </w:rPr>
        <w:t>DeriveInput</w:t>
      </w:r>
      <w:r w:rsidRPr="00740286">
        <w:t xml:space="preserve"> struct we get from parsing the </w:t>
      </w:r>
      <w:r w:rsidRPr="00EF7599">
        <w:rPr>
          <w:rStyle w:val="Literal"/>
        </w:rPr>
        <w:t>struct Pancakes;</w:t>
      </w:r>
      <w:r w:rsidRPr="00616C71">
        <w:rPr>
          <w:lang w:eastAsia="en-GB"/>
        </w:rPr>
        <w:t xml:space="preserve"> string</w:t>
      </w:r>
      <w:r w:rsidR="003D65DF">
        <w:rPr>
          <w:lang w:eastAsia="en-GB"/>
        </w:rPr>
        <w:t>.</w:t>
      </w:r>
    </w:p>
    <w:p w14:paraId="1C7C61A7" w14:textId="77777777" w:rsidR="00616C71" w:rsidRPr="00616C71" w:rsidRDefault="00616C71" w:rsidP="00740286">
      <w:pPr>
        <w:pStyle w:val="Code"/>
        <w:rPr>
          <w:lang w:eastAsia="en-GB"/>
        </w:rPr>
      </w:pPr>
      <w:r w:rsidRPr="00616C71">
        <w:rPr>
          <w:lang w:eastAsia="en-GB"/>
        </w:rPr>
        <w:t>DeriveInput {</w:t>
      </w:r>
    </w:p>
    <w:p w14:paraId="6ABB0C1F" w14:textId="6E4588F2" w:rsidR="00616C71" w:rsidRPr="00616C71" w:rsidRDefault="00616C71" w:rsidP="00740286">
      <w:pPr>
        <w:pStyle w:val="Code"/>
        <w:rPr>
          <w:lang w:eastAsia="en-GB"/>
        </w:rPr>
      </w:pPr>
      <w:r w:rsidRPr="00616C71">
        <w:rPr>
          <w:lang w:eastAsia="en-GB"/>
        </w:rPr>
        <w:t xml:space="preserve">    </w:t>
      </w:r>
      <w:r w:rsidR="0075292A" w:rsidRPr="0075292A">
        <w:rPr>
          <w:rStyle w:val="LiteralItalic"/>
        </w:rPr>
        <w:t>--snip--</w:t>
      </w:r>
    </w:p>
    <w:p w14:paraId="24CCF3E7" w14:textId="77777777" w:rsidR="00616C71" w:rsidRPr="00616C71" w:rsidRDefault="00616C71" w:rsidP="00740286">
      <w:pPr>
        <w:pStyle w:val="Code"/>
        <w:rPr>
          <w:lang w:eastAsia="en-GB"/>
        </w:rPr>
      </w:pPr>
    </w:p>
    <w:p w14:paraId="65B5BB4F" w14:textId="77777777" w:rsidR="00616C71" w:rsidRPr="00616C71" w:rsidRDefault="00616C71" w:rsidP="00740286">
      <w:pPr>
        <w:pStyle w:val="Code"/>
        <w:rPr>
          <w:lang w:eastAsia="en-GB"/>
        </w:rPr>
      </w:pPr>
      <w:r w:rsidRPr="00616C71">
        <w:rPr>
          <w:lang w:eastAsia="en-GB"/>
        </w:rPr>
        <w:t xml:space="preserve">    ident: Ident {</w:t>
      </w:r>
    </w:p>
    <w:p w14:paraId="07DFB01A" w14:textId="77777777" w:rsidR="00616C71" w:rsidRPr="00616C71" w:rsidRDefault="00616C71" w:rsidP="00740286">
      <w:pPr>
        <w:pStyle w:val="Code"/>
        <w:rPr>
          <w:lang w:eastAsia="en-GB"/>
        </w:rPr>
      </w:pPr>
      <w:r w:rsidRPr="00616C71">
        <w:rPr>
          <w:lang w:eastAsia="en-GB"/>
        </w:rPr>
        <w:t xml:space="preserve">        ident: "Pancakes",</w:t>
      </w:r>
    </w:p>
    <w:p w14:paraId="2B73863A" w14:textId="77777777" w:rsidR="00616C71" w:rsidRPr="00616C71" w:rsidRDefault="00616C71" w:rsidP="00740286">
      <w:pPr>
        <w:pStyle w:val="Code"/>
        <w:rPr>
          <w:lang w:eastAsia="en-GB"/>
        </w:rPr>
      </w:pPr>
      <w:r w:rsidRPr="00616C71">
        <w:rPr>
          <w:lang w:eastAsia="en-GB"/>
        </w:rPr>
        <w:t xml:space="preserve">        span: #0 bytes(95..103)</w:t>
      </w:r>
    </w:p>
    <w:p w14:paraId="09F11C11" w14:textId="77777777" w:rsidR="00616C71" w:rsidRPr="00616C71" w:rsidRDefault="00616C71" w:rsidP="00740286">
      <w:pPr>
        <w:pStyle w:val="Code"/>
        <w:rPr>
          <w:lang w:eastAsia="en-GB"/>
        </w:rPr>
      </w:pPr>
      <w:r w:rsidRPr="00616C71">
        <w:rPr>
          <w:lang w:eastAsia="en-GB"/>
        </w:rPr>
        <w:t xml:space="preserve">    },</w:t>
      </w:r>
    </w:p>
    <w:p w14:paraId="01CE661C" w14:textId="77777777" w:rsidR="00616C71" w:rsidRPr="00616C71" w:rsidRDefault="00616C71" w:rsidP="00740286">
      <w:pPr>
        <w:pStyle w:val="Code"/>
        <w:rPr>
          <w:lang w:eastAsia="en-GB"/>
        </w:rPr>
      </w:pPr>
      <w:r w:rsidRPr="00616C71">
        <w:rPr>
          <w:lang w:eastAsia="en-GB"/>
        </w:rPr>
        <w:t xml:space="preserve">    data: Struct(</w:t>
      </w:r>
    </w:p>
    <w:p w14:paraId="663000E8" w14:textId="77777777" w:rsidR="00616C71" w:rsidRPr="00616C71" w:rsidRDefault="00616C71" w:rsidP="00740286">
      <w:pPr>
        <w:pStyle w:val="Code"/>
        <w:rPr>
          <w:lang w:eastAsia="en-GB"/>
        </w:rPr>
      </w:pPr>
      <w:r w:rsidRPr="00616C71">
        <w:rPr>
          <w:lang w:eastAsia="en-GB"/>
        </w:rPr>
        <w:t xml:space="preserve">        DataStruct {</w:t>
      </w:r>
    </w:p>
    <w:p w14:paraId="5A9FC216" w14:textId="77777777" w:rsidR="00616C71" w:rsidRPr="00616C71" w:rsidRDefault="00616C71" w:rsidP="00740286">
      <w:pPr>
        <w:pStyle w:val="Code"/>
        <w:rPr>
          <w:lang w:eastAsia="en-GB"/>
        </w:rPr>
      </w:pPr>
      <w:r w:rsidRPr="00616C71">
        <w:rPr>
          <w:lang w:eastAsia="en-GB"/>
        </w:rPr>
        <w:t xml:space="preserve">            struct_token: Struct,</w:t>
      </w:r>
    </w:p>
    <w:p w14:paraId="3DE5B5DC" w14:textId="77777777" w:rsidR="00616C71" w:rsidRPr="00616C71" w:rsidRDefault="00616C71" w:rsidP="00740286">
      <w:pPr>
        <w:pStyle w:val="Code"/>
        <w:rPr>
          <w:lang w:eastAsia="en-GB"/>
        </w:rPr>
      </w:pPr>
      <w:r w:rsidRPr="00616C71">
        <w:rPr>
          <w:lang w:eastAsia="en-GB"/>
        </w:rPr>
        <w:t xml:space="preserve">            fields: Unit,</w:t>
      </w:r>
    </w:p>
    <w:p w14:paraId="307E9A08" w14:textId="77777777" w:rsidR="00616C71" w:rsidRPr="00616C71" w:rsidRDefault="00616C71" w:rsidP="00740286">
      <w:pPr>
        <w:pStyle w:val="Code"/>
        <w:rPr>
          <w:lang w:eastAsia="en-GB"/>
        </w:rPr>
      </w:pPr>
      <w:r w:rsidRPr="00616C71">
        <w:rPr>
          <w:lang w:eastAsia="en-GB"/>
        </w:rPr>
        <w:t xml:space="preserve">            semi_token: Some(</w:t>
      </w:r>
    </w:p>
    <w:p w14:paraId="03E7E7F9" w14:textId="77777777" w:rsidR="00616C71" w:rsidRPr="00616C71" w:rsidRDefault="00616C71" w:rsidP="00740286">
      <w:pPr>
        <w:pStyle w:val="Code"/>
        <w:rPr>
          <w:lang w:eastAsia="en-GB"/>
        </w:rPr>
      </w:pPr>
      <w:r w:rsidRPr="00616C71">
        <w:rPr>
          <w:lang w:eastAsia="en-GB"/>
        </w:rPr>
        <w:t xml:space="preserve">                Semi</w:t>
      </w:r>
    </w:p>
    <w:p w14:paraId="72BADE5F" w14:textId="77777777" w:rsidR="00616C71" w:rsidRPr="00616C71" w:rsidRDefault="00616C71" w:rsidP="00740286">
      <w:pPr>
        <w:pStyle w:val="Code"/>
        <w:rPr>
          <w:lang w:eastAsia="en-GB"/>
        </w:rPr>
      </w:pPr>
      <w:r w:rsidRPr="00616C71">
        <w:rPr>
          <w:lang w:eastAsia="en-GB"/>
        </w:rPr>
        <w:t xml:space="preserve">            )</w:t>
      </w:r>
    </w:p>
    <w:p w14:paraId="05F1D515" w14:textId="77777777" w:rsidR="00616C71" w:rsidRPr="00616C71" w:rsidRDefault="00616C71" w:rsidP="00740286">
      <w:pPr>
        <w:pStyle w:val="Code"/>
        <w:rPr>
          <w:lang w:eastAsia="en-GB"/>
        </w:rPr>
      </w:pPr>
      <w:r w:rsidRPr="00616C71">
        <w:rPr>
          <w:lang w:eastAsia="en-GB"/>
        </w:rPr>
        <w:t xml:space="preserve">        }</w:t>
      </w:r>
    </w:p>
    <w:p w14:paraId="29882FC4" w14:textId="77777777" w:rsidR="00616C71" w:rsidRPr="00616C71" w:rsidRDefault="00616C71" w:rsidP="00740286">
      <w:pPr>
        <w:pStyle w:val="Code"/>
        <w:rPr>
          <w:lang w:eastAsia="en-GB"/>
        </w:rPr>
      </w:pPr>
      <w:r w:rsidRPr="00616C71">
        <w:rPr>
          <w:lang w:eastAsia="en-GB"/>
        </w:rPr>
        <w:t xml:space="preserve">    )</w:t>
      </w:r>
    </w:p>
    <w:p w14:paraId="689D4153" w14:textId="77777777" w:rsidR="00616C71" w:rsidRPr="00616C71" w:rsidRDefault="00616C71" w:rsidP="00740286">
      <w:pPr>
        <w:pStyle w:val="Code"/>
        <w:rPr>
          <w:lang w:eastAsia="en-GB"/>
        </w:rPr>
      </w:pPr>
      <w:r w:rsidRPr="00616C71">
        <w:rPr>
          <w:lang w:eastAsia="en-GB"/>
        </w:rPr>
        <w:t>}</w:t>
      </w:r>
    </w:p>
    <w:p w14:paraId="73E00629" w14:textId="4982B3D0" w:rsidR="00616C71" w:rsidRPr="00616C71" w:rsidRDefault="00616C71" w:rsidP="005E677D">
      <w:pPr>
        <w:pStyle w:val="CodeListingCaption"/>
        <w:rPr>
          <w:lang w:eastAsia="en-GB"/>
        </w:rPr>
      </w:pPr>
      <w:r w:rsidRPr="00740286">
        <w:t xml:space="preserve">The </w:t>
      </w:r>
      <w:r w:rsidRPr="00EF7599">
        <w:rPr>
          <w:rStyle w:val="Literal"/>
        </w:rPr>
        <w:t>DeriveInput</w:t>
      </w:r>
      <w:r w:rsidRPr="00616C71">
        <w:rPr>
          <w:lang w:eastAsia="en-GB"/>
        </w:rPr>
        <w:t xml:space="preserve"> instance we get when parsing the code that has</w:t>
      </w:r>
      <w:r>
        <w:rPr>
          <w:lang w:eastAsia="en-GB"/>
        </w:rPr>
        <w:t xml:space="preserve"> </w:t>
      </w:r>
      <w:r w:rsidRPr="00616C71">
        <w:rPr>
          <w:lang w:eastAsia="en-GB"/>
        </w:rPr>
        <w:t>the macro’s attribute in Listing 19-30</w:t>
      </w:r>
    </w:p>
    <w:p w14:paraId="74593A25" w14:textId="6B55CB4C" w:rsidR="00616C71" w:rsidRPr="00616C71" w:rsidRDefault="00616C71" w:rsidP="00740286">
      <w:pPr>
        <w:pStyle w:val="Body"/>
        <w:rPr>
          <w:lang w:eastAsia="en-GB"/>
        </w:rPr>
      </w:pPr>
      <w:r w:rsidRPr="00616C71">
        <w:rPr>
          <w:lang w:eastAsia="en-GB"/>
        </w:rPr>
        <w:t>The fields of this struct show that the Rust code we’ve parsed is a unit struct</w:t>
      </w:r>
      <w:r>
        <w:rPr>
          <w:lang w:eastAsia="en-GB"/>
        </w:rPr>
        <w:t xml:space="preserve"> </w:t>
      </w:r>
      <w:r w:rsidRPr="00616C71">
        <w:rPr>
          <w:lang w:eastAsia="en-GB"/>
        </w:rPr>
        <w:t xml:space="preserve">with the </w:t>
      </w:r>
      <w:r w:rsidRPr="00EF7599">
        <w:rPr>
          <w:rStyle w:val="Literal"/>
        </w:rPr>
        <w:t>ident</w:t>
      </w:r>
      <w:r w:rsidRPr="00740286">
        <w:t xml:space="preserve"> (</w:t>
      </w:r>
      <w:r w:rsidRPr="00026C82">
        <w:rPr>
          <w:rStyle w:val="Italic"/>
        </w:rPr>
        <w:t>identifier</w:t>
      </w:r>
      <w:r w:rsidRPr="00740286">
        <w:t xml:space="preserve">, meaning the name) of </w:t>
      </w:r>
      <w:r w:rsidRPr="00EF7599">
        <w:rPr>
          <w:rStyle w:val="Literal"/>
        </w:rPr>
        <w:t>Pancakes</w:t>
      </w:r>
      <w:r w:rsidRPr="00740286">
        <w:t xml:space="preserve">. There are more fields on this struct for describing all sorts of Rust code; check the </w:t>
      </w:r>
      <w:r w:rsidRPr="00EF7599">
        <w:rPr>
          <w:rStyle w:val="Literal"/>
        </w:rPr>
        <w:t>syn</w:t>
      </w:r>
      <w:r w:rsidRPr="00740286">
        <w:t xml:space="preserve"> documentation for </w:t>
      </w:r>
      <w:r w:rsidRPr="00EF7599">
        <w:rPr>
          <w:rStyle w:val="Literal"/>
        </w:rPr>
        <w:t>DeriveInput</w:t>
      </w:r>
      <w:r w:rsidRPr="00740286">
        <w:t xml:space="preserve"> at </w:t>
      </w:r>
      <w:hyperlink r:id="rId17" w:history="1">
        <w:r w:rsidRPr="00EE6E53">
          <w:rPr>
            <w:rStyle w:val="LinkURL"/>
          </w:rPr>
          <w:t>https://docs.rs/syn/1.0/syn/struct.DeriveInput.html</w:t>
        </w:r>
      </w:hyperlink>
      <w:r w:rsidRPr="00616C71">
        <w:rPr>
          <w:lang w:eastAsia="en-GB"/>
        </w:rPr>
        <w:t xml:space="preserve"> for more information.</w:t>
      </w:r>
      <w:r w:rsidR="00C92E0B">
        <w:rPr>
          <w:lang w:eastAsia="en-GB"/>
        </w:rPr>
        <w:fldChar w:fldCharType="begin"/>
      </w:r>
      <w:r w:rsidR="00C92E0B">
        <w:instrText xml:space="preserve"> XE "syn crate endRange" </w:instrText>
      </w:r>
      <w:r w:rsidR="00C92E0B">
        <w:rPr>
          <w:lang w:eastAsia="en-GB"/>
        </w:rPr>
        <w:fldChar w:fldCharType="end"/>
      </w:r>
    </w:p>
    <w:p w14:paraId="1E1882F9" w14:textId="3B3A58DE" w:rsidR="00616C71" w:rsidRPr="00616C71" w:rsidRDefault="00616C71" w:rsidP="00740286">
      <w:pPr>
        <w:pStyle w:val="Body"/>
        <w:rPr>
          <w:lang w:eastAsia="en-GB"/>
        </w:rPr>
      </w:pPr>
      <w:r w:rsidRPr="00616C71">
        <w:rPr>
          <w:lang w:eastAsia="en-GB"/>
        </w:rPr>
        <w:t xml:space="preserve">Soon we’ll define the </w:t>
      </w:r>
      <w:r w:rsidRPr="00EF7599">
        <w:rPr>
          <w:rStyle w:val="Literal"/>
        </w:rPr>
        <w:t>impl_hello_macro</w:t>
      </w:r>
      <w:r w:rsidRPr="00740286">
        <w:t xml:space="preserve"> function, which is where we’ll build the new Rust code we want to include. But before we do, note that the output for our </w:t>
      </w:r>
      <w:r w:rsidRPr="00EE6E53">
        <w:rPr>
          <w:rStyle w:val="Literal"/>
        </w:rPr>
        <w:t>derive</w:t>
      </w:r>
      <w:r w:rsidRPr="00740286">
        <w:t xml:space="preserve"> macro is also a </w:t>
      </w:r>
      <w:r w:rsidRPr="00EF7599">
        <w:rPr>
          <w:rStyle w:val="Literal"/>
        </w:rPr>
        <w:t>TokenStream</w:t>
      </w:r>
      <w:r w:rsidRPr="00740286">
        <w:t xml:space="preserve">. The returned </w:t>
      </w:r>
      <w:r w:rsidRPr="00EF7599">
        <w:rPr>
          <w:rStyle w:val="Literal"/>
        </w:rPr>
        <w:t>TokenStream</w:t>
      </w:r>
      <w:r w:rsidRPr="00740286">
        <w:t xml:space="preserve"> is added to the code that our crate users write, so when they compile their crate, they’ll get the extra functionality that we provide in the modified </w:t>
      </w:r>
      <w:r w:rsidRPr="00EF7599">
        <w:rPr>
          <w:rStyle w:val="Literal"/>
        </w:rPr>
        <w:t>TokenStream</w:t>
      </w:r>
      <w:r w:rsidRPr="00616C71">
        <w:rPr>
          <w:lang w:eastAsia="en-GB"/>
        </w:rPr>
        <w:t>.</w:t>
      </w:r>
    </w:p>
    <w:p w14:paraId="2D6542BB" w14:textId="0D62FC16" w:rsidR="00616C71" w:rsidRPr="00616C71" w:rsidRDefault="00616C71" w:rsidP="00740286">
      <w:pPr>
        <w:pStyle w:val="Body"/>
        <w:rPr>
          <w:lang w:eastAsia="en-GB"/>
        </w:rPr>
      </w:pPr>
      <w:r w:rsidRPr="00616C71">
        <w:rPr>
          <w:lang w:eastAsia="en-GB"/>
        </w:rPr>
        <w:t xml:space="preserve">You might have noticed that we’re calling </w:t>
      </w:r>
      <w:r w:rsidRPr="00EF7599">
        <w:rPr>
          <w:rStyle w:val="Literal"/>
        </w:rPr>
        <w:t>unwrap</w:t>
      </w:r>
      <w:r w:rsidRPr="00740286">
        <w:t xml:space="preserve"> to cause the </w:t>
      </w:r>
      <w:r w:rsidRPr="00EF7599">
        <w:rPr>
          <w:rStyle w:val="Literal"/>
        </w:rPr>
        <w:t>hello_macro_derive</w:t>
      </w:r>
      <w:r w:rsidRPr="00740286">
        <w:t xml:space="preserve"> function to panic if the call to the </w:t>
      </w:r>
      <w:r w:rsidRPr="00EF7599">
        <w:rPr>
          <w:rStyle w:val="Literal"/>
        </w:rPr>
        <w:t>syn::parse</w:t>
      </w:r>
      <w:r w:rsidRPr="00740286">
        <w:t xml:space="preserve"> function fails here. It’s necessary for our procedural macro to panic on errors because </w:t>
      </w:r>
      <w:r w:rsidRPr="00EF7599">
        <w:rPr>
          <w:rStyle w:val="Literal"/>
        </w:rPr>
        <w:t>proc_macro_derive</w:t>
      </w:r>
      <w:r w:rsidRPr="00740286">
        <w:t xml:space="preserve"> functions must return </w:t>
      </w:r>
      <w:r w:rsidRPr="00EF7599">
        <w:rPr>
          <w:rStyle w:val="Literal"/>
        </w:rPr>
        <w:t>TokenStream</w:t>
      </w:r>
      <w:r w:rsidRPr="00740286">
        <w:t xml:space="preserve"> rather than </w:t>
      </w:r>
      <w:r w:rsidRPr="00EF7599">
        <w:rPr>
          <w:rStyle w:val="Literal"/>
        </w:rPr>
        <w:t>Result</w:t>
      </w:r>
      <w:r w:rsidRPr="00740286">
        <w:t xml:space="preserve"> to conform to the procedural macro API. We’ve simplified this example by using </w:t>
      </w:r>
      <w:r w:rsidRPr="00EF7599">
        <w:rPr>
          <w:rStyle w:val="Literal"/>
        </w:rPr>
        <w:t>unwrap</w:t>
      </w:r>
      <w:r w:rsidRPr="00740286">
        <w:t xml:space="preserve">; in production code, you should provide more specific error messages about what went wrong by using </w:t>
      </w:r>
      <w:r w:rsidRPr="00EF7599">
        <w:rPr>
          <w:rStyle w:val="Literal"/>
        </w:rPr>
        <w:t>panic!</w:t>
      </w:r>
      <w:r w:rsidRPr="00740286">
        <w:t xml:space="preserve"> or </w:t>
      </w:r>
      <w:r w:rsidRPr="00EF7599">
        <w:rPr>
          <w:rStyle w:val="Literal"/>
        </w:rPr>
        <w:t>expect</w:t>
      </w:r>
      <w:r w:rsidRPr="00616C71">
        <w:rPr>
          <w:lang w:eastAsia="en-GB"/>
        </w:rPr>
        <w:t>.</w:t>
      </w:r>
    </w:p>
    <w:p w14:paraId="20BDC339" w14:textId="14B1B905" w:rsidR="00616C71" w:rsidRPr="00616C71" w:rsidRDefault="00616C71" w:rsidP="00740286">
      <w:pPr>
        <w:pStyle w:val="Body"/>
        <w:rPr>
          <w:lang w:eastAsia="en-GB"/>
        </w:rPr>
      </w:pPr>
      <w:r w:rsidRPr="00616C71">
        <w:rPr>
          <w:lang w:eastAsia="en-GB"/>
        </w:rPr>
        <w:t xml:space="preserve">Now that we have the code to turn the annotated Rust code from a </w:t>
      </w:r>
      <w:r w:rsidRPr="00EF7599">
        <w:rPr>
          <w:rStyle w:val="Literal"/>
        </w:rPr>
        <w:t>TokenStream</w:t>
      </w:r>
      <w:r w:rsidRPr="00740286">
        <w:t xml:space="preserve"> into a </w:t>
      </w:r>
      <w:r w:rsidRPr="00EF7599">
        <w:rPr>
          <w:rStyle w:val="Literal"/>
        </w:rPr>
        <w:t>DeriveInput</w:t>
      </w:r>
      <w:r w:rsidRPr="00740286">
        <w:t xml:space="preserve"> instance, let’s generate the code that implements the </w:t>
      </w:r>
      <w:r w:rsidRPr="00EF7599">
        <w:rPr>
          <w:rStyle w:val="Literal"/>
        </w:rPr>
        <w:t>HelloMacro</w:t>
      </w:r>
      <w:r w:rsidRPr="00616C71">
        <w:rPr>
          <w:lang w:eastAsia="en-GB"/>
        </w:rPr>
        <w:t xml:space="preserve"> trait on the annotated type, as shown in Listing 19-33.</w:t>
      </w:r>
    </w:p>
    <w:p w14:paraId="2AF71988" w14:textId="23B34BB3" w:rsidR="00616C71" w:rsidRPr="00616C71" w:rsidRDefault="00616C71" w:rsidP="00EF7599">
      <w:pPr>
        <w:pStyle w:val="CodeLabel"/>
        <w:rPr>
          <w:lang w:eastAsia="en-GB"/>
        </w:rPr>
      </w:pPr>
      <w:r w:rsidRPr="00616C71">
        <w:rPr>
          <w:lang w:eastAsia="en-GB"/>
        </w:rPr>
        <w:t>hello_macro_derive/src/lib.rs</w:t>
      </w:r>
    </w:p>
    <w:p w14:paraId="649B363E" w14:textId="77777777" w:rsidR="00616C71" w:rsidRPr="00616C71" w:rsidRDefault="00616C71" w:rsidP="00740286">
      <w:pPr>
        <w:pStyle w:val="Code"/>
        <w:rPr>
          <w:lang w:eastAsia="en-GB"/>
        </w:rPr>
      </w:pPr>
      <w:r w:rsidRPr="00616C71">
        <w:rPr>
          <w:lang w:eastAsia="en-GB"/>
        </w:rPr>
        <w:t>fn impl_hello_macro(ast: &amp;syn::DeriveInput) -&gt; TokenStream {</w:t>
      </w:r>
    </w:p>
    <w:p w14:paraId="317CDF70" w14:textId="77777777" w:rsidR="00616C71" w:rsidRPr="00616C71" w:rsidRDefault="00616C71" w:rsidP="00740286">
      <w:pPr>
        <w:pStyle w:val="Code"/>
        <w:rPr>
          <w:lang w:eastAsia="en-GB"/>
        </w:rPr>
      </w:pPr>
      <w:r w:rsidRPr="00616C71">
        <w:rPr>
          <w:lang w:eastAsia="en-GB"/>
        </w:rPr>
        <w:t xml:space="preserve">    let name = &amp;ast.ident;</w:t>
      </w:r>
    </w:p>
    <w:p w14:paraId="1E948948" w14:textId="77777777" w:rsidR="00616C71" w:rsidRPr="00616C71" w:rsidRDefault="00616C71" w:rsidP="00740286">
      <w:pPr>
        <w:pStyle w:val="Code"/>
        <w:rPr>
          <w:lang w:eastAsia="en-GB"/>
        </w:rPr>
      </w:pPr>
      <w:r w:rsidRPr="00616C71">
        <w:rPr>
          <w:lang w:eastAsia="en-GB"/>
        </w:rPr>
        <w:t xml:space="preserve">    let gen = quote! {</w:t>
      </w:r>
    </w:p>
    <w:p w14:paraId="43634E79" w14:textId="77777777" w:rsidR="00616C71" w:rsidRPr="00616C71" w:rsidRDefault="00616C71" w:rsidP="00740286">
      <w:pPr>
        <w:pStyle w:val="Code"/>
        <w:rPr>
          <w:lang w:eastAsia="en-GB"/>
        </w:rPr>
      </w:pPr>
      <w:r w:rsidRPr="00616C71">
        <w:rPr>
          <w:lang w:eastAsia="en-GB"/>
        </w:rPr>
        <w:t xml:space="preserve">        impl HelloMacro for #name {</w:t>
      </w:r>
    </w:p>
    <w:p w14:paraId="53C63E17" w14:textId="77777777" w:rsidR="00616C71" w:rsidRPr="00616C71" w:rsidRDefault="00616C71" w:rsidP="00740286">
      <w:pPr>
        <w:pStyle w:val="Code"/>
        <w:rPr>
          <w:lang w:eastAsia="en-GB"/>
        </w:rPr>
      </w:pPr>
      <w:r w:rsidRPr="00616C71">
        <w:rPr>
          <w:lang w:eastAsia="en-GB"/>
        </w:rPr>
        <w:t xml:space="preserve">            fn hello_macro() {</w:t>
      </w:r>
    </w:p>
    <w:p w14:paraId="04D43FC9" w14:textId="77777777" w:rsidR="00CC2B83" w:rsidRDefault="00616C71" w:rsidP="00740286">
      <w:pPr>
        <w:pStyle w:val="Code"/>
        <w:rPr>
          <w:lang w:eastAsia="en-GB"/>
        </w:rPr>
      </w:pPr>
      <w:r w:rsidRPr="00616C71">
        <w:rPr>
          <w:lang w:eastAsia="en-GB"/>
        </w:rPr>
        <w:t xml:space="preserve">                println!(</w:t>
      </w:r>
    </w:p>
    <w:p w14:paraId="7D4CF4D6" w14:textId="77777777" w:rsidR="00CC2B83" w:rsidRDefault="00CC2B83" w:rsidP="00740286">
      <w:pPr>
        <w:pStyle w:val="Code"/>
        <w:rPr>
          <w:lang w:eastAsia="en-GB"/>
        </w:rPr>
      </w:pPr>
      <w:r>
        <w:rPr>
          <w:lang w:eastAsia="en-GB"/>
        </w:rPr>
        <w:t xml:space="preserve">                    </w:t>
      </w:r>
      <w:r w:rsidR="00616C71" w:rsidRPr="00616C71">
        <w:rPr>
          <w:lang w:eastAsia="en-GB"/>
        </w:rPr>
        <w:t>"Hello, Macro! My name is {}!",</w:t>
      </w:r>
    </w:p>
    <w:p w14:paraId="0CA68FEF" w14:textId="77777777" w:rsidR="00CC2B83" w:rsidRDefault="00CC2B83" w:rsidP="00740286">
      <w:pPr>
        <w:pStyle w:val="Code"/>
        <w:rPr>
          <w:lang w:eastAsia="en-GB"/>
        </w:rPr>
      </w:pPr>
      <w:r>
        <w:rPr>
          <w:lang w:eastAsia="en-GB"/>
        </w:rPr>
        <w:t xml:space="preserve">                   </w:t>
      </w:r>
      <w:r w:rsidR="00616C71" w:rsidRPr="00616C71">
        <w:rPr>
          <w:lang w:eastAsia="en-GB"/>
        </w:rPr>
        <w:t xml:space="preserve"> stringify!(#name)</w:t>
      </w:r>
    </w:p>
    <w:p w14:paraId="7748D2CA" w14:textId="7766B10F" w:rsidR="00616C71" w:rsidRPr="00616C71" w:rsidRDefault="00CC2B83" w:rsidP="00740286">
      <w:pPr>
        <w:pStyle w:val="Code"/>
        <w:rPr>
          <w:lang w:eastAsia="en-GB"/>
        </w:rPr>
      </w:pPr>
      <w:r>
        <w:rPr>
          <w:lang w:eastAsia="en-GB"/>
        </w:rPr>
        <w:t xml:space="preserve">                </w:t>
      </w:r>
      <w:r w:rsidR="00616C71" w:rsidRPr="00616C71">
        <w:rPr>
          <w:lang w:eastAsia="en-GB"/>
        </w:rPr>
        <w:t>);</w:t>
      </w:r>
    </w:p>
    <w:p w14:paraId="3FCB98CD" w14:textId="77777777" w:rsidR="00616C71" w:rsidRPr="00616C71" w:rsidRDefault="00616C71" w:rsidP="00740286">
      <w:pPr>
        <w:pStyle w:val="Code"/>
        <w:rPr>
          <w:lang w:eastAsia="en-GB"/>
        </w:rPr>
      </w:pPr>
      <w:r w:rsidRPr="00616C71">
        <w:rPr>
          <w:lang w:eastAsia="en-GB"/>
        </w:rPr>
        <w:t xml:space="preserve">            }</w:t>
      </w:r>
    </w:p>
    <w:p w14:paraId="00B1CF69" w14:textId="77777777" w:rsidR="00616C71" w:rsidRPr="00616C71" w:rsidRDefault="00616C71" w:rsidP="00740286">
      <w:pPr>
        <w:pStyle w:val="Code"/>
        <w:rPr>
          <w:lang w:eastAsia="en-GB"/>
        </w:rPr>
      </w:pPr>
      <w:r w:rsidRPr="00616C71">
        <w:rPr>
          <w:lang w:eastAsia="en-GB"/>
        </w:rPr>
        <w:t xml:space="preserve">        }</w:t>
      </w:r>
    </w:p>
    <w:p w14:paraId="406EA7F1" w14:textId="77777777" w:rsidR="00616C71" w:rsidRPr="00616C71" w:rsidRDefault="00616C71" w:rsidP="00740286">
      <w:pPr>
        <w:pStyle w:val="Code"/>
        <w:rPr>
          <w:lang w:eastAsia="en-GB"/>
        </w:rPr>
      </w:pPr>
      <w:r w:rsidRPr="00616C71">
        <w:rPr>
          <w:lang w:eastAsia="en-GB"/>
        </w:rPr>
        <w:t xml:space="preserve">    };</w:t>
      </w:r>
    </w:p>
    <w:p w14:paraId="702D9640" w14:textId="77777777" w:rsidR="00616C71" w:rsidRPr="00616C71" w:rsidRDefault="00616C71" w:rsidP="00740286">
      <w:pPr>
        <w:pStyle w:val="Code"/>
        <w:rPr>
          <w:lang w:eastAsia="en-GB"/>
        </w:rPr>
      </w:pPr>
      <w:r w:rsidRPr="00616C71">
        <w:rPr>
          <w:lang w:eastAsia="en-GB"/>
        </w:rPr>
        <w:t xml:space="preserve">    gen.into()</w:t>
      </w:r>
    </w:p>
    <w:p w14:paraId="1FEA086B" w14:textId="77777777" w:rsidR="00616C71" w:rsidRPr="00616C71" w:rsidRDefault="00616C71" w:rsidP="00740286">
      <w:pPr>
        <w:pStyle w:val="Code"/>
        <w:rPr>
          <w:lang w:eastAsia="en-GB"/>
        </w:rPr>
      </w:pPr>
      <w:r w:rsidRPr="00616C71">
        <w:rPr>
          <w:lang w:eastAsia="en-GB"/>
        </w:rPr>
        <w:t>}</w:t>
      </w:r>
    </w:p>
    <w:p w14:paraId="7051AB63" w14:textId="5F48776D" w:rsidR="00616C71" w:rsidRPr="00616C71" w:rsidRDefault="00616C71" w:rsidP="005E677D">
      <w:pPr>
        <w:pStyle w:val="CodeListingCaption"/>
        <w:rPr>
          <w:lang w:eastAsia="en-GB"/>
        </w:rPr>
      </w:pPr>
      <w:r w:rsidRPr="00740286">
        <w:t xml:space="preserve">Implementing the </w:t>
      </w:r>
      <w:r w:rsidRPr="00EF7599">
        <w:rPr>
          <w:rStyle w:val="Literal"/>
        </w:rPr>
        <w:t>HelloMacro</w:t>
      </w:r>
      <w:r w:rsidRPr="00616C71">
        <w:rPr>
          <w:lang w:eastAsia="en-GB"/>
        </w:rPr>
        <w:t xml:space="preserve"> trait using the parsed Rust code</w:t>
      </w:r>
    </w:p>
    <w:p w14:paraId="0828EFDA" w14:textId="306BE460" w:rsidR="00616C71" w:rsidRPr="00616C71" w:rsidRDefault="00616C71" w:rsidP="00740286">
      <w:pPr>
        <w:pStyle w:val="Body"/>
        <w:rPr>
          <w:lang w:eastAsia="en-GB"/>
        </w:rPr>
      </w:pPr>
      <w:r w:rsidRPr="00616C71">
        <w:rPr>
          <w:lang w:eastAsia="en-GB"/>
        </w:rPr>
        <w:t xml:space="preserve">We get an </w:t>
      </w:r>
      <w:r w:rsidRPr="00EF7599">
        <w:rPr>
          <w:rStyle w:val="Literal"/>
        </w:rPr>
        <w:t>Ident</w:t>
      </w:r>
      <w:r w:rsidRPr="00740286">
        <w:t xml:space="preserve"> struct instance containing the name (identifier) of the annotated type using </w:t>
      </w:r>
      <w:r w:rsidRPr="00EF7599">
        <w:rPr>
          <w:rStyle w:val="Literal"/>
        </w:rPr>
        <w:t>ast.ident</w:t>
      </w:r>
      <w:r w:rsidRPr="00740286">
        <w:t xml:space="preserve">. The struct in Listing 19-32 shows that when we run the </w:t>
      </w:r>
      <w:r w:rsidRPr="00EF7599">
        <w:rPr>
          <w:rStyle w:val="Literal"/>
        </w:rPr>
        <w:t>impl_hello_macro</w:t>
      </w:r>
      <w:r w:rsidRPr="00740286">
        <w:t xml:space="preserve"> function on the code in Listing 19-30, the </w:t>
      </w:r>
      <w:r w:rsidRPr="00EF7599">
        <w:rPr>
          <w:rStyle w:val="Literal"/>
        </w:rPr>
        <w:t>ident</w:t>
      </w:r>
      <w:r w:rsidRPr="00740286">
        <w:t xml:space="preserve"> we get will have the </w:t>
      </w:r>
      <w:r w:rsidRPr="00EF7599">
        <w:rPr>
          <w:rStyle w:val="Literal"/>
        </w:rPr>
        <w:t>ident</w:t>
      </w:r>
      <w:r w:rsidRPr="00740286">
        <w:t xml:space="preserve"> field with a value of </w:t>
      </w:r>
      <w:r w:rsidRPr="00EF7599">
        <w:rPr>
          <w:rStyle w:val="Literal"/>
        </w:rPr>
        <w:t>"Pancakes"</w:t>
      </w:r>
      <w:r w:rsidRPr="00740286">
        <w:t xml:space="preserve">. Thus the </w:t>
      </w:r>
      <w:r w:rsidRPr="00EF7599">
        <w:rPr>
          <w:rStyle w:val="Literal"/>
        </w:rPr>
        <w:t>name</w:t>
      </w:r>
      <w:r w:rsidRPr="00740286">
        <w:t xml:space="preserve"> variable in Listing 19-33 will contain an </w:t>
      </w:r>
      <w:r w:rsidRPr="00EF7599">
        <w:rPr>
          <w:rStyle w:val="Literal"/>
        </w:rPr>
        <w:t>Ident</w:t>
      </w:r>
      <w:r w:rsidRPr="00740286">
        <w:t xml:space="preserve"> struct instance that, when printed, will be the string </w:t>
      </w:r>
      <w:r w:rsidRPr="00EF7599">
        <w:rPr>
          <w:rStyle w:val="Literal"/>
        </w:rPr>
        <w:t>"Pancakes"</w:t>
      </w:r>
      <w:r w:rsidRPr="00616C71">
        <w:rPr>
          <w:lang w:eastAsia="en-GB"/>
        </w:rPr>
        <w:t>, the name of the struct in</w:t>
      </w:r>
      <w:r>
        <w:rPr>
          <w:lang w:eastAsia="en-GB"/>
        </w:rPr>
        <w:t xml:space="preserve"> </w:t>
      </w:r>
      <w:r w:rsidRPr="00616C71">
        <w:rPr>
          <w:lang w:eastAsia="en-GB"/>
        </w:rPr>
        <w:t>Listing 19-30.</w:t>
      </w:r>
    </w:p>
    <w:p w14:paraId="25862D7A" w14:textId="719181FE" w:rsidR="00616C71" w:rsidRPr="00616C71" w:rsidRDefault="00691DA4" w:rsidP="00740286">
      <w:pPr>
        <w:pStyle w:val="Body"/>
        <w:rPr>
          <w:lang w:eastAsia="en-GB"/>
        </w:rPr>
      </w:pPr>
      <w:r>
        <w:rPr>
          <w:lang w:eastAsia="en-GB"/>
        </w:rPr>
        <w:fldChar w:fldCharType="begin"/>
      </w:r>
      <w:r>
        <w:instrText xml:space="preserve"> XE "quote crate startRange" </w:instrText>
      </w:r>
      <w:r>
        <w:rPr>
          <w:lang w:eastAsia="en-GB"/>
        </w:rPr>
        <w:fldChar w:fldCharType="end"/>
      </w:r>
      <w:r w:rsidR="00616C71" w:rsidRPr="00616C71">
        <w:rPr>
          <w:lang w:eastAsia="en-GB"/>
        </w:rPr>
        <w:t xml:space="preserve">The </w:t>
      </w:r>
      <w:r w:rsidR="00616C71" w:rsidRPr="00EF7599">
        <w:rPr>
          <w:rStyle w:val="Literal"/>
        </w:rPr>
        <w:t>quote!</w:t>
      </w:r>
      <w:r w:rsidR="00616C71" w:rsidRPr="00740286">
        <w:t xml:space="preserve"> macro lets us define the Rust code that we want to return. The compiler expects something different to the direct result of the </w:t>
      </w:r>
      <w:r w:rsidR="00616C71" w:rsidRPr="00EF7599">
        <w:rPr>
          <w:rStyle w:val="Literal"/>
        </w:rPr>
        <w:t>quote!</w:t>
      </w:r>
      <w:r w:rsidR="00616C71" w:rsidRPr="00740286">
        <w:t xml:space="preserve"> macro’s execution, so we need to convert it to a </w:t>
      </w:r>
      <w:r w:rsidR="00616C71" w:rsidRPr="00EF7599">
        <w:rPr>
          <w:rStyle w:val="Literal"/>
        </w:rPr>
        <w:t>TokenStream</w:t>
      </w:r>
      <w:r w:rsidR="00616C71" w:rsidRPr="00740286">
        <w:t xml:space="preserve">. We do this by calling the </w:t>
      </w:r>
      <w:r w:rsidR="00616C71" w:rsidRPr="00EF7599">
        <w:rPr>
          <w:rStyle w:val="Literal"/>
        </w:rPr>
        <w:t>into</w:t>
      </w:r>
      <w:r w:rsidR="00616C71" w:rsidRPr="00740286">
        <w:t xml:space="preserve"> method, which consumes this intermediate representation and returns a value of the required </w:t>
      </w:r>
      <w:r w:rsidR="00616C71" w:rsidRPr="00EF7599">
        <w:rPr>
          <w:rStyle w:val="Literal"/>
        </w:rPr>
        <w:t>TokenStream</w:t>
      </w:r>
      <w:r w:rsidR="00616C71" w:rsidRPr="00616C71">
        <w:rPr>
          <w:lang w:eastAsia="en-GB"/>
        </w:rPr>
        <w:t xml:space="preserve"> type.</w:t>
      </w:r>
    </w:p>
    <w:p w14:paraId="278B6C66" w14:textId="7009C542" w:rsidR="00616C71" w:rsidRPr="00616C71" w:rsidRDefault="00616C71" w:rsidP="00740286">
      <w:pPr>
        <w:pStyle w:val="Body"/>
        <w:rPr>
          <w:lang w:eastAsia="en-GB"/>
        </w:rPr>
      </w:pPr>
      <w:r w:rsidRPr="00616C71">
        <w:rPr>
          <w:lang w:eastAsia="en-GB"/>
        </w:rPr>
        <w:t xml:space="preserve">The </w:t>
      </w:r>
      <w:r w:rsidRPr="00EF7599">
        <w:rPr>
          <w:rStyle w:val="Literal"/>
        </w:rPr>
        <w:t>quote!</w:t>
      </w:r>
      <w:r w:rsidRPr="00740286">
        <w:t xml:space="preserve"> macro also provides some very cool templating mechanics: we can enter </w:t>
      </w:r>
      <w:r w:rsidRPr="00EF7599">
        <w:rPr>
          <w:rStyle w:val="Literal"/>
        </w:rPr>
        <w:t>#name</w:t>
      </w:r>
      <w:r w:rsidRPr="00740286">
        <w:t xml:space="preserve">, and </w:t>
      </w:r>
      <w:r w:rsidRPr="00EF7599">
        <w:rPr>
          <w:rStyle w:val="Literal"/>
        </w:rPr>
        <w:t>quote!</w:t>
      </w:r>
      <w:r w:rsidRPr="00740286">
        <w:t xml:space="preserve"> will replace it with the value in the variable </w:t>
      </w:r>
      <w:r w:rsidRPr="00EF7599">
        <w:rPr>
          <w:rStyle w:val="Literal"/>
        </w:rPr>
        <w:t>name</w:t>
      </w:r>
      <w:r w:rsidRPr="00740286">
        <w:t xml:space="preserve">. You can even do some repetition similar to the way regular macros work. Check out the </w:t>
      </w:r>
      <w:r w:rsidRPr="00EF7599">
        <w:rPr>
          <w:rStyle w:val="Literal"/>
        </w:rPr>
        <w:t>quote</w:t>
      </w:r>
      <w:r w:rsidRPr="00740286">
        <w:t xml:space="preserve"> crate’s docs at </w:t>
      </w:r>
      <w:hyperlink r:id="rId18" w:history="1">
        <w:r w:rsidRPr="0075292A">
          <w:rPr>
            <w:rStyle w:val="LinkURL"/>
          </w:rPr>
          <w:t>https://docs.rs/quote</w:t>
        </w:r>
      </w:hyperlink>
      <w:r w:rsidRPr="0075292A">
        <w:rPr>
          <w:rStyle w:val="LinkURL"/>
        </w:rPr>
        <w:t xml:space="preserve"> </w:t>
      </w:r>
      <w:r w:rsidRPr="00616C71">
        <w:rPr>
          <w:lang w:eastAsia="en-GB"/>
        </w:rPr>
        <w:t>for a thorough</w:t>
      </w:r>
      <w:r>
        <w:rPr>
          <w:lang w:eastAsia="en-GB"/>
        </w:rPr>
        <w:t xml:space="preserve"> </w:t>
      </w:r>
      <w:r w:rsidRPr="00616C71">
        <w:rPr>
          <w:lang w:eastAsia="en-GB"/>
        </w:rPr>
        <w:t>introduction.</w:t>
      </w:r>
      <w:r w:rsidR="00691DA4">
        <w:rPr>
          <w:lang w:eastAsia="en-GB"/>
        </w:rPr>
        <w:fldChar w:fldCharType="begin"/>
      </w:r>
      <w:r w:rsidR="00691DA4">
        <w:instrText xml:space="preserve"> XE "quote crate endRange" </w:instrText>
      </w:r>
      <w:r w:rsidR="00691DA4">
        <w:rPr>
          <w:lang w:eastAsia="en-GB"/>
        </w:rPr>
        <w:fldChar w:fldCharType="end"/>
      </w:r>
    </w:p>
    <w:p w14:paraId="2ACA5F0C" w14:textId="4B365055" w:rsidR="00616C71" w:rsidRPr="00616C71" w:rsidRDefault="00616C71" w:rsidP="00740286">
      <w:pPr>
        <w:pStyle w:val="Body"/>
        <w:rPr>
          <w:lang w:eastAsia="en-GB"/>
        </w:rPr>
      </w:pPr>
      <w:r w:rsidRPr="00616C71">
        <w:rPr>
          <w:lang w:eastAsia="en-GB"/>
        </w:rPr>
        <w:t xml:space="preserve">We want our procedural macro to generate an implementation of our </w:t>
      </w:r>
      <w:r w:rsidRPr="00EF7599">
        <w:rPr>
          <w:rStyle w:val="Literal"/>
        </w:rPr>
        <w:t>HelloMacro</w:t>
      </w:r>
      <w:r w:rsidRPr="00740286">
        <w:t xml:space="preserve"> trait for the type the user annotated, which we can get by using </w:t>
      </w:r>
      <w:r w:rsidRPr="00EF7599">
        <w:rPr>
          <w:rStyle w:val="Literal"/>
        </w:rPr>
        <w:t>#name</w:t>
      </w:r>
      <w:r w:rsidRPr="00740286">
        <w:t xml:space="preserve">. The trait implementation has the one function </w:t>
      </w:r>
      <w:r w:rsidRPr="00EF7599">
        <w:rPr>
          <w:rStyle w:val="Literal"/>
        </w:rPr>
        <w:t>hello_macro</w:t>
      </w:r>
      <w:r w:rsidRPr="00740286">
        <w:t xml:space="preserve">, whose body contains the functionality we want to provide: printing </w:t>
      </w:r>
      <w:r w:rsidRPr="00EF7599">
        <w:rPr>
          <w:rStyle w:val="Literal"/>
        </w:rPr>
        <w:t>Hello, Macro! My name is</w:t>
      </w:r>
      <w:r w:rsidRPr="00616C71">
        <w:rPr>
          <w:lang w:eastAsia="en-GB"/>
        </w:rPr>
        <w:t xml:space="preserve"> and then</w:t>
      </w:r>
      <w:r>
        <w:rPr>
          <w:lang w:eastAsia="en-GB"/>
        </w:rPr>
        <w:t xml:space="preserve"> </w:t>
      </w:r>
      <w:r w:rsidRPr="00616C71">
        <w:rPr>
          <w:lang w:eastAsia="en-GB"/>
        </w:rPr>
        <w:t>the name of the annotated type.</w:t>
      </w:r>
    </w:p>
    <w:p w14:paraId="30AD089B" w14:textId="36250241" w:rsidR="00616C71" w:rsidRPr="00616C71" w:rsidRDefault="00E85499" w:rsidP="00740286">
      <w:pPr>
        <w:pStyle w:val="Body"/>
        <w:rPr>
          <w:lang w:eastAsia="en-GB"/>
        </w:rPr>
      </w:pPr>
      <w:r>
        <w:rPr>
          <w:lang w:eastAsia="en-GB"/>
        </w:rPr>
        <w:fldChar w:fldCharType="begin"/>
      </w:r>
      <w:r>
        <w:instrText xml:space="preserve"> XE "stringify! macro startRange" </w:instrText>
      </w:r>
      <w:r>
        <w:rPr>
          <w:lang w:eastAsia="en-GB"/>
        </w:rPr>
        <w:fldChar w:fldCharType="end"/>
      </w:r>
      <w:r w:rsidR="00616C71" w:rsidRPr="00616C71">
        <w:rPr>
          <w:lang w:eastAsia="en-GB"/>
        </w:rPr>
        <w:t xml:space="preserve">The </w:t>
      </w:r>
      <w:r w:rsidR="00616C71" w:rsidRPr="00EF7599">
        <w:rPr>
          <w:rStyle w:val="Literal"/>
        </w:rPr>
        <w:t>stringify!</w:t>
      </w:r>
      <w:r w:rsidR="00616C71" w:rsidRPr="00740286">
        <w:t xml:space="preserve"> macro used here is built into Rust. It takes a Rust expression, such as </w:t>
      </w:r>
      <w:r w:rsidR="00616C71" w:rsidRPr="00EF7599">
        <w:rPr>
          <w:rStyle w:val="Literal"/>
        </w:rPr>
        <w:t>1 + 2</w:t>
      </w:r>
      <w:r w:rsidR="00616C71" w:rsidRPr="00740286">
        <w:t xml:space="preserve">, and at compile time turns the expression into a string literal, such as </w:t>
      </w:r>
      <w:r w:rsidR="00616C71" w:rsidRPr="00EF7599">
        <w:rPr>
          <w:rStyle w:val="Literal"/>
        </w:rPr>
        <w:t>"1 + 2"</w:t>
      </w:r>
      <w:r w:rsidR="00616C71" w:rsidRPr="00740286">
        <w:t xml:space="preserve">. This is different </w:t>
      </w:r>
      <w:r w:rsidR="003D65DF">
        <w:t>from</w:t>
      </w:r>
      <w:r w:rsidR="003D65DF" w:rsidRPr="00740286">
        <w:t xml:space="preserve"> </w:t>
      </w:r>
      <w:r w:rsidR="00616C71" w:rsidRPr="00EF7599">
        <w:rPr>
          <w:rStyle w:val="Literal"/>
        </w:rPr>
        <w:t>format!</w:t>
      </w:r>
      <w:r w:rsidR="00616C71" w:rsidRPr="00740286">
        <w:t xml:space="preserve"> or </w:t>
      </w:r>
      <w:r w:rsidR="00616C71" w:rsidRPr="00EF7599">
        <w:rPr>
          <w:rStyle w:val="Literal"/>
        </w:rPr>
        <w:t>println!</w:t>
      </w:r>
      <w:r w:rsidR="00616C71" w:rsidRPr="00740286">
        <w:t xml:space="preserve">, macros which evaluate the expression and then turn the result into a </w:t>
      </w:r>
      <w:r w:rsidR="00616C71" w:rsidRPr="00EF7599">
        <w:rPr>
          <w:rStyle w:val="Literal"/>
        </w:rPr>
        <w:t>String</w:t>
      </w:r>
      <w:r w:rsidR="00616C71" w:rsidRPr="00740286">
        <w:t xml:space="preserve">. There is a possibility that the </w:t>
      </w:r>
      <w:r w:rsidR="00616C71" w:rsidRPr="00EF7599">
        <w:rPr>
          <w:rStyle w:val="Literal"/>
        </w:rPr>
        <w:t>#name</w:t>
      </w:r>
      <w:r w:rsidR="00616C71" w:rsidRPr="00740286">
        <w:t xml:space="preserve"> input might be an expression to print literally, so we use </w:t>
      </w:r>
      <w:r w:rsidR="00616C71" w:rsidRPr="00EF7599">
        <w:rPr>
          <w:rStyle w:val="Literal"/>
        </w:rPr>
        <w:t>stringify!</w:t>
      </w:r>
      <w:r w:rsidR="00616C71" w:rsidRPr="00740286">
        <w:t xml:space="preserve">. Using </w:t>
      </w:r>
      <w:r w:rsidR="00616C71" w:rsidRPr="00EF7599">
        <w:rPr>
          <w:rStyle w:val="Literal"/>
        </w:rPr>
        <w:t>stringify!</w:t>
      </w:r>
      <w:r w:rsidR="00616C71" w:rsidRPr="00740286">
        <w:t xml:space="preserve"> also saves an allocation by converting </w:t>
      </w:r>
      <w:r w:rsidR="00616C71" w:rsidRPr="00EF7599">
        <w:rPr>
          <w:rStyle w:val="Literal"/>
        </w:rPr>
        <w:t>#name</w:t>
      </w:r>
      <w:r w:rsidR="00616C71" w:rsidRPr="00616C71">
        <w:rPr>
          <w:lang w:eastAsia="en-GB"/>
        </w:rPr>
        <w:t xml:space="preserve"> to a string literal at compile time.</w:t>
      </w:r>
      <w:r>
        <w:rPr>
          <w:lang w:eastAsia="en-GB"/>
        </w:rPr>
        <w:fldChar w:fldCharType="begin"/>
      </w:r>
      <w:r>
        <w:instrText xml:space="preserve"> XE "stringify! macro endRange" </w:instrText>
      </w:r>
      <w:r>
        <w:rPr>
          <w:lang w:eastAsia="en-GB"/>
        </w:rPr>
        <w:fldChar w:fldCharType="end"/>
      </w:r>
    </w:p>
    <w:p w14:paraId="792FF374" w14:textId="44D4471D" w:rsidR="00616C71" w:rsidRPr="00616C71" w:rsidRDefault="00616C71" w:rsidP="00740286">
      <w:pPr>
        <w:pStyle w:val="Body"/>
        <w:rPr>
          <w:lang w:eastAsia="en-GB"/>
        </w:rPr>
      </w:pPr>
      <w:r w:rsidRPr="00616C71">
        <w:rPr>
          <w:lang w:eastAsia="en-GB"/>
        </w:rPr>
        <w:t xml:space="preserve">At this point, </w:t>
      </w:r>
      <w:r w:rsidRPr="00EF7599">
        <w:rPr>
          <w:rStyle w:val="Literal"/>
        </w:rPr>
        <w:t>cargo build</w:t>
      </w:r>
      <w:r w:rsidRPr="00740286">
        <w:t xml:space="preserve"> should complete successfully in both </w:t>
      </w:r>
      <w:r w:rsidRPr="00EF7599">
        <w:rPr>
          <w:rStyle w:val="Literal"/>
        </w:rPr>
        <w:t>hello_macro</w:t>
      </w:r>
      <w:r w:rsidRPr="00740286">
        <w:t xml:space="preserve"> and </w:t>
      </w:r>
      <w:r w:rsidRPr="00EF7599">
        <w:rPr>
          <w:rStyle w:val="Literal"/>
        </w:rPr>
        <w:t>hello_macro_derive</w:t>
      </w:r>
      <w:r w:rsidRPr="00740286">
        <w:t xml:space="preserve">. Let’s hook up these crates to the code in Listing 19-30 to see the procedural macro in action! Create a new binary project in your </w:t>
      </w:r>
      <w:r w:rsidRPr="00EF7599">
        <w:rPr>
          <w:rStyle w:val="Italic"/>
        </w:rPr>
        <w:t>projects</w:t>
      </w:r>
      <w:r w:rsidRPr="00740286">
        <w:t xml:space="preserve"> directory using </w:t>
      </w:r>
      <w:r w:rsidRPr="00EF7599">
        <w:rPr>
          <w:rStyle w:val="Literal"/>
        </w:rPr>
        <w:t>cargo new pancakes</w:t>
      </w:r>
      <w:r w:rsidRPr="00740286">
        <w:t xml:space="preserve">. We need to add </w:t>
      </w:r>
      <w:r w:rsidRPr="00EF7599">
        <w:rPr>
          <w:rStyle w:val="Literal"/>
        </w:rPr>
        <w:t>hello_macro</w:t>
      </w:r>
      <w:r w:rsidRPr="00740286">
        <w:t xml:space="preserve"> and </w:t>
      </w:r>
      <w:r w:rsidRPr="00EF7599">
        <w:rPr>
          <w:rStyle w:val="Literal"/>
        </w:rPr>
        <w:t>hello_macro_derive</w:t>
      </w:r>
      <w:r w:rsidRPr="00740286">
        <w:t xml:space="preserve"> as dependencies in the </w:t>
      </w:r>
      <w:r w:rsidRPr="00EF7599">
        <w:rPr>
          <w:rStyle w:val="Literal"/>
        </w:rPr>
        <w:t>pancakes</w:t>
      </w:r>
      <w:r w:rsidRPr="00740286">
        <w:t xml:space="preserve"> crate’s </w:t>
      </w:r>
      <w:r w:rsidRPr="00EF7599">
        <w:rPr>
          <w:rStyle w:val="Italic"/>
        </w:rPr>
        <w:t>Cargo.toml</w:t>
      </w:r>
      <w:r w:rsidRPr="00740286">
        <w:t xml:space="preserve">. If you’re publishing your versions of </w:t>
      </w:r>
      <w:r w:rsidRPr="00EF7599">
        <w:rPr>
          <w:rStyle w:val="Literal"/>
        </w:rPr>
        <w:t>hello_macro</w:t>
      </w:r>
      <w:r w:rsidRPr="00740286">
        <w:t xml:space="preserve"> and </w:t>
      </w:r>
      <w:r w:rsidRPr="00EF7599">
        <w:rPr>
          <w:rStyle w:val="Literal"/>
        </w:rPr>
        <w:t>hello_macro_derive</w:t>
      </w:r>
      <w:r w:rsidRPr="00740286">
        <w:t xml:space="preserve"> to </w:t>
      </w:r>
      <w:hyperlink r:id="rId19" w:history="1">
        <w:r w:rsidRPr="0075292A">
          <w:rPr>
            <w:rStyle w:val="LinkURL"/>
          </w:rPr>
          <w:t>https://crates.io</w:t>
        </w:r>
      </w:hyperlink>
      <w:r w:rsidRPr="00740286">
        <w:t xml:space="preserve">, they would be regular dependencies; if not, you can specify them as </w:t>
      </w:r>
      <w:r w:rsidRPr="00EF7599">
        <w:rPr>
          <w:rStyle w:val="Literal"/>
        </w:rPr>
        <w:t>path</w:t>
      </w:r>
      <w:r w:rsidRPr="00616C71">
        <w:rPr>
          <w:lang w:eastAsia="en-GB"/>
        </w:rPr>
        <w:t xml:space="preserve"> dependencies as follows:</w:t>
      </w:r>
    </w:p>
    <w:p w14:paraId="3F9B9E7B" w14:textId="77777777" w:rsidR="00616C71" w:rsidRPr="00616C71" w:rsidRDefault="00616C71" w:rsidP="00EE6E53">
      <w:pPr>
        <w:pStyle w:val="CodeWide"/>
        <w:rPr>
          <w:lang w:eastAsia="en-GB"/>
        </w:rPr>
      </w:pPr>
      <w:r w:rsidRPr="00616C71">
        <w:rPr>
          <w:lang w:eastAsia="en-GB"/>
        </w:rPr>
        <w:t>[dependencies]</w:t>
      </w:r>
    </w:p>
    <w:p w14:paraId="501B998B" w14:textId="77777777" w:rsidR="00616C71" w:rsidRPr="00616C71" w:rsidRDefault="00616C71" w:rsidP="00EE6E53">
      <w:pPr>
        <w:pStyle w:val="CodeWide"/>
        <w:rPr>
          <w:lang w:eastAsia="en-GB"/>
        </w:rPr>
      </w:pPr>
      <w:r w:rsidRPr="00616C71">
        <w:rPr>
          <w:lang w:eastAsia="en-GB"/>
        </w:rPr>
        <w:t>hello_macro = { path = "../hello_macro" }</w:t>
      </w:r>
    </w:p>
    <w:p w14:paraId="4DDE4090" w14:textId="77777777" w:rsidR="00616C71" w:rsidRPr="00616C71" w:rsidRDefault="00616C71" w:rsidP="00EE6E53">
      <w:pPr>
        <w:pStyle w:val="CodeWide"/>
        <w:rPr>
          <w:lang w:eastAsia="en-GB"/>
        </w:rPr>
      </w:pPr>
      <w:r w:rsidRPr="00616C71">
        <w:rPr>
          <w:lang w:eastAsia="en-GB"/>
        </w:rPr>
        <w:t>hello_macro_derive = { path = "../hello_macro/hello_macro_derive" }</w:t>
      </w:r>
    </w:p>
    <w:p w14:paraId="625FB0B3" w14:textId="66B071F4" w:rsidR="00616C71" w:rsidRPr="00616C71" w:rsidRDefault="00616C71" w:rsidP="00740286">
      <w:pPr>
        <w:pStyle w:val="Body"/>
        <w:rPr>
          <w:lang w:eastAsia="en-GB"/>
        </w:rPr>
      </w:pPr>
      <w:r w:rsidRPr="00740286">
        <w:t xml:space="preserve">Put the code in Listing 19-30 into </w:t>
      </w:r>
      <w:r w:rsidRPr="00EF7599">
        <w:rPr>
          <w:rStyle w:val="Italic"/>
        </w:rPr>
        <w:t>src/main.rs</w:t>
      </w:r>
      <w:r w:rsidRPr="00740286">
        <w:t xml:space="preserve">, and run </w:t>
      </w:r>
      <w:r w:rsidRPr="00EF7599">
        <w:rPr>
          <w:rStyle w:val="Literal"/>
        </w:rPr>
        <w:t>cargo run</w:t>
      </w:r>
      <w:r w:rsidRPr="00740286">
        <w:t xml:space="preserve">: it should print </w:t>
      </w:r>
      <w:r w:rsidRPr="00EF7599">
        <w:rPr>
          <w:rStyle w:val="Literal"/>
        </w:rPr>
        <w:t>Hello, Macro! My name is Pancakes!</w:t>
      </w:r>
      <w:r w:rsidRPr="00740286">
        <w:t xml:space="preserve"> The implementation of the </w:t>
      </w:r>
      <w:r w:rsidRPr="00EF7599">
        <w:rPr>
          <w:rStyle w:val="Literal"/>
        </w:rPr>
        <w:t>HelloMacro</w:t>
      </w:r>
      <w:r w:rsidRPr="00740286">
        <w:t xml:space="preserve"> trait from the procedural macro was included without the </w:t>
      </w:r>
      <w:r w:rsidRPr="00EF7599">
        <w:rPr>
          <w:rStyle w:val="Literal"/>
        </w:rPr>
        <w:t>pancakes</w:t>
      </w:r>
      <w:r w:rsidRPr="00740286">
        <w:t xml:space="preserve"> crate needing to implement it; the </w:t>
      </w:r>
      <w:r w:rsidRPr="00EF7599">
        <w:rPr>
          <w:rStyle w:val="Literal"/>
        </w:rPr>
        <w:t>#[derive(HelloMacro)]</w:t>
      </w:r>
      <w:r w:rsidRPr="00616C71">
        <w:rPr>
          <w:lang w:eastAsia="en-GB"/>
        </w:rPr>
        <w:t xml:space="preserve"> added the</w:t>
      </w:r>
      <w:r>
        <w:rPr>
          <w:lang w:eastAsia="en-GB"/>
        </w:rPr>
        <w:t xml:space="preserve"> </w:t>
      </w:r>
      <w:r w:rsidRPr="00616C71">
        <w:rPr>
          <w:lang w:eastAsia="en-GB"/>
        </w:rPr>
        <w:t>trait implementation.</w:t>
      </w:r>
    </w:p>
    <w:p w14:paraId="0C0A9B72" w14:textId="4ED75E2C" w:rsidR="00616C71" w:rsidRPr="00616C71" w:rsidRDefault="00616C71" w:rsidP="00740286">
      <w:pPr>
        <w:pStyle w:val="Body"/>
        <w:rPr>
          <w:lang w:eastAsia="en-GB"/>
        </w:rPr>
      </w:pPr>
      <w:r w:rsidRPr="00616C71">
        <w:rPr>
          <w:lang w:eastAsia="en-GB"/>
        </w:rPr>
        <w:t>Next, let’s explore how the other kinds of procedural macros differ from custom</w:t>
      </w:r>
      <w:r>
        <w:rPr>
          <w:lang w:eastAsia="en-GB"/>
        </w:rPr>
        <w:t xml:space="preserve"> </w:t>
      </w:r>
      <w:r w:rsidRPr="00EE6E53">
        <w:rPr>
          <w:rStyle w:val="Literal"/>
        </w:rPr>
        <w:t>derive</w:t>
      </w:r>
      <w:r w:rsidRPr="00616C71">
        <w:rPr>
          <w:lang w:eastAsia="en-GB"/>
        </w:rPr>
        <w:t xml:space="preserve"> macros.</w:t>
      </w:r>
      <w:r w:rsidR="005615EE">
        <w:rPr>
          <w:lang w:eastAsia="en-GB"/>
        </w:rPr>
        <w:fldChar w:fldCharType="begin"/>
      </w:r>
      <w:r w:rsidR="005615EE">
        <w:instrText xml:space="preserve"> XE "procedural macros:custom derive endRange" </w:instrText>
      </w:r>
      <w:r w:rsidR="005615EE">
        <w:rPr>
          <w:lang w:eastAsia="en-GB"/>
        </w:rPr>
        <w:fldChar w:fldCharType="end"/>
      </w:r>
      <w:r w:rsidR="005615EE">
        <w:rPr>
          <w:lang w:eastAsia="en-GB"/>
        </w:rPr>
        <w:fldChar w:fldCharType="begin"/>
      </w:r>
      <w:r w:rsidR="005615EE">
        <w:instrText xml:space="preserve"> XE "custom derive procedural macros endRange" </w:instrText>
      </w:r>
      <w:r w:rsidR="005615EE">
        <w:rPr>
          <w:lang w:eastAsia="en-GB"/>
        </w:rPr>
        <w:fldChar w:fldCharType="end"/>
      </w:r>
      <w:r w:rsidR="005615EE">
        <w:rPr>
          <w:lang w:eastAsia="en-GB"/>
        </w:rPr>
        <w:fldChar w:fldCharType="begin"/>
      </w:r>
      <w:r w:rsidR="005615EE">
        <w:instrText xml:space="preserve"> XE "derive annotation endRange" </w:instrText>
      </w:r>
      <w:r w:rsidR="005615EE">
        <w:rPr>
          <w:lang w:eastAsia="en-GB"/>
        </w:rPr>
        <w:fldChar w:fldCharType="end"/>
      </w:r>
    </w:p>
    <w:bookmarkStart w:id="78" w:name="attribute-like-macros"/>
    <w:bookmarkStart w:id="79" w:name="_Toc106716471"/>
    <w:bookmarkEnd w:id="78"/>
    <w:p w14:paraId="0DFA24C8" w14:textId="1EB8F2A9" w:rsidR="00616C71" w:rsidRPr="00616C71" w:rsidRDefault="00996856" w:rsidP="00740286">
      <w:pPr>
        <w:pStyle w:val="HeadB"/>
        <w:rPr>
          <w:lang w:eastAsia="en-GB"/>
        </w:rPr>
      </w:pPr>
      <w:r>
        <w:rPr>
          <w:lang w:eastAsia="en-GB"/>
        </w:rPr>
        <w:fldChar w:fldCharType="begin"/>
      </w:r>
      <w:r>
        <w:instrText xml:space="preserve"> XE "attribute-like procedural macros startRange" </w:instrText>
      </w:r>
      <w:r>
        <w:rPr>
          <w:lang w:eastAsia="en-GB"/>
        </w:rPr>
        <w:fldChar w:fldCharType="end"/>
      </w:r>
      <w:r>
        <w:rPr>
          <w:lang w:eastAsia="en-GB"/>
        </w:rPr>
        <w:fldChar w:fldCharType="begin"/>
      </w:r>
      <w:r>
        <w:instrText xml:space="preserve"> XE "procedural macros:attribute-like startRange" </w:instrText>
      </w:r>
      <w:r>
        <w:rPr>
          <w:lang w:eastAsia="en-GB"/>
        </w:rPr>
        <w:fldChar w:fldCharType="end"/>
      </w:r>
      <w:r w:rsidR="00616C71" w:rsidRPr="00616C71">
        <w:rPr>
          <w:lang w:eastAsia="en-GB"/>
        </w:rPr>
        <w:t xml:space="preserve">Attribute-like </w:t>
      </w:r>
      <w:bookmarkEnd w:id="79"/>
      <w:r w:rsidR="002E3DAA">
        <w:rPr>
          <w:lang w:eastAsia="en-GB"/>
        </w:rPr>
        <w:t>M</w:t>
      </w:r>
      <w:r w:rsidR="002E3DAA" w:rsidRPr="00616C71">
        <w:rPr>
          <w:lang w:eastAsia="en-GB"/>
        </w:rPr>
        <w:t>acros</w:t>
      </w:r>
    </w:p>
    <w:p w14:paraId="5061C141" w14:textId="0B0FC42C" w:rsidR="00616C71" w:rsidRPr="00616C71" w:rsidRDefault="00616C71" w:rsidP="00740286">
      <w:pPr>
        <w:pStyle w:val="Body"/>
        <w:rPr>
          <w:lang w:eastAsia="en-GB"/>
        </w:rPr>
      </w:pPr>
      <w:r w:rsidRPr="00740286">
        <w:t xml:space="preserve">Attribute-like macros are similar to custom </w:t>
      </w:r>
      <w:r w:rsidRPr="00EE6E53">
        <w:rPr>
          <w:rStyle w:val="Literal"/>
        </w:rPr>
        <w:t>derive</w:t>
      </w:r>
      <w:r w:rsidRPr="00740286">
        <w:t xml:space="preserve"> macros, but instead of generating code for the </w:t>
      </w:r>
      <w:r w:rsidRPr="00EF7599">
        <w:rPr>
          <w:rStyle w:val="Literal"/>
        </w:rPr>
        <w:t>derive</w:t>
      </w:r>
      <w:r w:rsidRPr="00740286">
        <w:t xml:space="preserve"> attribute, they allow you to create new attributes. They’re also more flexible: </w:t>
      </w:r>
      <w:r w:rsidRPr="00EF7599">
        <w:rPr>
          <w:rStyle w:val="Literal"/>
        </w:rPr>
        <w:t>derive</w:t>
      </w:r>
      <w:r w:rsidRPr="00740286">
        <w:t xml:space="preserve"> only works for structs and enums; attributes can be applied to other items as well, such as functions. Here’s an example of using an attribute-like macro</w:t>
      </w:r>
      <w:r w:rsidR="005C059E">
        <w:t>. S</w:t>
      </w:r>
      <w:r w:rsidRPr="00740286">
        <w:t xml:space="preserve">ay you have an attribute named </w:t>
      </w:r>
      <w:r w:rsidRPr="00EF7599">
        <w:rPr>
          <w:rStyle w:val="Literal"/>
        </w:rPr>
        <w:t>route</w:t>
      </w:r>
      <w:r w:rsidRPr="00616C71">
        <w:rPr>
          <w:lang w:eastAsia="en-GB"/>
        </w:rPr>
        <w:t xml:space="preserve"> that annotates functions when using a web application framework:</w:t>
      </w:r>
    </w:p>
    <w:p w14:paraId="513FC815" w14:textId="77777777" w:rsidR="00616C71" w:rsidRPr="00616C71" w:rsidRDefault="00616C71" w:rsidP="00740286">
      <w:pPr>
        <w:pStyle w:val="Code"/>
        <w:rPr>
          <w:lang w:eastAsia="en-GB"/>
        </w:rPr>
      </w:pPr>
      <w:r w:rsidRPr="00616C71">
        <w:rPr>
          <w:lang w:eastAsia="en-GB"/>
        </w:rPr>
        <w:t>#[route(GET, "/")]</w:t>
      </w:r>
    </w:p>
    <w:p w14:paraId="16EBB5EF" w14:textId="77777777" w:rsidR="00616C71" w:rsidRPr="00616C71" w:rsidRDefault="00616C71" w:rsidP="00740286">
      <w:pPr>
        <w:pStyle w:val="Code"/>
        <w:rPr>
          <w:lang w:eastAsia="en-GB"/>
        </w:rPr>
      </w:pPr>
      <w:r w:rsidRPr="00616C71">
        <w:rPr>
          <w:lang w:eastAsia="en-GB"/>
        </w:rPr>
        <w:t>fn index() {</w:t>
      </w:r>
    </w:p>
    <w:p w14:paraId="6BAF3F4E" w14:textId="22118BA2" w:rsidR="00616C71" w:rsidRPr="00616C71" w:rsidRDefault="00616C71" w:rsidP="00740286">
      <w:pPr>
        <w:pStyle w:val="Body"/>
        <w:rPr>
          <w:lang w:eastAsia="en-GB"/>
        </w:rPr>
      </w:pPr>
      <w:r w:rsidRPr="00740286">
        <w:t xml:space="preserve">This </w:t>
      </w:r>
      <w:r w:rsidRPr="00EF7599">
        <w:rPr>
          <w:rStyle w:val="Literal"/>
        </w:rPr>
        <w:t>#[route]</w:t>
      </w:r>
      <w:r w:rsidRPr="00616C71">
        <w:rPr>
          <w:lang w:eastAsia="en-GB"/>
        </w:rPr>
        <w:t xml:space="preserve"> attribute would be defined by the framework as a procedural</w:t>
      </w:r>
      <w:r>
        <w:rPr>
          <w:lang w:eastAsia="en-GB"/>
        </w:rPr>
        <w:t xml:space="preserve"> </w:t>
      </w:r>
      <w:r w:rsidRPr="00616C71">
        <w:rPr>
          <w:lang w:eastAsia="en-GB"/>
        </w:rPr>
        <w:t>macro. The signature of the macro definition function would look like this:</w:t>
      </w:r>
    </w:p>
    <w:p w14:paraId="3D1C76FE" w14:textId="77777777" w:rsidR="00616C71" w:rsidRPr="00616C71" w:rsidRDefault="00616C71" w:rsidP="00740286">
      <w:pPr>
        <w:pStyle w:val="Code"/>
        <w:rPr>
          <w:lang w:eastAsia="en-GB"/>
        </w:rPr>
      </w:pPr>
      <w:r w:rsidRPr="00616C71">
        <w:rPr>
          <w:lang w:eastAsia="en-GB"/>
        </w:rPr>
        <w:t>#[proc_macro_attribute]</w:t>
      </w:r>
    </w:p>
    <w:p w14:paraId="75B4C339" w14:textId="77777777" w:rsidR="0095157E" w:rsidRDefault="00616C71" w:rsidP="00740286">
      <w:pPr>
        <w:pStyle w:val="Code"/>
        <w:rPr>
          <w:lang w:eastAsia="en-GB"/>
        </w:rPr>
      </w:pPr>
      <w:r w:rsidRPr="00616C71">
        <w:rPr>
          <w:lang w:eastAsia="en-GB"/>
        </w:rPr>
        <w:t>pub fn route(</w:t>
      </w:r>
    </w:p>
    <w:p w14:paraId="19AEA88D" w14:textId="77777777" w:rsidR="0095157E" w:rsidRDefault="0095157E" w:rsidP="00740286">
      <w:pPr>
        <w:pStyle w:val="Code"/>
        <w:rPr>
          <w:lang w:eastAsia="en-GB"/>
        </w:rPr>
      </w:pPr>
      <w:r>
        <w:rPr>
          <w:lang w:eastAsia="en-GB"/>
        </w:rPr>
        <w:t xml:space="preserve">    </w:t>
      </w:r>
      <w:r w:rsidR="00616C71" w:rsidRPr="00616C71">
        <w:rPr>
          <w:lang w:eastAsia="en-GB"/>
        </w:rPr>
        <w:t xml:space="preserve">attr: TokenStream, </w:t>
      </w:r>
    </w:p>
    <w:p w14:paraId="4D519419" w14:textId="77777777" w:rsidR="0095157E" w:rsidRDefault="0095157E" w:rsidP="00740286">
      <w:pPr>
        <w:pStyle w:val="Code"/>
        <w:rPr>
          <w:lang w:eastAsia="en-GB"/>
        </w:rPr>
      </w:pPr>
      <w:r>
        <w:rPr>
          <w:lang w:eastAsia="en-GB"/>
        </w:rPr>
        <w:t xml:space="preserve">    </w:t>
      </w:r>
      <w:r w:rsidR="00616C71" w:rsidRPr="00616C71">
        <w:rPr>
          <w:lang w:eastAsia="en-GB"/>
        </w:rPr>
        <w:t>item: TokenStream</w:t>
      </w:r>
    </w:p>
    <w:p w14:paraId="080DB83B" w14:textId="2994D239" w:rsidR="00616C71" w:rsidRPr="00616C71" w:rsidRDefault="00616C71" w:rsidP="00740286">
      <w:pPr>
        <w:pStyle w:val="Code"/>
        <w:rPr>
          <w:lang w:eastAsia="en-GB"/>
        </w:rPr>
      </w:pPr>
      <w:r w:rsidRPr="00616C71">
        <w:rPr>
          <w:lang w:eastAsia="en-GB"/>
        </w:rPr>
        <w:t>) -&gt; TokenStream {</w:t>
      </w:r>
    </w:p>
    <w:p w14:paraId="11616DA1" w14:textId="3495DF96" w:rsidR="00616C71" w:rsidRPr="00616C71" w:rsidRDefault="00616C71" w:rsidP="00740286">
      <w:pPr>
        <w:pStyle w:val="Body"/>
        <w:rPr>
          <w:lang w:eastAsia="en-GB"/>
        </w:rPr>
      </w:pPr>
      <w:r w:rsidRPr="00740286">
        <w:t xml:space="preserve">Here, we have two parameters of type </w:t>
      </w:r>
      <w:r w:rsidRPr="00EF7599">
        <w:rPr>
          <w:rStyle w:val="Literal"/>
        </w:rPr>
        <w:t>TokenStream</w:t>
      </w:r>
      <w:r w:rsidRPr="00740286">
        <w:t xml:space="preserve">. The first is for the contents of the attribute: the </w:t>
      </w:r>
      <w:r w:rsidRPr="00EF7599">
        <w:rPr>
          <w:rStyle w:val="Literal"/>
        </w:rPr>
        <w:t>GET, "/"</w:t>
      </w:r>
      <w:r w:rsidRPr="00740286">
        <w:t xml:space="preserve"> part. The second is the body of the item the attribute is attached to: in this case, </w:t>
      </w:r>
      <w:r w:rsidRPr="00EF7599">
        <w:rPr>
          <w:rStyle w:val="Literal"/>
        </w:rPr>
        <w:t>fn index() {}</w:t>
      </w:r>
      <w:r w:rsidRPr="00616C71">
        <w:rPr>
          <w:lang w:eastAsia="en-GB"/>
        </w:rPr>
        <w:t xml:space="preserve"> and the rest</w:t>
      </w:r>
      <w:r>
        <w:rPr>
          <w:lang w:eastAsia="en-GB"/>
        </w:rPr>
        <w:t xml:space="preserve"> </w:t>
      </w:r>
      <w:r w:rsidRPr="00616C71">
        <w:rPr>
          <w:lang w:eastAsia="en-GB"/>
        </w:rPr>
        <w:t>of the function’s body.</w:t>
      </w:r>
    </w:p>
    <w:p w14:paraId="61B763D2" w14:textId="3FDE2331" w:rsidR="00616C71" w:rsidRPr="00616C71" w:rsidRDefault="00616C71" w:rsidP="00740286">
      <w:pPr>
        <w:pStyle w:val="Body"/>
        <w:rPr>
          <w:lang w:eastAsia="en-GB"/>
        </w:rPr>
      </w:pPr>
      <w:r w:rsidRPr="00616C71">
        <w:rPr>
          <w:lang w:eastAsia="en-GB"/>
        </w:rPr>
        <w:t xml:space="preserve">Other than that, attribute-like macros work the same way as custom </w:t>
      </w:r>
      <w:r w:rsidRPr="00EE6E53">
        <w:rPr>
          <w:rStyle w:val="Literal"/>
        </w:rPr>
        <w:t>derive</w:t>
      </w:r>
      <w:r>
        <w:rPr>
          <w:lang w:eastAsia="en-GB"/>
        </w:rPr>
        <w:t xml:space="preserve"> </w:t>
      </w:r>
      <w:r w:rsidRPr="00616C71">
        <w:rPr>
          <w:lang w:eastAsia="en-GB"/>
        </w:rPr>
        <w:t xml:space="preserve">macros: you create a crate with the </w:t>
      </w:r>
      <w:r w:rsidRPr="00EF7599">
        <w:rPr>
          <w:rStyle w:val="Literal"/>
        </w:rPr>
        <w:t>proc-macro</w:t>
      </w:r>
      <w:r w:rsidRPr="00616C71">
        <w:rPr>
          <w:lang w:eastAsia="en-GB"/>
        </w:rPr>
        <w:t xml:space="preserve"> crate type and implement a</w:t>
      </w:r>
      <w:r>
        <w:rPr>
          <w:lang w:eastAsia="en-GB"/>
        </w:rPr>
        <w:t xml:space="preserve"> </w:t>
      </w:r>
      <w:r w:rsidRPr="00616C71">
        <w:rPr>
          <w:lang w:eastAsia="en-GB"/>
        </w:rPr>
        <w:t>function that generates the code you want!</w:t>
      </w:r>
      <w:r w:rsidR="00996856">
        <w:rPr>
          <w:lang w:eastAsia="en-GB"/>
        </w:rPr>
        <w:fldChar w:fldCharType="begin"/>
      </w:r>
      <w:r w:rsidR="00996856">
        <w:instrText xml:space="preserve"> XE "attribute-like procedural macros endRange" </w:instrText>
      </w:r>
      <w:r w:rsidR="00996856">
        <w:rPr>
          <w:lang w:eastAsia="en-GB"/>
        </w:rPr>
        <w:fldChar w:fldCharType="end"/>
      </w:r>
      <w:r w:rsidR="00996856">
        <w:rPr>
          <w:lang w:eastAsia="en-GB"/>
        </w:rPr>
        <w:fldChar w:fldCharType="begin"/>
      </w:r>
      <w:r w:rsidR="00996856">
        <w:instrText xml:space="preserve"> XE "procedural macros:attribute-like endRange" </w:instrText>
      </w:r>
      <w:r w:rsidR="00996856">
        <w:rPr>
          <w:lang w:eastAsia="en-GB"/>
        </w:rPr>
        <w:fldChar w:fldCharType="end"/>
      </w:r>
    </w:p>
    <w:bookmarkStart w:id="80" w:name="function-like-macros"/>
    <w:bookmarkStart w:id="81" w:name="_Toc106716472"/>
    <w:bookmarkEnd w:id="80"/>
    <w:p w14:paraId="537D612E" w14:textId="4ED1A742" w:rsidR="00616C71" w:rsidRPr="00616C71" w:rsidRDefault="00996856" w:rsidP="00740286">
      <w:pPr>
        <w:pStyle w:val="HeadB"/>
        <w:rPr>
          <w:lang w:eastAsia="en-GB"/>
        </w:rPr>
      </w:pPr>
      <w:r>
        <w:rPr>
          <w:lang w:eastAsia="en-GB"/>
        </w:rPr>
        <w:fldChar w:fldCharType="begin"/>
      </w:r>
      <w:r>
        <w:instrText xml:space="preserve"> XE "function-like procedural macros startRange" </w:instrText>
      </w:r>
      <w:r>
        <w:rPr>
          <w:lang w:eastAsia="en-GB"/>
        </w:rPr>
        <w:fldChar w:fldCharType="end"/>
      </w:r>
      <w:r>
        <w:rPr>
          <w:lang w:eastAsia="en-GB"/>
        </w:rPr>
        <w:fldChar w:fldCharType="begin"/>
      </w:r>
      <w:r>
        <w:instrText xml:space="preserve"> XE "procedural macros:function-like startRange" </w:instrText>
      </w:r>
      <w:r>
        <w:rPr>
          <w:lang w:eastAsia="en-GB"/>
        </w:rPr>
        <w:fldChar w:fldCharType="end"/>
      </w:r>
      <w:r w:rsidR="00616C71" w:rsidRPr="00616C71">
        <w:rPr>
          <w:lang w:eastAsia="en-GB"/>
        </w:rPr>
        <w:t xml:space="preserve">Function-like </w:t>
      </w:r>
      <w:bookmarkEnd w:id="81"/>
      <w:r w:rsidR="002E3DAA">
        <w:rPr>
          <w:lang w:eastAsia="en-GB"/>
        </w:rPr>
        <w:t>M</w:t>
      </w:r>
      <w:r w:rsidR="002E3DAA" w:rsidRPr="00616C71">
        <w:rPr>
          <w:lang w:eastAsia="en-GB"/>
        </w:rPr>
        <w:t>acros</w:t>
      </w:r>
    </w:p>
    <w:p w14:paraId="0C05FF26" w14:textId="76E57A36" w:rsidR="00616C71" w:rsidRPr="00616C71" w:rsidRDefault="00616C71" w:rsidP="00740286">
      <w:pPr>
        <w:pStyle w:val="Body"/>
        <w:rPr>
          <w:lang w:eastAsia="en-GB"/>
        </w:rPr>
      </w:pPr>
      <w:r w:rsidRPr="00740286">
        <w:t xml:space="preserve">Function-like macros define macros that look like function calls. Similarly to </w:t>
      </w:r>
      <w:r w:rsidRPr="00EF7599">
        <w:rPr>
          <w:rStyle w:val="Literal"/>
        </w:rPr>
        <w:t>macro_rules!</w:t>
      </w:r>
      <w:r w:rsidRPr="00740286">
        <w:t xml:space="preserve"> macros, they’re more flexible than functions; for example, they can take an unknown number of arguments. However, </w:t>
      </w:r>
      <w:r w:rsidRPr="00EF7599">
        <w:rPr>
          <w:rStyle w:val="Literal"/>
        </w:rPr>
        <w:t>macro_rules!</w:t>
      </w:r>
      <w:r w:rsidRPr="00740286">
        <w:t xml:space="preserve"> macros can </w:t>
      </w:r>
      <w:r w:rsidR="00AE1249">
        <w:t xml:space="preserve">only </w:t>
      </w:r>
      <w:r w:rsidRPr="00740286">
        <w:t xml:space="preserve">be defined using the match-like syntax we discussed in </w:t>
      </w:r>
      <w:r w:rsidRPr="00EE6E53">
        <w:rPr>
          <w:rStyle w:val="Xref"/>
        </w:rPr>
        <w:t>“Declarative Macros with macro_rules! for General Metaprogramming”</w:t>
      </w:r>
      <w:r w:rsidRPr="00740286">
        <w:t xml:space="preserve"> </w:t>
      </w:r>
      <w:r w:rsidR="002E3DAA">
        <w:t xml:space="preserve">on </w:t>
      </w:r>
      <w:r w:rsidR="002E3DAA" w:rsidRPr="00EE6E53">
        <w:rPr>
          <w:rStyle w:val="Xref"/>
        </w:rPr>
        <w:t>page XX</w:t>
      </w:r>
      <w:r w:rsidRPr="00740286">
        <w:t xml:space="preserve">. Function-like macros take a </w:t>
      </w:r>
      <w:r w:rsidRPr="00EF7599">
        <w:rPr>
          <w:rStyle w:val="Literal"/>
        </w:rPr>
        <w:t>TokenStream</w:t>
      </w:r>
      <w:r w:rsidRPr="00740286">
        <w:t xml:space="preserve"> parameter</w:t>
      </w:r>
      <w:r w:rsidR="005C059E">
        <w:t>,</w:t>
      </w:r>
      <w:r w:rsidRPr="00740286">
        <w:t xml:space="preserve"> and their definition manipulates that </w:t>
      </w:r>
      <w:r w:rsidRPr="00EF7599">
        <w:rPr>
          <w:rStyle w:val="Literal"/>
        </w:rPr>
        <w:t>TokenStream</w:t>
      </w:r>
      <w:r w:rsidRPr="00740286">
        <w:t xml:space="preserve"> using Rust code as the other two types of procedural macros do. An example of a function-like macro is an </w:t>
      </w:r>
      <w:r w:rsidRPr="00EF7599">
        <w:rPr>
          <w:rStyle w:val="Literal"/>
        </w:rPr>
        <w:t>sql!</w:t>
      </w:r>
      <w:r w:rsidRPr="00616C71">
        <w:rPr>
          <w:lang w:eastAsia="en-GB"/>
        </w:rPr>
        <w:t xml:space="preserve"> macro</w:t>
      </w:r>
      <w:r>
        <w:rPr>
          <w:lang w:eastAsia="en-GB"/>
        </w:rPr>
        <w:t xml:space="preserve"> </w:t>
      </w:r>
      <w:r w:rsidRPr="00616C71">
        <w:rPr>
          <w:lang w:eastAsia="en-GB"/>
        </w:rPr>
        <w:t>that might be called like so:</w:t>
      </w:r>
    </w:p>
    <w:p w14:paraId="5D1A1BAF" w14:textId="77777777" w:rsidR="00616C71" w:rsidRPr="00616C71" w:rsidRDefault="00616C71" w:rsidP="00740286">
      <w:pPr>
        <w:pStyle w:val="Code"/>
        <w:rPr>
          <w:lang w:eastAsia="en-GB"/>
        </w:rPr>
      </w:pPr>
      <w:r w:rsidRPr="00616C71">
        <w:rPr>
          <w:lang w:eastAsia="en-GB"/>
        </w:rPr>
        <w:t>let sql = sql!(SELECT * FROM posts WHERE id=1);</w:t>
      </w:r>
    </w:p>
    <w:p w14:paraId="4DA50255" w14:textId="6E4075AD" w:rsidR="00616C71" w:rsidRPr="00616C71" w:rsidRDefault="00616C71" w:rsidP="00740286">
      <w:pPr>
        <w:pStyle w:val="Body"/>
        <w:rPr>
          <w:lang w:eastAsia="en-GB"/>
        </w:rPr>
      </w:pPr>
      <w:r w:rsidRPr="00740286">
        <w:t xml:space="preserve">This macro would parse the SQL statement inside it and check that it’s syntactically correct, which is much more complex processing than a </w:t>
      </w:r>
      <w:r w:rsidRPr="00EF7599">
        <w:rPr>
          <w:rStyle w:val="Literal"/>
        </w:rPr>
        <w:t>macro_rules!</w:t>
      </w:r>
      <w:r w:rsidRPr="00740286">
        <w:t xml:space="preserve"> macro can do. The </w:t>
      </w:r>
      <w:r w:rsidRPr="00EF7599">
        <w:rPr>
          <w:rStyle w:val="Literal"/>
        </w:rPr>
        <w:t>sql!</w:t>
      </w:r>
      <w:r w:rsidRPr="00616C71">
        <w:rPr>
          <w:lang w:eastAsia="en-GB"/>
        </w:rPr>
        <w:t xml:space="preserve"> macro would be defined like this:</w:t>
      </w:r>
    </w:p>
    <w:p w14:paraId="4E575716" w14:textId="77777777" w:rsidR="00616C71" w:rsidRPr="00616C71" w:rsidRDefault="00616C71" w:rsidP="00740286">
      <w:pPr>
        <w:pStyle w:val="Code"/>
        <w:rPr>
          <w:lang w:eastAsia="en-GB"/>
        </w:rPr>
      </w:pPr>
      <w:r w:rsidRPr="00616C71">
        <w:rPr>
          <w:lang w:eastAsia="en-GB"/>
        </w:rPr>
        <w:t>#[proc_macro]</w:t>
      </w:r>
    </w:p>
    <w:p w14:paraId="07B4C987" w14:textId="77777777" w:rsidR="00616C71" w:rsidRPr="00616C71" w:rsidRDefault="00616C71" w:rsidP="00740286">
      <w:pPr>
        <w:pStyle w:val="Code"/>
        <w:rPr>
          <w:lang w:eastAsia="en-GB"/>
        </w:rPr>
      </w:pPr>
      <w:r w:rsidRPr="00616C71">
        <w:rPr>
          <w:lang w:eastAsia="en-GB"/>
        </w:rPr>
        <w:t>pub fn sql(input: TokenStream) -&gt; TokenStream {</w:t>
      </w:r>
    </w:p>
    <w:p w14:paraId="54F0306E" w14:textId="744ED052" w:rsidR="00616C71" w:rsidRPr="00616C71" w:rsidRDefault="00616C71" w:rsidP="00740286">
      <w:pPr>
        <w:pStyle w:val="Body"/>
        <w:rPr>
          <w:lang w:val="en-GB" w:eastAsia="en-GB"/>
        </w:rPr>
      </w:pPr>
      <w:r w:rsidRPr="00616C71">
        <w:rPr>
          <w:lang w:eastAsia="en-GB"/>
        </w:rPr>
        <w:t xml:space="preserve">This definition is similar to the custom </w:t>
      </w:r>
      <w:r w:rsidRPr="00EE6E53">
        <w:rPr>
          <w:rStyle w:val="Literal"/>
        </w:rPr>
        <w:t>derive</w:t>
      </w:r>
      <w:r w:rsidRPr="00616C71">
        <w:rPr>
          <w:lang w:eastAsia="en-GB"/>
        </w:rPr>
        <w:t xml:space="preserve"> macro’s signature: we receive</w:t>
      </w:r>
      <w:r>
        <w:rPr>
          <w:lang w:eastAsia="en-GB"/>
        </w:rPr>
        <w:t xml:space="preserve"> </w:t>
      </w:r>
      <w:r w:rsidRPr="00616C71">
        <w:rPr>
          <w:lang w:eastAsia="en-GB"/>
        </w:rPr>
        <w:t>the tokens that are inside the parentheses and return the code we wanted to</w:t>
      </w:r>
      <w:r>
        <w:rPr>
          <w:lang w:eastAsia="en-GB"/>
        </w:rPr>
        <w:t xml:space="preserve"> </w:t>
      </w:r>
      <w:r w:rsidRPr="00616C71">
        <w:rPr>
          <w:lang w:eastAsia="en-GB"/>
        </w:rPr>
        <w:t>generate.</w:t>
      </w:r>
      <w:r w:rsidR="00996856">
        <w:rPr>
          <w:lang w:eastAsia="en-GB"/>
        </w:rPr>
        <w:fldChar w:fldCharType="begin"/>
      </w:r>
      <w:r w:rsidR="00996856">
        <w:instrText xml:space="preserve"> XE "function-like procedural macros endRange" </w:instrText>
      </w:r>
      <w:r w:rsidR="00996856">
        <w:rPr>
          <w:lang w:eastAsia="en-GB"/>
        </w:rPr>
        <w:fldChar w:fldCharType="end"/>
      </w:r>
      <w:r w:rsidR="00996856">
        <w:rPr>
          <w:lang w:eastAsia="en-GB"/>
        </w:rPr>
        <w:fldChar w:fldCharType="begin"/>
      </w:r>
      <w:r w:rsidR="00996856">
        <w:instrText xml:space="preserve"> XE "procedural macros:function-like endRange" </w:instrText>
      </w:r>
      <w:r w:rsidR="00996856">
        <w:rPr>
          <w:lang w:eastAsia="en-GB"/>
        </w:rPr>
        <w:fldChar w:fldCharType="end"/>
      </w:r>
      <w:r w:rsidR="0017679E">
        <w:rPr>
          <w:lang w:eastAsia="en-GB"/>
        </w:rPr>
        <w:fldChar w:fldCharType="begin"/>
      </w:r>
      <w:r w:rsidR="0017679E">
        <w:instrText xml:space="preserve"> XE "macros endRange" </w:instrText>
      </w:r>
      <w:r w:rsidR="0017679E">
        <w:rPr>
          <w:lang w:eastAsia="en-GB"/>
        </w:rPr>
        <w:fldChar w:fldCharType="end"/>
      </w:r>
    </w:p>
    <w:p w14:paraId="1D7EBF49" w14:textId="77777777" w:rsidR="00616C71" w:rsidRPr="00616C71" w:rsidRDefault="00616C71" w:rsidP="00740286">
      <w:pPr>
        <w:pStyle w:val="HeadA"/>
        <w:rPr>
          <w:lang w:eastAsia="en-GB"/>
        </w:rPr>
      </w:pPr>
      <w:bookmarkStart w:id="82" w:name="summary"/>
      <w:bookmarkStart w:id="83" w:name="_Toc106716473"/>
      <w:bookmarkEnd w:id="82"/>
      <w:r w:rsidRPr="00616C71">
        <w:rPr>
          <w:lang w:eastAsia="en-GB"/>
        </w:rPr>
        <w:t>Summary</w:t>
      </w:r>
      <w:bookmarkEnd w:id="83"/>
    </w:p>
    <w:p w14:paraId="227D0666" w14:textId="353E28D5" w:rsidR="00616C71" w:rsidRPr="00616C71" w:rsidRDefault="00616C71" w:rsidP="00740286">
      <w:pPr>
        <w:pStyle w:val="Body"/>
        <w:rPr>
          <w:lang w:eastAsia="en-GB"/>
        </w:rPr>
      </w:pPr>
      <w:r w:rsidRPr="00616C71">
        <w:rPr>
          <w:lang w:eastAsia="en-GB"/>
        </w:rPr>
        <w:t>Whew! Now you have some Rust features in your toolbox that you likely won’t use</w:t>
      </w:r>
      <w:r>
        <w:rPr>
          <w:lang w:eastAsia="en-GB"/>
        </w:rPr>
        <w:t xml:space="preserve"> </w:t>
      </w:r>
      <w:r w:rsidRPr="00616C71">
        <w:rPr>
          <w:lang w:eastAsia="en-GB"/>
        </w:rPr>
        <w:t>often, but you’ll know they’re available in very particular circumstances.</w:t>
      </w:r>
      <w:r>
        <w:rPr>
          <w:lang w:eastAsia="en-GB"/>
        </w:rPr>
        <w:t xml:space="preserve"> </w:t>
      </w:r>
      <w:r w:rsidRPr="00616C71">
        <w:rPr>
          <w:lang w:eastAsia="en-GB"/>
        </w:rPr>
        <w:t>We’ve introduced several complex topics so that when you encounter them in</w:t>
      </w:r>
      <w:r>
        <w:rPr>
          <w:lang w:eastAsia="en-GB"/>
        </w:rPr>
        <w:t xml:space="preserve"> </w:t>
      </w:r>
      <w:r w:rsidRPr="00616C71">
        <w:rPr>
          <w:lang w:eastAsia="en-GB"/>
        </w:rPr>
        <w:t>error message suggestions or in other people</w:t>
      </w:r>
      <w:r w:rsidR="002E3DAA">
        <w:rPr>
          <w:lang w:eastAsia="en-GB"/>
        </w:rPr>
        <w:t>’</w:t>
      </w:r>
      <w:r w:rsidRPr="00616C71">
        <w:rPr>
          <w:lang w:eastAsia="en-GB"/>
        </w:rPr>
        <w:t>s code, you’ll be able to</w:t>
      </w:r>
      <w:r>
        <w:rPr>
          <w:lang w:eastAsia="en-GB"/>
        </w:rPr>
        <w:t xml:space="preserve"> </w:t>
      </w:r>
      <w:r w:rsidRPr="00616C71">
        <w:rPr>
          <w:lang w:eastAsia="en-GB"/>
        </w:rPr>
        <w:t>recognize these concepts and syntax. Use this chapter as a reference to guide</w:t>
      </w:r>
      <w:r>
        <w:rPr>
          <w:lang w:eastAsia="en-GB"/>
        </w:rPr>
        <w:t xml:space="preserve"> </w:t>
      </w:r>
      <w:r w:rsidRPr="00616C71">
        <w:rPr>
          <w:lang w:eastAsia="en-GB"/>
        </w:rPr>
        <w:t>you to solutions.</w:t>
      </w:r>
    </w:p>
    <w:p w14:paraId="316B3758" w14:textId="42B0D03F" w:rsidR="00616C71" w:rsidRPr="00616C71" w:rsidRDefault="00616C71" w:rsidP="00740286">
      <w:pPr>
        <w:pStyle w:val="Body"/>
        <w:rPr>
          <w:lang w:eastAsia="en-GB"/>
        </w:rPr>
      </w:pPr>
      <w:r w:rsidRPr="00616C71">
        <w:rPr>
          <w:lang w:eastAsia="en-GB"/>
        </w:rPr>
        <w:t>Next, we’ll put everything we’ve discussed throughout the book into practice</w:t>
      </w:r>
      <w:r>
        <w:rPr>
          <w:lang w:eastAsia="en-GB"/>
        </w:rPr>
        <w:t xml:space="preserve"> </w:t>
      </w:r>
      <w:r w:rsidRPr="00616C71">
        <w:rPr>
          <w:lang w:eastAsia="en-GB"/>
        </w:rPr>
        <w:t>and do one more project!</w:t>
      </w:r>
    </w:p>
    <w:sectPr w:rsidR="00616C71" w:rsidRPr="00616C71">
      <w:endnotePr>
        <w:numFmt w:val="decimal"/>
      </w:endnotePr>
      <w:pgSz w:w="10080" w:h="13320"/>
      <w:pgMar w:top="900" w:right="960" w:bottom="900" w:left="1020" w:header="720" w:footer="720"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2" w:author="Audrey Doyle" w:date="2022-08-29T12:32:00Z" w:initials="A">
    <w:p w14:paraId="230C272D" w14:textId="2189B8D6" w:rsidR="00BD3839" w:rsidRDefault="00BD3839">
      <w:pPr>
        <w:pStyle w:val="CommentText"/>
      </w:pPr>
      <w:r>
        <w:rPr>
          <w:rStyle w:val="CommentReference"/>
        </w:rPr>
        <w:annotationRef/>
      </w:r>
      <w:r>
        <w:t>Carol, literal italic for this?</w:t>
      </w:r>
    </w:p>
  </w:comment>
  <w:comment w:id="33" w:author="Carol Nichols" w:date="2022-08-29T15:22:00Z" w:initials="CN">
    <w:p w14:paraId="599B5E34" w14:textId="77777777" w:rsidR="004B162F" w:rsidRDefault="004B162F" w:rsidP="004F7804">
      <w:r>
        <w:rPr>
          <w:rStyle w:val="CommentReference"/>
        </w:rPr>
        <w:annotationRef/>
      </w:r>
      <w:r>
        <w:rPr>
          <w:sz w:val="20"/>
          <w:szCs w:val="20"/>
        </w:rPr>
        <w:t>Mmm no, this is a particular type that could literally appear in code, not a placeholder. The whole “Iterator&lt;String&gt; for Counter” is one example of an implementation of this trait.</w:t>
      </w:r>
    </w:p>
  </w:comment>
  <w:comment w:id="36" w:author="Audrey Doyle" w:date="2022-08-29T12:33:00Z" w:initials="A">
    <w:p w14:paraId="468ECE9F" w14:textId="1CF7A4A1" w:rsidR="00BD3839" w:rsidRDefault="00BD3839">
      <w:pPr>
        <w:pStyle w:val="CommentText"/>
      </w:pPr>
      <w:r>
        <w:rPr>
          <w:rStyle w:val="CommentReference"/>
        </w:rPr>
        <w:annotationRef/>
      </w:r>
      <w:r>
        <w:t>Carol, literal italic for “PlaceholderType” and “ConcreteType”?</w:t>
      </w:r>
    </w:p>
  </w:comment>
  <w:comment w:id="37" w:author="Carol Nichols" w:date="2022-08-29T15:23:00Z" w:initials="CN">
    <w:p w14:paraId="3E16DCC9" w14:textId="77777777" w:rsidR="00CC71C6" w:rsidRDefault="00CC71C6" w:rsidP="00883955">
      <w:r>
        <w:rPr>
          <w:rStyle w:val="CommentReference"/>
        </w:rPr>
        <w:annotationRef/>
      </w:r>
      <w:r>
        <w:rPr>
          <w:sz w:val="20"/>
          <w:szCs w:val="20"/>
        </w:rPr>
        <w:t>Yup, good call here!</w:t>
      </w:r>
    </w:p>
  </w:comment>
  <w:comment w:id="53" w:author="Audrey Doyle" w:date="2022-08-29T12:48:00Z" w:initials="A">
    <w:p w14:paraId="6F1225BB" w14:textId="2B8F6895" w:rsidR="0060553E" w:rsidRDefault="0060553E">
      <w:pPr>
        <w:pStyle w:val="CommentText"/>
      </w:pPr>
      <w:r>
        <w:rPr>
          <w:rStyle w:val="CommentReference"/>
        </w:rPr>
        <w:annotationRef/>
      </w:r>
      <w:r>
        <w:t>Carol, edit OK here?</w:t>
      </w:r>
    </w:p>
  </w:comment>
  <w:comment w:id="54" w:author="Carol Nichols" w:date="2022-08-29T15:25:00Z" w:initials="CN">
    <w:p w14:paraId="274805ED" w14:textId="77777777" w:rsidR="00CC71C6" w:rsidRDefault="00CC71C6" w:rsidP="00452AD2">
      <w:r>
        <w:rPr>
          <w:rStyle w:val="CommentReference"/>
        </w:rPr>
        <w:annotationRef/>
      </w:r>
      <w:r>
        <w:rPr>
          <w:sz w:val="20"/>
          <w:szCs w:val="20"/>
        </w:rPr>
        <w:t>Yup, that’s fine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30C272D" w15:done="0"/>
  <w15:commentEx w15:paraId="599B5E34" w15:paraIdParent="230C272D" w15:done="0"/>
  <w15:commentEx w15:paraId="468ECE9F" w15:done="0"/>
  <w15:commentEx w15:paraId="3E16DCC9" w15:paraIdParent="468ECE9F" w15:done="0"/>
  <w15:commentEx w15:paraId="6F1225BB" w15:done="0"/>
  <w15:commentEx w15:paraId="274805ED" w15:paraIdParent="6F1225B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73061" w16cex:dateUtc="2022-08-29T16:32:00Z"/>
  <w16cex:commentExtensible w16cex:durableId="26B75853" w16cex:dateUtc="2022-08-29T19:22:00Z"/>
  <w16cex:commentExtensible w16cex:durableId="26B730AF" w16cex:dateUtc="2022-08-29T16:33:00Z"/>
  <w16cex:commentExtensible w16cex:durableId="26B75871" w16cex:dateUtc="2022-08-29T19:23:00Z"/>
  <w16cex:commentExtensible w16cex:durableId="26B7340C" w16cex:dateUtc="2022-08-29T16:48:00Z"/>
  <w16cex:commentExtensible w16cex:durableId="26B758D3" w16cex:dateUtc="2022-08-29T19: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0C272D" w16cid:durableId="26B73061"/>
  <w16cid:commentId w16cid:paraId="599B5E34" w16cid:durableId="26B75853"/>
  <w16cid:commentId w16cid:paraId="468ECE9F" w16cid:durableId="26B730AF"/>
  <w16cid:commentId w16cid:paraId="3E16DCC9" w16cid:durableId="26B75871"/>
  <w16cid:commentId w16cid:paraId="6F1225BB" w16cid:durableId="26B7340C"/>
  <w16cid:commentId w16cid:paraId="274805ED" w16cid:durableId="26B758D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994D2" w14:textId="77777777" w:rsidR="00F32FDF" w:rsidRDefault="00F32FDF" w:rsidP="009E51C3">
      <w:pPr>
        <w:spacing w:after="0" w:line="240" w:lineRule="auto"/>
      </w:pPr>
      <w:r>
        <w:separator/>
      </w:r>
    </w:p>
  </w:endnote>
  <w:endnote w:type="continuationSeparator" w:id="0">
    <w:p w14:paraId="454C6680" w14:textId="77777777" w:rsidR="00F32FDF" w:rsidRDefault="00F32FDF" w:rsidP="009E5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2040503050203030202"/>
    <w:charset w:val="00"/>
    <w:family w:val="roman"/>
    <w:pitch w:val="variable"/>
    <w:sig w:usb0="00008003" w:usb1="00000000" w:usb2="00000000" w:usb3="00000000" w:csb0="00000001" w:csb1="00000000"/>
  </w:font>
  <w:font w:name="TimesNewRomanPSMT">
    <w:altName w:val="HGPMinchoE"/>
    <w:panose1 w:val="020B0604020202020204"/>
    <w:charset w:val="4D"/>
    <w:family w:val="auto"/>
    <w:notTrueType/>
    <w:pitch w:val="default"/>
    <w:sig w:usb0="00000003" w:usb1="00000000" w:usb2="00000000" w:usb3="00000000" w:csb0="00000001" w:csb1="00000000"/>
  </w:font>
  <w:font w:name="Times Roman">
    <w:altName w:val="Times New Roman"/>
    <w:panose1 w:val="00000500000000020000"/>
    <w:charset w:val="00"/>
    <w:family w:val="auto"/>
    <w:pitch w:val="variable"/>
    <w:sig w:usb0="E00002FF" w:usb1="5000205A" w:usb2="00000000" w:usb3="00000000" w:csb0="0000019F" w:csb1="00000000"/>
  </w:font>
  <w:font w:name="NewBaskervilleStd-Roman">
    <w:altName w:val="Calibri"/>
    <w:panose1 w:val="020B0604020202020204"/>
    <w:charset w:val="00"/>
    <w:family w:val="roman"/>
    <w:notTrueType/>
    <w:pitch w:val="variable"/>
    <w:sig w:usb0="800000AF" w:usb1="5000204A" w:usb2="00000000" w:usb3="00000000" w:csb0="00000001" w:csb1="00000000"/>
  </w:font>
  <w:font w:name="NewBaskervilleEF-Bold">
    <w:panose1 w:val="020B0604020202020204"/>
    <w:charset w:val="00"/>
    <w:family w:val="auto"/>
    <w:pitch w:val="variable"/>
    <w:sig w:usb0="8000002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FuturaPT-BookObl">
    <w:altName w:val="Century Gothic"/>
    <w:panose1 w:val="020B0604020202020204"/>
    <w:charset w:val="4D"/>
    <w:family w:val="auto"/>
    <w:notTrueType/>
    <w:pitch w:val="default"/>
    <w:sig w:usb0="00000003"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TheSansMonoCondensed-Plain">
    <w:altName w:val="Calibri"/>
    <w:panose1 w:val="020B0604020202020204"/>
    <w:charset w:val="4D"/>
    <w:family w:val="auto"/>
    <w:notTrueType/>
    <w:pitch w:val="default"/>
    <w:sig w:usb0="00000003" w:usb1="00000000" w:usb2="00000000" w:usb3="00000000" w:csb0="00000001" w:csb1="00000000"/>
  </w:font>
  <w:font w:name="NewBaskervilleStd-Italic">
    <w:altName w:val="Calibri"/>
    <w:panose1 w:val="020B0604020202020204"/>
    <w:charset w:val="4D"/>
    <w:family w:val="auto"/>
    <w:notTrueType/>
    <w:pitch w:val="default"/>
    <w:sig w:usb0="00000003" w:usb1="00000000" w:usb2="00000000" w:usb3="00000000" w:csb0="00000001" w:csb1="00000000"/>
  </w:font>
  <w:font w:name="TheSansMonoCondensed-Bold">
    <w:altName w:val="Calibri"/>
    <w:panose1 w:val="020B0604020202020204"/>
    <w:charset w:val="00"/>
    <w:family w:val="swiss"/>
    <w:notTrueType/>
    <w:pitch w:val="variable"/>
    <w:sig w:usb0="00000003" w:usb1="00000000" w:usb2="00000000" w:usb3="00000000" w:csb0="00000009" w:csb1="00000000"/>
  </w:font>
  <w:font w:name="TheSansMonoCondensed-Italic">
    <w:altName w:val="Calibri"/>
    <w:panose1 w:val="020B0604020202020204"/>
    <w:charset w:val="4D"/>
    <w:family w:val="auto"/>
    <w:notTrueType/>
    <w:pitch w:val="default"/>
    <w:sig w:usb0="00000003" w:usb1="00000000" w:usb2="00000000" w:usb3="00000000" w:csb0="00000001" w:csb1="00000000"/>
  </w:font>
  <w:font w:name="FuturaPT-Bold">
    <w:altName w:val="Century Gothic"/>
    <w:panose1 w:val="020B0604020202020204"/>
    <w:charset w:val="4D"/>
    <w:family w:val="auto"/>
    <w:notTrueType/>
    <w:pitch w:val="default"/>
    <w:sig w:usb0="00000003" w:usb1="00000000" w:usb2="00000000" w:usb3="00000000" w:csb0="00000001" w:csb1="00000000"/>
  </w:font>
  <w:font w:name="FuturaPT-Book">
    <w:altName w:val="Century Gothic"/>
    <w:panose1 w:val="020B0604020202020204"/>
    <w:charset w:val="4D"/>
    <w:family w:val="auto"/>
    <w:notTrueType/>
    <w:pitch w:val="default"/>
    <w:sig w:usb0="00000003" w:usb1="00000000" w:usb2="00000000" w:usb3="00000000" w:csb0="00000001" w:csb1="00000000"/>
  </w:font>
  <w:font w:name="DogmaOT-Bold">
    <w:altName w:val="Calibri"/>
    <w:panose1 w:val="020B0604020202020204"/>
    <w:charset w:val="4D"/>
    <w:family w:val="auto"/>
    <w:notTrueType/>
    <w:pitch w:val="default"/>
    <w:sig w:usb0="00000003" w:usb1="00000000" w:usb2="00000000" w:usb3="00000000" w:csb0="00000001" w:csb1="00000000"/>
  </w:font>
  <w:font w:name="FuturaPT-Heavy">
    <w:altName w:val="Century Gothic"/>
    <w:panose1 w:val="020B0604020202020204"/>
    <w:charset w:val="4D"/>
    <w:family w:val="auto"/>
    <w:notTrueType/>
    <w:pitch w:val="default"/>
    <w:sig w:usb0="00000003" w:usb1="00000000" w:usb2="00000000" w:usb3="00000000" w:csb0="00000001" w:csb1="00000000"/>
  </w:font>
  <w:font w:name="Wingdings2">
    <w:altName w:val="Arial"/>
    <w:panose1 w:val="020B0604020202020204"/>
    <w:charset w:val="02"/>
    <w:family w:val="auto"/>
    <w:notTrueType/>
    <w:pitch w:val="default"/>
  </w:font>
  <w:font w:name="NewBaskervilleStd-Bold">
    <w:altName w:val="Calibri"/>
    <w:panose1 w:val="020B0604020202020204"/>
    <w:charset w:val="4D"/>
    <w:family w:val="auto"/>
    <w:notTrueType/>
    <w:pitch w:val="default"/>
    <w:sig w:usb0="00000003" w:usb1="00000000" w:usb2="00000000" w:usb3="00000000" w:csb0="00000001" w:csb1="00000000"/>
  </w:font>
  <w:font w:name="FuturaPTCond-Bold">
    <w:altName w:val="Century Gothic"/>
    <w:panose1 w:val="020B0604020202020204"/>
    <w:charset w:val="4D"/>
    <w:family w:val="auto"/>
    <w:notTrueType/>
    <w:pitch w:val="default"/>
    <w:sig w:usb0="00000003" w:usb1="00000000" w:usb2="00000000" w:usb3="00000000" w:csb0="00000001" w:csb1="00000000"/>
  </w:font>
  <w:font w:name="FuturaPTCond-BoldObl">
    <w:altName w:val="Century Gothic"/>
    <w:panose1 w:val="020B0604020202020204"/>
    <w:charset w:val="4D"/>
    <w:family w:val="auto"/>
    <w:notTrueType/>
    <w:pitch w:val="default"/>
    <w:sig w:usb0="00000003" w:usb1="00000000" w:usb2="00000000" w:usb3="00000000" w:csb0="00000001" w:csb1="00000000"/>
  </w:font>
  <w:font w:name="Webdings">
    <w:panose1 w:val="05030102010509060703"/>
    <w:charset w:val="4D"/>
    <w:family w:val="decorative"/>
    <w:pitch w:val="variable"/>
    <w:sig w:usb0="00000003" w:usb1="00000000" w:usb2="00000000" w:usb3="00000000" w:csb0="80000001" w:csb1="00000000"/>
  </w:font>
  <w:font w:name="NewBaskerville">
    <w:altName w:val="Calibri"/>
    <w:panose1 w:val="020B0604020202020204"/>
    <w:charset w:val="01"/>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74A12" w14:textId="77777777" w:rsidR="00F32FDF" w:rsidRDefault="00F32FDF" w:rsidP="009E51C3">
      <w:pPr>
        <w:spacing w:after="0" w:line="240" w:lineRule="auto"/>
      </w:pPr>
      <w:r>
        <w:separator/>
      </w:r>
    </w:p>
  </w:footnote>
  <w:footnote w:type="continuationSeparator" w:id="0">
    <w:p w14:paraId="4EB88AF6" w14:textId="77777777" w:rsidR="00F32FDF" w:rsidRDefault="00F32FDF" w:rsidP="009E51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64E2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91AEDB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9CFC4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6085E6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E80406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5F2C870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6A0640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49C8FA6"/>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76ECB6D6"/>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5D12FF4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A34C21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B82ED0"/>
    <w:multiLevelType w:val="multilevel"/>
    <w:tmpl w:val="706E9F88"/>
    <w:numStyleLink w:val="ChapterNumbering"/>
  </w:abstractNum>
  <w:abstractNum w:abstractNumId="12" w15:restartNumberingAfterBreak="0">
    <w:nsid w:val="04FB41E3"/>
    <w:multiLevelType w:val="multilevel"/>
    <w:tmpl w:val="706E9F88"/>
    <w:numStyleLink w:val="ChapterNumbering"/>
  </w:abstractNum>
  <w:abstractNum w:abstractNumId="13" w15:restartNumberingAfterBreak="0">
    <w:nsid w:val="139D1E0A"/>
    <w:multiLevelType w:val="hybridMultilevel"/>
    <w:tmpl w:val="BED6969E"/>
    <w:lvl w:ilvl="0" w:tplc="B96CDC94">
      <w:start w:val="1"/>
      <w:numFmt w:val="decimal"/>
      <w:pStyle w:val="ListNumber"/>
      <w:lvlText w:val="%1."/>
      <w:lvlJc w:val="left"/>
      <w:pPr>
        <w:ind w:left="1800" w:hanging="360"/>
      </w:p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4" w15:restartNumberingAfterBreak="0">
    <w:nsid w:val="1CFB6E03"/>
    <w:multiLevelType w:val="multilevel"/>
    <w:tmpl w:val="706E9F88"/>
    <w:styleLink w:val="ChapterNumbering"/>
    <w:lvl w:ilvl="0">
      <w:start w:val="19"/>
      <w:numFmt w:val="decimal"/>
      <w:pStyle w:val="ChapterNumber"/>
      <w:suff w:val="nothing"/>
      <w:lvlText w:val="%1"/>
      <w:lvlJc w:val="left"/>
      <w:pPr>
        <w:ind w:left="432" w:hanging="432"/>
      </w:pPr>
      <w:rPr>
        <w:rFonts w:hint="default"/>
      </w:rPr>
    </w:lvl>
    <w:lvl w:ilvl="1">
      <w:start w:val="1"/>
      <w:numFmt w:val="decimal"/>
      <w:lvlRestart w:val="0"/>
      <w:pStyle w:val="HeadANumber"/>
      <w:lvlText w:val="%1.%2"/>
      <w:lvlJc w:val="left"/>
      <w:pPr>
        <w:ind w:left="576" w:hanging="576"/>
      </w:pPr>
      <w:rPr>
        <w:rFonts w:hint="default"/>
      </w:rPr>
    </w:lvl>
    <w:lvl w:ilvl="2">
      <w:start w:val="1"/>
      <w:numFmt w:val="decimal"/>
      <w:pStyle w:val="HeadBNumber"/>
      <w:lvlText w:val="%1.%2.%3"/>
      <w:lvlJc w:val="left"/>
      <w:pPr>
        <w:ind w:left="720" w:hanging="720"/>
      </w:pPr>
      <w:rPr>
        <w:rFonts w:hint="default"/>
      </w:rPr>
    </w:lvl>
    <w:lvl w:ilvl="3">
      <w:start w:val="1"/>
      <w:numFmt w:val="decimal"/>
      <w:pStyle w:val="HeadCNumber"/>
      <w:lvlText w:val="%1.%2.%3.%4"/>
      <w:lvlJc w:val="left"/>
      <w:pPr>
        <w:tabs>
          <w:tab w:val="num" w:pos="864"/>
        </w:tabs>
        <w:ind w:left="864" w:hanging="864"/>
      </w:pPr>
      <w:rPr>
        <w:rFonts w:hint="default"/>
      </w:rPr>
    </w:lvl>
    <w:lvl w:ilvl="4">
      <w:start w:val="1"/>
      <w:numFmt w:val="decimal"/>
      <w:lvlRestart w:val="1"/>
      <w:pStyle w:val="CaptionLine"/>
      <w:lvlText w:val="Figure %1-%5"/>
      <w:lvlJc w:val="left"/>
      <w:pPr>
        <w:tabs>
          <w:tab w:val="num" w:pos="1440"/>
        </w:tabs>
        <w:ind w:left="1440" w:hanging="1440"/>
      </w:pPr>
      <w:rPr>
        <w:rFonts w:hint="default"/>
      </w:rPr>
    </w:lvl>
    <w:lvl w:ilvl="5">
      <w:start w:val="1"/>
      <w:numFmt w:val="decimal"/>
      <w:lvlRestart w:val="1"/>
      <w:pStyle w:val="TableTitle"/>
      <w:lvlText w:val="Table %1-%6"/>
      <w:lvlJc w:val="left"/>
      <w:pPr>
        <w:tabs>
          <w:tab w:val="num" w:pos="1440"/>
        </w:tabs>
        <w:ind w:left="1440" w:hanging="1440"/>
      </w:pPr>
      <w:rPr>
        <w:rFonts w:hint="default"/>
      </w:rPr>
    </w:lvl>
    <w:lvl w:ilvl="6">
      <w:start w:val="1"/>
      <w:numFmt w:val="decimal"/>
      <w:lvlRestart w:val="1"/>
      <w:pStyle w:val="CodeListingCaption"/>
      <w:lvlText w:val="Listing %1-%7"/>
      <w:lvlJc w:val="left"/>
      <w:pPr>
        <w:ind w:left="1440" w:hanging="1440"/>
      </w:pPr>
      <w:rPr>
        <w:rFonts w:hint="default"/>
      </w:rPr>
    </w:lvl>
    <w:lvl w:ilvl="7">
      <w:start w:val="1"/>
      <w:numFmt w:val="decimal"/>
      <w:lvlRestart w:val="0"/>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1DBA2A54"/>
    <w:multiLevelType w:val="multilevel"/>
    <w:tmpl w:val="1396E5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292768"/>
    <w:multiLevelType w:val="multilevel"/>
    <w:tmpl w:val="706E9F88"/>
    <w:numStyleLink w:val="ChapterNumbering"/>
  </w:abstractNum>
  <w:abstractNum w:abstractNumId="17" w15:restartNumberingAfterBreak="0">
    <w:nsid w:val="267E6518"/>
    <w:multiLevelType w:val="hybridMultilevel"/>
    <w:tmpl w:val="6E92550E"/>
    <w:lvl w:ilvl="0" w:tplc="5C5EDB50">
      <w:start w:val="1"/>
      <w:numFmt w:val="decimal"/>
      <w:pStyle w:val="BoxListNumb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2A2A3DFF"/>
    <w:multiLevelType w:val="multilevel"/>
    <w:tmpl w:val="24F89ACE"/>
    <w:lvl w:ilvl="0">
      <w:start w:val="1"/>
      <w:numFmt w:val="upperRoman"/>
      <w:lvlText w:val="%1."/>
      <w:lvlJc w:val="left"/>
      <w:pPr>
        <w:ind w:left="1440" w:firstLine="0"/>
      </w:pPr>
      <w:rPr>
        <w:rFonts w:hint="default"/>
      </w:rPr>
    </w:lvl>
    <w:lvl w:ilvl="1">
      <w:start w:val="1"/>
      <w:numFmt w:val="upperLetter"/>
      <w:pStyle w:val="Heading2"/>
      <w:lvlText w:val="%2."/>
      <w:lvlJc w:val="left"/>
      <w:pPr>
        <w:ind w:left="2160" w:firstLine="0"/>
      </w:pPr>
    </w:lvl>
    <w:lvl w:ilvl="2">
      <w:start w:val="1"/>
      <w:numFmt w:val="decimal"/>
      <w:pStyle w:val="Heading3"/>
      <w:lvlText w:val="%3."/>
      <w:lvlJc w:val="left"/>
      <w:pPr>
        <w:ind w:left="2880" w:firstLine="0"/>
      </w:pPr>
    </w:lvl>
    <w:lvl w:ilvl="3">
      <w:start w:val="1"/>
      <w:numFmt w:val="lowerLetter"/>
      <w:pStyle w:val="Heading4"/>
      <w:lvlText w:val="%4)"/>
      <w:lvlJc w:val="left"/>
      <w:pPr>
        <w:ind w:left="3600" w:firstLine="0"/>
      </w:pPr>
    </w:lvl>
    <w:lvl w:ilvl="4">
      <w:start w:val="1"/>
      <w:numFmt w:val="decimal"/>
      <w:pStyle w:val="Heading5"/>
      <w:lvlText w:val="(%5)"/>
      <w:lvlJc w:val="left"/>
      <w:pPr>
        <w:ind w:left="4320" w:firstLine="0"/>
      </w:pPr>
    </w:lvl>
    <w:lvl w:ilvl="5">
      <w:start w:val="1"/>
      <w:numFmt w:val="lowerLetter"/>
      <w:pStyle w:val="Heading6"/>
      <w:lvlText w:val="(%6)"/>
      <w:lvlJc w:val="left"/>
      <w:pPr>
        <w:ind w:left="5040" w:firstLine="0"/>
      </w:pPr>
    </w:lvl>
    <w:lvl w:ilvl="6">
      <w:start w:val="1"/>
      <w:numFmt w:val="lowerRoman"/>
      <w:pStyle w:val="Heading7"/>
      <w:lvlText w:val="(%7)"/>
      <w:lvlJc w:val="left"/>
      <w:pPr>
        <w:ind w:left="5760" w:firstLine="0"/>
      </w:pPr>
    </w:lvl>
    <w:lvl w:ilvl="7">
      <w:start w:val="1"/>
      <w:numFmt w:val="lowerLetter"/>
      <w:pStyle w:val="Heading8"/>
      <w:lvlText w:val="(%8)"/>
      <w:lvlJc w:val="left"/>
      <w:pPr>
        <w:ind w:left="6480" w:firstLine="0"/>
      </w:pPr>
    </w:lvl>
    <w:lvl w:ilvl="8">
      <w:start w:val="1"/>
      <w:numFmt w:val="lowerRoman"/>
      <w:pStyle w:val="Heading9"/>
      <w:lvlText w:val="(%9)"/>
      <w:lvlJc w:val="left"/>
      <w:pPr>
        <w:ind w:left="7200" w:firstLine="0"/>
      </w:pPr>
    </w:lvl>
  </w:abstractNum>
  <w:abstractNum w:abstractNumId="19" w15:restartNumberingAfterBreak="0">
    <w:nsid w:val="412456B9"/>
    <w:multiLevelType w:val="multilevel"/>
    <w:tmpl w:val="54F6F0E0"/>
    <w:lvl w:ilvl="0">
      <w:start w:val="1"/>
      <w:numFmt w:val="decimal"/>
      <w:suff w:val="nothing"/>
      <w:lvlText w:val="%1"/>
      <w:lvlJc w:val="left"/>
      <w:pPr>
        <w:ind w:left="360" w:hanging="360"/>
      </w:pPr>
      <w:rPr>
        <w:rFonts w:hint="default"/>
      </w:rPr>
    </w:lvl>
    <w:lvl w:ilvl="1">
      <w:start w:val="1"/>
      <w:numFmt w:val="decimal"/>
      <w:lvlText w:val="Figure %1-%2"/>
      <w:lvlJc w:val="left"/>
      <w:pPr>
        <w:ind w:left="792" w:hanging="432"/>
      </w:pPr>
      <w:rPr>
        <w:rFonts w:hint="default"/>
      </w:rPr>
    </w:lvl>
    <w:lvl w:ilvl="2">
      <w:start w:val="1"/>
      <w:numFmt w:val="decimal"/>
      <w:lvlRestart w:val="1"/>
      <w:lvlText w:val="Figure %1-%2"/>
      <w:lvlJc w:val="left"/>
      <w:pPr>
        <w:ind w:left="1224" w:hanging="504"/>
      </w:pPr>
      <w:rPr>
        <w:rFonts w:hint="default"/>
      </w:rPr>
    </w:lvl>
    <w:lvl w:ilvl="3">
      <w:start w:val="1"/>
      <w:numFmt w:val="decimal"/>
      <w:lvlRestart w:val="1"/>
      <w:lvlText w:val="Table %1-%1"/>
      <w:lvlJc w:val="left"/>
      <w:pPr>
        <w:ind w:left="1728" w:hanging="648"/>
      </w:pPr>
      <w:rPr>
        <w:rFonts w:hint="default"/>
      </w:rPr>
    </w:lvl>
    <w:lvl w:ilvl="4">
      <w:start w:val="1"/>
      <w:numFmt w:val="decimal"/>
      <w:lvlRestart w:val="2"/>
      <w:lvlText w:val="Listing %1-%2"/>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3AD05AE"/>
    <w:multiLevelType w:val="hybridMultilevel"/>
    <w:tmpl w:val="FB407340"/>
    <w:lvl w:ilvl="0" w:tplc="A7305A98">
      <w:start w:val="1"/>
      <w:numFmt w:val="bullet"/>
      <w:pStyle w:val="TableListBulleted"/>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E31E02"/>
    <w:multiLevelType w:val="multilevel"/>
    <w:tmpl w:val="D2FCC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F829CF"/>
    <w:multiLevelType w:val="multilevel"/>
    <w:tmpl w:val="706E9F88"/>
    <w:numStyleLink w:val="ChapterNumbering"/>
  </w:abstractNum>
  <w:abstractNum w:abstractNumId="23" w15:restartNumberingAfterBreak="0">
    <w:nsid w:val="55167E97"/>
    <w:multiLevelType w:val="multilevel"/>
    <w:tmpl w:val="697AF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56E2F1D"/>
    <w:multiLevelType w:val="hybridMultilevel"/>
    <w:tmpl w:val="D1A41C5A"/>
    <w:lvl w:ilvl="0" w:tplc="0F5CAF4E">
      <w:start w:val="1"/>
      <w:numFmt w:val="lowerLetter"/>
      <w:pStyle w:val="ListNumberSub"/>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25" w15:restartNumberingAfterBreak="0">
    <w:nsid w:val="5BA46494"/>
    <w:multiLevelType w:val="hybridMultilevel"/>
    <w:tmpl w:val="49665D2C"/>
    <w:lvl w:ilvl="0" w:tplc="C1C661C0">
      <w:start w:val="1"/>
      <w:numFmt w:val="bullet"/>
      <w:pStyle w:val="BoxList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5C9C1EB3"/>
    <w:multiLevelType w:val="multilevel"/>
    <w:tmpl w:val="D420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1017330"/>
    <w:multiLevelType w:val="hybridMultilevel"/>
    <w:tmpl w:val="4AB0B80C"/>
    <w:lvl w:ilvl="0" w:tplc="4618622C">
      <w:start w:val="1"/>
      <w:numFmt w:val="bullet"/>
      <w:pStyle w:val="List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28" w15:restartNumberingAfterBreak="0">
    <w:nsid w:val="725203AD"/>
    <w:multiLevelType w:val="hybridMultilevel"/>
    <w:tmpl w:val="88C8E6E2"/>
    <w:lvl w:ilvl="0" w:tplc="79CC0074">
      <w:start w:val="1"/>
      <w:numFmt w:val="decimal"/>
      <w:pStyle w:val="TableListNumb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9F73E2"/>
    <w:multiLevelType w:val="multilevel"/>
    <w:tmpl w:val="EC3A0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A295794"/>
    <w:multiLevelType w:val="multilevel"/>
    <w:tmpl w:val="706E9F88"/>
    <w:numStyleLink w:val="ChapterNumbering"/>
  </w:abstractNum>
  <w:abstractNum w:abstractNumId="31" w15:restartNumberingAfterBreak="0">
    <w:nsid w:val="7CA512A1"/>
    <w:multiLevelType w:val="multilevel"/>
    <w:tmpl w:val="96C0B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33671816">
    <w:abstractNumId w:val="13"/>
  </w:num>
  <w:num w:numId="2" w16cid:durableId="385304103">
    <w:abstractNumId w:val="24"/>
  </w:num>
  <w:num w:numId="3" w16cid:durableId="1701390650">
    <w:abstractNumId w:val="27"/>
  </w:num>
  <w:num w:numId="4" w16cid:durableId="563373197">
    <w:abstractNumId w:val="18"/>
  </w:num>
  <w:num w:numId="5" w16cid:durableId="44761907">
    <w:abstractNumId w:val="25"/>
  </w:num>
  <w:num w:numId="6" w16cid:durableId="1101072290">
    <w:abstractNumId w:val="17"/>
  </w:num>
  <w:num w:numId="7" w16cid:durableId="1629897676">
    <w:abstractNumId w:val="20"/>
  </w:num>
  <w:num w:numId="8" w16cid:durableId="650138380">
    <w:abstractNumId w:val="28"/>
  </w:num>
  <w:num w:numId="9" w16cid:durableId="2021807744">
    <w:abstractNumId w:val="19"/>
  </w:num>
  <w:num w:numId="10" w16cid:durableId="716858717">
    <w:abstractNumId w:val="14"/>
  </w:num>
  <w:num w:numId="11" w16cid:durableId="344014094">
    <w:abstractNumId w:val="11"/>
  </w:num>
  <w:num w:numId="12" w16cid:durableId="1995179777">
    <w:abstractNumId w:val="16"/>
  </w:num>
  <w:num w:numId="13" w16cid:durableId="2136212814">
    <w:abstractNumId w:val="30"/>
  </w:num>
  <w:num w:numId="14" w16cid:durableId="1485704533">
    <w:abstractNumId w:val="0"/>
  </w:num>
  <w:num w:numId="15" w16cid:durableId="1716389067">
    <w:abstractNumId w:val="22"/>
  </w:num>
  <w:num w:numId="16" w16cid:durableId="850533072">
    <w:abstractNumId w:val="15"/>
  </w:num>
  <w:num w:numId="17" w16cid:durableId="1196970344">
    <w:abstractNumId w:val="21"/>
  </w:num>
  <w:num w:numId="18" w16cid:durableId="1079718032">
    <w:abstractNumId w:val="31"/>
  </w:num>
  <w:num w:numId="19" w16cid:durableId="1408646593">
    <w:abstractNumId w:val="26"/>
  </w:num>
  <w:num w:numId="20" w16cid:durableId="1352492247">
    <w:abstractNumId w:val="29"/>
  </w:num>
  <w:num w:numId="21" w16cid:durableId="1532917287">
    <w:abstractNumId w:val="23"/>
  </w:num>
  <w:num w:numId="22" w16cid:durableId="1797487820">
    <w:abstractNumId w:val="10"/>
  </w:num>
  <w:num w:numId="23" w16cid:durableId="519970913">
    <w:abstractNumId w:val="8"/>
  </w:num>
  <w:num w:numId="24" w16cid:durableId="1574126676">
    <w:abstractNumId w:val="7"/>
  </w:num>
  <w:num w:numId="25" w16cid:durableId="616721184">
    <w:abstractNumId w:val="6"/>
  </w:num>
  <w:num w:numId="26" w16cid:durableId="142427029">
    <w:abstractNumId w:val="5"/>
  </w:num>
  <w:num w:numId="27" w16cid:durableId="1488278983">
    <w:abstractNumId w:val="9"/>
  </w:num>
  <w:num w:numId="28" w16cid:durableId="1998995818">
    <w:abstractNumId w:val="4"/>
  </w:num>
  <w:num w:numId="29" w16cid:durableId="189807742">
    <w:abstractNumId w:val="3"/>
  </w:num>
  <w:num w:numId="30" w16cid:durableId="1290821285">
    <w:abstractNumId w:val="2"/>
  </w:num>
  <w:num w:numId="31" w16cid:durableId="231357097">
    <w:abstractNumId w:val="1"/>
  </w:num>
  <w:num w:numId="32" w16cid:durableId="729037180">
    <w:abstractNumId w:val="12"/>
  </w:num>
  <w:num w:numId="33" w16cid:durableId="1995447428">
    <w:abstractNumId w:val="13"/>
    <w:lvlOverride w:ilvl="0">
      <w:startOverride w:val="1"/>
    </w:lvlOverride>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ol Nichols">
    <w15:presenceInfo w15:providerId="Windows Live" w15:userId="e9e82a3b7022bb4e"/>
  </w15:person>
  <w15:person w15:author="Audrey Doyle">
    <w15:presenceInfo w15:providerId="None" w15:userId="Audrey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C71"/>
    <w:rsid w:val="0001390B"/>
    <w:rsid w:val="00013A0F"/>
    <w:rsid w:val="00015785"/>
    <w:rsid w:val="000251C2"/>
    <w:rsid w:val="00026A3C"/>
    <w:rsid w:val="00026C82"/>
    <w:rsid w:val="00027719"/>
    <w:rsid w:val="00032AFB"/>
    <w:rsid w:val="00035713"/>
    <w:rsid w:val="00044C60"/>
    <w:rsid w:val="0005012C"/>
    <w:rsid w:val="000510FF"/>
    <w:rsid w:val="00052436"/>
    <w:rsid w:val="00053E72"/>
    <w:rsid w:val="00057F86"/>
    <w:rsid w:val="00060403"/>
    <w:rsid w:val="0006127C"/>
    <w:rsid w:val="0006440B"/>
    <w:rsid w:val="00065345"/>
    <w:rsid w:val="00065B3F"/>
    <w:rsid w:val="000667BA"/>
    <w:rsid w:val="000711B8"/>
    <w:rsid w:val="00071727"/>
    <w:rsid w:val="0007352C"/>
    <w:rsid w:val="000746CA"/>
    <w:rsid w:val="000775C2"/>
    <w:rsid w:val="00077AD8"/>
    <w:rsid w:val="00080824"/>
    <w:rsid w:val="00084E18"/>
    <w:rsid w:val="00087BA1"/>
    <w:rsid w:val="000934C9"/>
    <w:rsid w:val="00093911"/>
    <w:rsid w:val="00094EDE"/>
    <w:rsid w:val="000B0A4A"/>
    <w:rsid w:val="000B6C82"/>
    <w:rsid w:val="000B6D77"/>
    <w:rsid w:val="000C187B"/>
    <w:rsid w:val="000C3488"/>
    <w:rsid w:val="000C4DBF"/>
    <w:rsid w:val="000D6C36"/>
    <w:rsid w:val="000E23FE"/>
    <w:rsid w:val="000E291C"/>
    <w:rsid w:val="000E7CB5"/>
    <w:rsid w:val="000F14AB"/>
    <w:rsid w:val="000F70F5"/>
    <w:rsid w:val="000F719F"/>
    <w:rsid w:val="00107966"/>
    <w:rsid w:val="00110424"/>
    <w:rsid w:val="00112E75"/>
    <w:rsid w:val="00113E0A"/>
    <w:rsid w:val="001178B2"/>
    <w:rsid w:val="00122DE8"/>
    <w:rsid w:val="00123638"/>
    <w:rsid w:val="00131BCD"/>
    <w:rsid w:val="00133123"/>
    <w:rsid w:val="001435B6"/>
    <w:rsid w:val="00147C28"/>
    <w:rsid w:val="001549E3"/>
    <w:rsid w:val="0015557B"/>
    <w:rsid w:val="001577FF"/>
    <w:rsid w:val="00163CF2"/>
    <w:rsid w:val="00163DBA"/>
    <w:rsid w:val="0016605C"/>
    <w:rsid w:val="0017490E"/>
    <w:rsid w:val="0017571A"/>
    <w:rsid w:val="0017679E"/>
    <w:rsid w:val="00176833"/>
    <w:rsid w:val="00176BE2"/>
    <w:rsid w:val="00184594"/>
    <w:rsid w:val="001862DB"/>
    <w:rsid w:val="00193EEA"/>
    <w:rsid w:val="00196CDD"/>
    <w:rsid w:val="001A00A3"/>
    <w:rsid w:val="001A12D4"/>
    <w:rsid w:val="001A6DE7"/>
    <w:rsid w:val="001B64F2"/>
    <w:rsid w:val="001B66C5"/>
    <w:rsid w:val="001C72D3"/>
    <w:rsid w:val="001D0557"/>
    <w:rsid w:val="001D1FC4"/>
    <w:rsid w:val="001D438E"/>
    <w:rsid w:val="001D4EA9"/>
    <w:rsid w:val="001E0123"/>
    <w:rsid w:val="001E211C"/>
    <w:rsid w:val="001E24F0"/>
    <w:rsid w:val="001E4986"/>
    <w:rsid w:val="001F00C3"/>
    <w:rsid w:val="001F720A"/>
    <w:rsid w:val="001F75EE"/>
    <w:rsid w:val="001F79DD"/>
    <w:rsid w:val="00200361"/>
    <w:rsid w:val="0020456C"/>
    <w:rsid w:val="0020599A"/>
    <w:rsid w:val="0020674F"/>
    <w:rsid w:val="0021177D"/>
    <w:rsid w:val="002119C5"/>
    <w:rsid w:val="002144B4"/>
    <w:rsid w:val="002147BC"/>
    <w:rsid w:val="00217DAE"/>
    <w:rsid w:val="0022057D"/>
    <w:rsid w:val="00222145"/>
    <w:rsid w:val="00227396"/>
    <w:rsid w:val="002334CD"/>
    <w:rsid w:val="002344F6"/>
    <w:rsid w:val="0023524F"/>
    <w:rsid w:val="002357F7"/>
    <w:rsid w:val="00240CE6"/>
    <w:rsid w:val="00241E83"/>
    <w:rsid w:val="00242BEC"/>
    <w:rsid w:val="00243174"/>
    <w:rsid w:val="002433E4"/>
    <w:rsid w:val="00246E16"/>
    <w:rsid w:val="00247D6E"/>
    <w:rsid w:val="002526D6"/>
    <w:rsid w:val="00253DAD"/>
    <w:rsid w:val="002550CC"/>
    <w:rsid w:val="002566A8"/>
    <w:rsid w:val="002605C8"/>
    <w:rsid w:val="002776ED"/>
    <w:rsid w:val="002859D4"/>
    <w:rsid w:val="00286349"/>
    <w:rsid w:val="002A0475"/>
    <w:rsid w:val="002A3BF5"/>
    <w:rsid w:val="002A5CBE"/>
    <w:rsid w:val="002A6483"/>
    <w:rsid w:val="002A6D62"/>
    <w:rsid w:val="002B0301"/>
    <w:rsid w:val="002B1A69"/>
    <w:rsid w:val="002B4897"/>
    <w:rsid w:val="002C0783"/>
    <w:rsid w:val="002C0D80"/>
    <w:rsid w:val="002C417F"/>
    <w:rsid w:val="002C4D3B"/>
    <w:rsid w:val="002C52AD"/>
    <w:rsid w:val="002C6237"/>
    <w:rsid w:val="002C7F1F"/>
    <w:rsid w:val="002D1A1E"/>
    <w:rsid w:val="002D7706"/>
    <w:rsid w:val="002E3DAA"/>
    <w:rsid w:val="002E5B13"/>
    <w:rsid w:val="002F5749"/>
    <w:rsid w:val="0030255A"/>
    <w:rsid w:val="00305E4C"/>
    <w:rsid w:val="003066EE"/>
    <w:rsid w:val="00311803"/>
    <w:rsid w:val="0031369A"/>
    <w:rsid w:val="00315822"/>
    <w:rsid w:val="003203B1"/>
    <w:rsid w:val="0032304F"/>
    <w:rsid w:val="00327BBA"/>
    <w:rsid w:val="00332C96"/>
    <w:rsid w:val="003345E1"/>
    <w:rsid w:val="00335114"/>
    <w:rsid w:val="003408D2"/>
    <w:rsid w:val="00343AE3"/>
    <w:rsid w:val="0034529B"/>
    <w:rsid w:val="00345C28"/>
    <w:rsid w:val="00346FA5"/>
    <w:rsid w:val="00353A3F"/>
    <w:rsid w:val="00354846"/>
    <w:rsid w:val="003562F5"/>
    <w:rsid w:val="00361247"/>
    <w:rsid w:val="00361659"/>
    <w:rsid w:val="00363101"/>
    <w:rsid w:val="0036522B"/>
    <w:rsid w:val="00365337"/>
    <w:rsid w:val="003658CD"/>
    <w:rsid w:val="00365995"/>
    <w:rsid w:val="00365E20"/>
    <w:rsid w:val="003669A4"/>
    <w:rsid w:val="00366FA4"/>
    <w:rsid w:val="00367B4B"/>
    <w:rsid w:val="00372150"/>
    <w:rsid w:val="00374719"/>
    <w:rsid w:val="00375BC0"/>
    <w:rsid w:val="00390955"/>
    <w:rsid w:val="003A064A"/>
    <w:rsid w:val="003A35C9"/>
    <w:rsid w:val="003A3EF8"/>
    <w:rsid w:val="003A50D7"/>
    <w:rsid w:val="003A6500"/>
    <w:rsid w:val="003B5A44"/>
    <w:rsid w:val="003B5D4D"/>
    <w:rsid w:val="003C2061"/>
    <w:rsid w:val="003D488F"/>
    <w:rsid w:val="003D5202"/>
    <w:rsid w:val="003D65DF"/>
    <w:rsid w:val="003D6DE4"/>
    <w:rsid w:val="003D747E"/>
    <w:rsid w:val="003E0F89"/>
    <w:rsid w:val="003E1373"/>
    <w:rsid w:val="003E14B9"/>
    <w:rsid w:val="003E3322"/>
    <w:rsid w:val="003E599B"/>
    <w:rsid w:val="003F1CE6"/>
    <w:rsid w:val="00400E94"/>
    <w:rsid w:val="004058D0"/>
    <w:rsid w:val="004071DB"/>
    <w:rsid w:val="0041237A"/>
    <w:rsid w:val="00417DD9"/>
    <w:rsid w:val="004206BB"/>
    <w:rsid w:val="00430F6C"/>
    <w:rsid w:val="00434490"/>
    <w:rsid w:val="00440082"/>
    <w:rsid w:val="004402EF"/>
    <w:rsid w:val="0044402D"/>
    <w:rsid w:val="004447CD"/>
    <w:rsid w:val="004462DD"/>
    <w:rsid w:val="00447693"/>
    <w:rsid w:val="004517BC"/>
    <w:rsid w:val="004538CA"/>
    <w:rsid w:val="00463BEA"/>
    <w:rsid w:val="00464131"/>
    <w:rsid w:val="00467FAB"/>
    <w:rsid w:val="00470D3B"/>
    <w:rsid w:val="00472501"/>
    <w:rsid w:val="00474B1D"/>
    <w:rsid w:val="0047597D"/>
    <w:rsid w:val="00476611"/>
    <w:rsid w:val="0048128D"/>
    <w:rsid w:val="00481771"/>
    <w:rsid w:val="00481D42"/>
    <w:rsid w:val="00482052"/>
    <w:rsid w:val="00482144"/>
    <w:rsid w:val="00486016"/>
    <w:rsid w:val="00487DA8"/>
    <w:rsid w:val="00490655"/>
    <w:rsid w:val="00490895"/>
    <w:rsid w:val="004970AD"/>
    <w:rsid w:val="004A0FEF"/>
    <w:rsid w:val="004A111C"/>
    <w:rsid w:val="004A4C8E"/>
    <w:rsid w:val="004A5668"/>
    <w:rsid w:val="004A6B4E"/>
    <w:rsid w:val="004B0722"/>
    <w:rsid w:val="004B162F"/>
    <w:rsid w:val="004B1D1D"/>
    <w:rsid w:val="004B2A94"/>
    <w:rsid w:val="004B33E9"/>
    <w:rsid w:val="004B670E"/>
    <w:rsid w:val="004B6F2A"/>
    <w:rsid w:val="004C02B7"/>
    <w:rsid w:val="004C0FE5"/>
    <w:rsid w:val="004C2396"/>
    <w:rsid w:val="004C2E2B"/>
    <w:rsid w:val="004C384A"/>
    <w:rsid w:val="004C7002"/>
    <w:rsid w:val="004D4BB9"/>
    <w:rsid w:val="004F3FC9"/>
    <w:rsid w:val="0050058C"/>
    <w:rsid w:val="005055C3"/>
    <w:rsid w:val="005056A5"/>
    <w:rsid w:val="00506592"/>
    <w:rsid w:val="00506CE0"/>
    <w:rsid w:val="0051294E"/>
    <w:rsid w:val="00515D16"/>
    <w:rsid w:val="005241B9"/>
    <w:rsid w:val="0052787B"/>
    <w:rsid w:val="0053177C"/>
    <w:rsid w:val="00531C5F"/>
    <w:rsid w:val="00532E6D"/>
    <w:rsid w:val="00537277"/>
    <w:rsid w:val="00537F3B"/>
    <w:rsid w:val="00542141"/>
    <w:rsid w:val="005425C3"/>
    <w:rsid w:val="005615EE"/>
    <w:rsid w:val="00564355"/>
    <w:rsid w:val="005815A2"/>
    <w:rsid w:val="005870D1"/>
    <w:rsid w:val="005921CC"/>
    <w:rsid w:val="005A540F"/>
    <w:rsid w:val="005B0DE0"/>
    <w:rsid w:val="005B3B2F"/>
    <w:rsid w:val="005B5D04"/>
    <w:rsid w:val="005B6575"/>
    <w:rsid w:val="005C059E"/>
    <w:rsid w:val="005C0697"/>
    <w:rsid w:val="005C235D"/>
    <w:rsid w:val="005C6B82"/>
    <w:rsid w:val="005C7488"/>
    <w:rsid w:val="005D5475"/>
    <w:rsid w:val="005D7B00"/>
    <w:rsid w:val="005E2D6A"/>
    <w:rsid w:val="005E677D"/>
    <w:rsid w:val="005E6C7C"/>
    <w:rsid w:val="005F0095"/>
    <w:rsid w:val="005F0C01"/>
    <w:rsid w:val="005F723C"/>
    <w:rsid w:val="006016B6"/>
    <w:rsid w:val="00601729"/>
    <w:rsid w:val="00601A43"/>
    <w:rsid w:val="00603B1F"/>
    <w:rsid w:val="0060551A"/>
    <w:rsid w:val="0060553E"/>
    <w:rsid w:val="00606E3B"/>
    <w:rsid w:val="0060703D"/>
    <w:rsid w:val="00612294"/>
    <w:rsid w:val="00613C7F"/>
    <w:rsid w:val="00613CDB"/>
    <w:rsid w:val="00616C71"/>
    <w:rsid w:val="0061736D"/>
    <w:rsid w:val="00617CC3"/>
    <w:rsid w:val="00622ECD"/>
    <w:rsid w:val="00626EFB"/>
    <w:rsid w:val="006367FF"/>
    <w:rsid w:val="0064266A"/>
    <w:rsid w:val="00643DED"/>
    <w:rsid w:val="006544D9"/>
    <w:rsid w:val="006555B7"/>
    <w:rsid w:val="00657AC8"/>
    <w:rsid w:val="00657ED5"/>
    <w:rsid w:val="0066266A"/>
    <w:rsid w:val="00667415"/>
    <w:rsid w:val="00667B4D"/>
    <w:rsid w:val="00671281"/>
    <w:rsid w:val="0067441B"/>
    <w:rsid w:val="00676682"/>
    <w:rsid w:val="00676E67"/>
    <w:rsid w:val="00682266"/>
    <w:rsid w:val="00682513"/>
    <w:rsid w:val="00682BDC"/>
    <w:rsid w:val="00691DA4"/>
    <w:rsid w:val="00693708"/>
    <w:rsid w:val="006944F2"/>
    <w:rsid w:val="006A08DE"/>
    <w:rsid w:val="006A0D4C"/>
    <w:rsid w:val="006B7B30"/>
    <w:rsid w:val="006C0469"/>
    <w:rsid w:val="006C07F6"/>
    <w:rsid w:val="006C0B9C"/>
    <w:rsid w:val="006C4191"/>
    <w:rsid w:val="006C5716"/>
    <w:rsid w:val="006C5960"/>
    <w:rsid w:val="006C6D24"/>
    <w:rsid w:val="006C78BE"/>
    <w:rsid w:val="006C7E1D"/>
    <w:rsid w:val="006D2381"/>
    <w:rsid w:val="006D50A5"/>
    <w:rsid w:val="006E19DE"/>
    <w:rsid w:val="006E2076"/>
    <w:rsid w:val="006E4E4F"/>
    <w:rsid w:val="006E7E5E"/>
    <w:rsid w:val="0070020A"/>
    <w:rsid w:val="0070241D"/>
    <w:rsid w:val="0070439E"/>
    <w:rsid w:val="0071206E"/>
    <w:rsid w:val="00714619"/>
    <w:rsid w:val="00715B75"/>
    <w:rsid w:val="00716BA2"/>
    <w:rsid w:val="00717DFA"/>
    <w:rsid w:val="007238EB"/>
    <w:rsid w:val="007277D7"/>
    <w:rsid w:val="00730B5D"/>
    <w:rsid w:val="00730B77"/>
    <w:rsid w:val="00733799"/>
    <w:rsid w:val="0073414B"/>
    <w:rsid w:val="0073437F"/>
    <w:rsid w:val="007355AA"/>
    <w:rsid w:val="00740286"/>
    <w:rsid w:val="00742939"/>
    <w:rsid w:val="007450FA"/>
    <w:rsid w:val="00745C17"/>
    <w:rsid w:val="00750B65"/>
    <w:rsid w:val="0075103F"/>
    <w:rsid w:val="0075292A"/>
    <w:rsid w:val="00762C75"/>
    <w:rsid w:val="00764367"/>
    <w:rsid w:val="00765366"/>
    <w:rsid w:val="007743B3"/>
    <w:rsid w:val="00775804"/>
    <w:rsid w:val="0078260B"/>
    <w:rsid w:val="00783976"/>
    <w:rsid w:val="00785E73"/>
    <w:rsid w:val="00792CC6"/>
    <w:rsid w:val="007A02E7"/>
    <w:rsid w:val="007A3162"/>
    <w:rsid w:val="007A4E19"/>
    <w:rsid w:val="007B591E"/>
    <w:rsid w:val="007C14A2"/>
    <w:rsid w:val="007C4313"/>
    <w:rsid w:val="007D2CFA"/>
    <w:rsid w:val="007D61E6"/>
    <w:rsid w:val="007D72AB"/>
    <w:rsid w:val="007E2267"/>
    <w:rsid w:val="007E645A"/>
    <w:rsid w:val="007F0435"/>
    <w:rsid w:val="007F0869"/>
    <w:rsid w:val="007F2153"/>
    <w:rsid w:val="00804A89"/>
    <w:rsid w:val="008052EE"/>
    <w:rsid w:val="00805356"/>
    <w:rsid w:val="00806332"/>
    <w:rsid w:val="00815A30"/>
    <w:rsid w:val="00816E5D"/>
    <w:rsid w:val="00820E35"/>
    <w:rsid w:val="0082136E"/>
    <w:rsid w:val="008216C9"/>
    <w:rsid w:val="0082602F"/>
    <w:rsid w:val="00830E4B"/>
    <w:rsid w:val="00833A99"/>
    <w:rsid w:val="00833DD2"/>
    <w:rsid w:val="00840668"/>
    <w:rsid w:val="00841DE8"/>
    <w:rsid w:val="00843258"/>
    <w:rsid w:val="008454AF"/>
    <w:rsid w:val="0084557D"/>
    <w:rsid w:val="00855038"/>
    <w:rsid w:val="0085646C"/>
    <w:rsid w:val="0085795C"/>
    <w:rsid w:val="00862650"/>
    <w:rsid w:val="00864068"/>
    <w:rsid w:val="00870319"/>
    <w:rsid w:val="00870652"/>
    <w:rsid w:val="008707C4"/>
    <w:rsid w:val="008756F7"/>
    <w:rsid w:val="0088465E"/>
    <w:rsid w:val="00887377"/>
    <w:rsid w:val="00897027"/>
    <w:rsid w:val="008A6550"/>
    <w:rsid w:val="008A6644"/>
    <w:rsid w:val="008B0201"/>
    <w:rsid w:val="008B7FAB"/>
    <w:rsid w:val="008C40D2"/>
    <w:rsid w:val="008C4402"/>
    <w:rsid w:val="008D25A2"/>
    <w:rsid w:val="008D429A"/>
    <w:rsid w:val="008D733E"/>
    <w:rsid w:val="008E14B1"/>
    <w:rsid w:val="008F2055"/>
    <w:rsid w:val="008F39BA"/>
    <w:rsid w:val="008F3B3D"/>
    <w:rsid w:val="008F408C"/>
    <w:rsid w:val="008F47F3"/>
    <w:rsid w:val="008F5D0D"/>
    <w:rsid w:val="008F6006"/>
    <w:rsid w:val="008F740F"/>
    <w:rsid w:val="009001D3"/>
    <w:rsid w:val="00904342"/>
    <w:rsid w:val="0090456C"/>
    <w:rsid w:val="00904D9B"/>
    <w:rsid w:val="009109BE"/>
    <w:rsid w:val="00916D35"/>
    <w:rsid w:val="00924579"/>
    <w:rsid w:val="00925C5B"/>
    <w:rsid w:val="00930314"/>
    <w:rsid w:val="0094246A"/>
    <w:rsid w:val="00943F6F"/>
    <w:rsid w:val="00944CF0"/>
    <w:rsid w:val="00944D4F"/>
    <w:rsid w:val="00945D9B"/>
    <w:rsid w:val="0094655E"/>
    <w:rsid w:val="0095157E"/>
    <w:rsid w:val="009564B5"/>
    <w:rsid w:val="009567D8"/>
    <w:rsid w:val="00956DBD"/>
    <w:rsid w:val="009603A7"/>
    <w:rsid w:val="0096212C"/>
    <w:rsid w:val="009641CC"/>
    <w:rsid w:val="00965C70"/>
    <w:rsid w:val="00967DE5"/>
    <w:rsid w:val="009701B8"/>
    <w:rsid w:val="0097167B"/>
    <w:rsid w:val="00974F08"/>
    <w:rsid w:val="00982443"/>
    <w:rsid w:val="0098334B"/>
    <w:rsid w:val="00984C3D"/>
    <w:rsid w:val="009923A2"/>
    <w:rsid w:val="00996856"/>
    <w:rsid w:val="009A19EF"/>
    <w:rsid w:val="009A3B37"/>
    <w:rsid w:val="009B1EF8"/>
    <w:rsid w:val="009B2041"/>
    <w:rsid w:val="009B531B"/>
    <w:rsid w:val="009C6925"/>
    <w:rsid w:val="009D1B10"/>
    <w:rsid w:val="009D45B8"/>
    <w:rsid w:val="009E1043"/>
    <w:rsid w:val="009E27BB"/>
    <w:rsid w:val="009E4B52"/>
    <w:rsid w:val="009E51C3"/>
    <w:rsid w:val="009F1B4C"/>
    <w:rsid w:val="00A01D6E"/>
    <w:rsid w:val="00A02E74"/>
    <w:rsid w:val="00A0695F"/>
    <w:rsid w:val="00A1077C"/>
    <w:rsid w:val="00A14A3B"/>
    <w:rsid w:val="00A21298"/>
    <w:rsid w:val="00A21DD1"/>
    <w:rsid w:val="00A22A11"/>
    <w:rsid w:val="00A23CA6"/>
    <w:rsid w:val="00A31FBE"/>
    <w:rsid w:val="00A35550"/>
    <w:rsid w:val="00A35F53"/>
    <w:rsid w:val="00A36D6C"/>
    <w:rsid w:val="00A406BF"/>
    <w:rsid w:val="00A40E46"/>
    <w:rsid w:val="00A57827"/>
    <w:rsid w:val="00A57A54"/>
    <w:rsid w:val="00A620E4"/>
    <w:rsid w:val="00A65E5D"/>
    <w:rsid w:val="00A672A1"/>
    <w:rsid w:val="00A677DB"/>
    <w:rsid w:val="00A70814"/>
    <w:rsid w:val="00A74546"/>
    <w:rsid w:val="00A7500C"/>
    <w:rsid w:val="00A76600"/>
    <w:rsid w:val="00A775E4"/>
    <w:rsid w:val="00A77747"/>
    <w:rsid w:val="00A818AB"/>
    <w:rsid w:val="00A818B7"/>
    <w:rsid w:val="00A818F1"/>
    <w:rsid w:val="00A82095"/>
    <w:rsid w:val="00A82261"/>
    <w:rsid w:val="00A82E6D"/>
    <w:rsid w:val="00A83EAC"/>
    <w:rsid w:val="00A84032"/>
    <w:rsid w:val="00A8431D"/>
    <w:rsid w:val="00A84FC5"/>
    <w:rsid w:val="00A87FF1"/>
    <w:rsid w:val="00A9114A"/>
    <w:rsid w:val="00A92356"/>
    <w:rsid w:val="00AA338A"/>
    <w:rsid w:val="00AB165C"/>
    <w:rsid w:val="00AB6123"/>
    <w:rsid w:val="00AC67B5"/>
    <w:rsid w:val="00AD0090"/>
    <w:rsid w:val="00AD0472"/>
    <w:rsid w:val="00AD12E6"/>
    <w:rsid w:val="00AE1249"/>
    <w:rsid w:val="00AE2CAB"/>
    <w:rsid w:val="00AE3B2B"/>
    <w:rsid w:val="00AE5D9A"/>
    <w:rsid w:val="00AF7569"/>
    <w:rsid w:val="00B009D3"/>
    <w:rsid w:val="00B0113E"/>
    <w:rsid w:val="00B01F5F"/>
    <w:rsid w:val="00B03634"/>
    <w:rsid w:val="00B118BA"/>
    <w:rsid w:val="00B14DBB"/>
    <w:rsid w:val="00B159CF"/>
    <w:rsid w:val="00B161CA"/>
    <w:rsid w:val="00B23CB3"/>
    <w:rsid w:val="00B259E3"/>
    <w:rsid w:val="00B25E4D"/>
    <w:rsid w:val="00B274E2"/>
    <w:rsid w:val="00B30CF5"/>
    <w:rsid w:val="00B30EB7"/>
    <w:rsid w:val="00B31E41"/>
    <w:rsid w:val="00B3321B"/>
    <w:rsid w:val="00B335CC"/>
    <w:rsid w:val="00B36EDF"/>
    <w:rsid w:val="00B3787F"/>
    <w:rsid w:val="00B37E12"/>
    <w:rsid w:val="00B45496"/>
    <w:rsid w:val="00B50D32"/>
    <w:rsid w:val="00B52F47"/>
    <w:rsid w:val="00B5352A"/>
    <w:rsid w:val="00B5535B"/>
    <w:rsid w:val="00B65488"/>
    <w:rsid w:val="00B74E83"/>
    <w:rsid w:val="00B762C5"/>
    <w:rsid w:val="00B77D63"/>
    <w:rsid w:val="00B92BF5"/>
    <w:rsid w:val="00B92F52"/>
    <w:rsid w:val="00B930D7"/>
    <w:rsid w:val="00B96D51"/>
    <w:rsid w:val="00B97083"/>
    <w:rsid w:val="00B974C0"/>
    <w:rsid w:val="00BA3B7C"/>
    <w:rsid w:val="00BA4A63"/>
    <w:rsid w:val="00BA5FAF"/>
    <w:rsid w:val="00BB3999"/>
    <w:rsid w:val="00BB692D"/>
    <w:rsid w:val="00BC030B"/>
    <w:rsid w:val="00BC1F31"/>
    <w:rsid w:val="00BD3839"/>
    <w:rsid w:val="00BE493A"/>
    <w:rsid w:val="00BF0CBA"/>
    <w:rsid w:val="00BF1A30"/>
    <w:rsid w:val="00BF3B44"/>
    <w:rsid w:val="00C032D3"/>
    <w:rsid w:val="00C03EFE"/>
    <w:rsid w:val="00C03F26"/>
    <w:rsid w:val="00C0491B"/>
    <w:rsid w:val="00C065C7"/>
    <w:rsid w:val="00C12E1F"/>
    <w:rsid w:val="00C130D4"/>
    <w:rsid w:val="00C13DFC"/>
    <w:rsid w:val="00C15827"/>
    <w:rsid w:val="00C24F13"/>
    <w:rsid w:val="00C2624C"/>
    <w:rsid w:val="00C34375"/>
    <w:rsid w:val="00C3481B"/>
    <w:rsid w:val="00C34DD8"/>
    <w:rsid w:val="00C41485"/>
    <w:rsid w:val="00C41558"/>
    <w:rsid w:val="00C41620"/>
    <w:rsid w:val="00C476ED"/>
    <w:rsid w:val="00C50801"/>
    <w:rsid w:val="00C6086F"/>
    <w:rsid w:val="00C61D2D"/>
    <w:rsid w:val="00C62B55"/>
    <w:rsid w:val="00C72332"/>
    <w:rsid w:val="00C7299D"/>
    <w:rsid w:val="00C741AB"/>
    <w:rsid w:val="00C772AA"/>
    <w:rsid w:val="00C8113A"/>
    <w:rsid w:val="00C82A73"/>
    <w:rsid w:val="00C85F9F"/>
    <w:rsid w:val="00C92E0B"/>
    <w:rsid w:val="00CA2AD1"/>
    <w:rsid w:val="00CA4F4D"/>
    <w:rsid w:val="00CA69C7"/>
    <w:rsid w:val="00CA6B99"/>
    <w:rsid w:val="00CB0816"/>
    <w:rsid w:val="00CB30F2"/>
    <w:rsid w:val="00CB463D"/>
    <w:rsid w:val="00CC2B83"/>
    <w:rsid w:val="00CC58BE"/>
    <w:rsid w:val="00CC71C6"/>
    <w:rsid w:val="00CC73C0"/>
    <w:rsid w:val="00CD08CD"/>
    <w:rsid w:val="00CD1F8C"/>
    <w:rsid w:val="00CD6BEF"/>
    <w:rsid w:val="00CE69F4"/>
    <w:rsid w:val="00CF1C65"/>
    <w:rsid w:val="00CF30A5"/>
    <w:rsid w:val="00CF3F4A"/>
    <w:rsid w:val="00D00C3A"/>
    <w:rsid w:val="00D0317D"/>
    <w:rsid w:val="00D03CAD"/>
    <w:rsid w:val="00D06BFE"/>
    <w:rsid w:val="00D07795"/>
    <w:rsid w:val="00D079D7"/>
    <w:rsid w:val="00D12293"/>
    <w:rsid w:val="00D12AF8"/>
    <w:rsid w:val="00D14A5E"/>
    <w:rsid w:val="00D17AE5"/>
    <w:rsid w:val="00D2035D"/>
    <w:rsid w:val="00D2320E"/>
    <w:rsid w:val="00D232F7"/>
    <w:rsid w:val="00D30D53"/>
    <w:rsid w:val="00D310FF"/>
    <w:rsid w:val="00D379EA"/>
    <w:rsid w:val="00D42C6A"/>
    <w:rsid w:val="00D43395"/>
    <w:rsid w:val="00D52794"/>
    <w:rsid w:val="00D52B42"/>
    <w:rsid w:val="00D535B5"/>
    <w:rsid w:val="00D5656A"/>
    <w:rsid w:val="00D57AB3"/>
    <w:rsid w:val="00D60E9B"/>
    <w:rsid w:val="00D62983"/>
    <w:rsid w:val="00D658F8"/>
    <w:rsid w:val="00D6667B"/>
    <w:rsid w:val="00D66D93"/>
    <w:rsid w:val="00D71969"/>
    <w:rsid w:val="00D73F8C"/>
    <w:rsid w:val="00D74705"/>
    <w:rsid w:val="00D81F78"/>
    <w:rsid w:val="00D8261A"/>
    <w:rsid w:val="00D85FDB"/>
    <w:rsid w:val="00D86928"/>
    <w:rsid w:val="00D86BF0"/>
    <w:rsid w:val="00D87D3A"/>
    <w:rsid w:val="00D97084"/>
    <w:rsid w:val="00D97472"/>
    <w:rsid w:val="00DA0069"/>
    <w:rsid w:val="00DA04A9"/>
    <w:rsid w:val="00DA5D80"/>
    <w:rsid w:val="00DB0D49"/>
    <w:rsid w:val="00DB68B2"/>
    <w:rsid w:val="00DC3496"/>
    <w:rsid w:val="00DC4720"/>
    <w:rsid w:val="00DC5E41"/>
    <w:rsid w:val="00DC7ABF"/>
    <w:rsid w:val="00DD07D5"/>
    <w:rsid w:val="00DE0447"/>
    <w:rsid w:val="00DE1057"/>
    <w:rsid w:val="00DE163C"/>
    <w:rsid w:val="00DE2038"/>
    <w:rsid w:val="00DF0BEB"/>
    <w:rsid w:val="00DF377E"/>
    <w:rsid w:val="00DF65F0"/>
    <w:rsid w:val="00DF7836"/>
    <w:rsid w:val="00E03D3D"/>
    <w:rsid w:val="00E056C8"/>
    <w:rsid w:val="00E064DD"/>
    <w:rsid w:val="00E06F5A"/>
    <w:rsid w:val="00E1153F"/>
    <w:rsid w:val="00E20A3F"/>
    <w:rsid w:val="00E334C3"/>
    <w:rsid w:val="00E34FDA"/>
    <w:rsid w:val="00E37BF4"/>
    <w:rsid w:val="00E44F4A"/>
    <w:rsid w:val="00E45D9A"/>
    <w:rsid w:val="00E51510"/>
    <w:rsid w:val="00E61240"/>
    <w:rsid w:val="00E62067"/>
    <w:rsid w:val="00E6249F"/>
    <w:rsid w:val="00E67EB7"/>
    <w:rsid w:val="00E70587"/>
    <w:rsid w:val="00E72253"/>
    <w:rsid w:val="00E72FF5"/>
    <w:rsid w:val="00E74571"/>
    <w:rsid w:val="00E81C53"/>
    <w:rsid w:val="00E82299"/>
    <w:rsid w:val="00E85499"/>
    <w:rsid w:val="00E85570"/>
    <w:rsid w:val="00E9120D"/>
    <w:rsid w:val="00E94888"/>
    <w:rsid w:val="00E94D17"/>
    <w:rsid w:val="00EA27FC"/>
    <w:rsid w:val="00EB023F"/>
    <w:rsid w:val="00EB0D6D"/>
    <w:rsid w:val="00EB1044"/>
    <w:rsid w:val="00EB36E6"/>
    <w:rsid w:val="00EB402C"/>
    <w:rsid w:val="00EB4498"/>
    <w:rsid w:val="00EB6DFA"/>
    <w:rsid w:val="00EB7FD4"/>
    <w:rsid w:val="00EC285A"/>
    <w:rsid w:val="00ED0A74"/>
    <w:rsid w:val="00ED2ED4"/>
    <w:rsid w:val="00ED7E0E"/>
    <w:rsid w:val="00EE1630"/>
    <w:rsid w:val="00EE6E53"/>
    <w:rsid w:val="00EF3B10"/>
    <w:rsid w:val="00EF5BD8"/>
    <w:rsid w:val="00EF6C2B"/>
    <w:rsid w:val="00EF7599"/>
    <w:rsid w:val="00F00ABC"/>
    <w:rsid w:val="00F02461"/>
    <w:rsid w:val="00F0320D"/>
    <w:rsid w:val="00F03A8D"/>
    <w:rsid w:val="00F0701B"/>
    <w:rsid w:val="00F17410"/>
    <w:rsid w:val="00F21AA2"/>
    <w:rsid w:val="00F25C31"/>
    <w:rsid w:val="00F26480"/>
    <w:rsid w:val="00F26D50"/>
    <w:rsid w:val="00F32FDF"/>
    <w:rsid w:val="00F3323C"/>
    <w:rsid w:val="00F414D0"/>
    <w:rsid w:val="00F45D07"/>
    <w:rsid w:val="00F461ED"/>
    <w:rsid w:val="00F54841"/>
    <w:rsid w:val="00F57689"/>
    <w:rsid w:val="00F57DCE"/>
    <w:rsid w:val="00F61AE1"/>
    <w:rsid w:val="00F668A2"/>
    <w:rsid w:val="00F67AEC"/>
    <w:rsid w:val="00F71AD2"/>
    <w:rsid w:val="00F7366F"/>
    <w:rsid w:val="00F74BA1"/>
    <w:rsid w:val="00F766EA"/>
    <w:rsid w:val="00F8036A"/>
    <w:rsid w:val="00F825B5"/>
    <w:rsid w:val="00F871D4"/>
    <w:rsid w:val="00F906BC"/>
    <w:rsid w:val="00F90E03"/>
    <w:rsid w:val="00F929C6"/>
    <w:rsid w:val="00FA0EC9"/>
    <w:rsid w:val="00FA29B4"/>
    <w:rsid w:val="00FA31CD"/>
    <w:rsid w:val="00FA36FB"/>
    <w:rsid w:val="00FA3C0A"/>
    <w:rsid w:val="00FB0DA0"/>
    <w:rsid w:val="00FC17F6"/>
    <w:rsid w:val="00FC18D9"/>
    <w:rsid w:val="00FE59AB"/>
    <w:rsid w:val="00FE5EC5"/>
    <w:rsid w:val="00FF1058"/>
    <w:rsid w:val="00FF1C63"/>
    <w:rsid w:val="00FF2DE3"/>
    <w:rsid w:val="00FF3086"/>
    <w:rsid w:val="00FF3D05"/>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0D1002"/>
  <w14:defaultImageDpi w14:val="300"/>
  <w15:docId w15:val="{13F02310-2662-4BFA-B93E-90DC1067B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551A"/>
    <w:pPr>
      <w:spacing w:after="200" w:line="276" w:lineRule="auto"/>
    </w:pPr>
    <w:rPr>
      <w:rFonts w:ascii="Times New Roman" w:hAnsi="Times New Roman"/>
      <w:sz w:val="22"/>
      <w:szCs w:val="22"/>
      <w:lang w:val="en-CA" w:eastAsia="en-CA"/>
    </w:rPr>
  </w:style>
  <w:style w:type="paragraph" w:styleId="Heading1">
    <w:name w:val="heading 1"/>
    <w:basedOn w:val="Normal"/>
    <w:link w:val="Heading1Char"/>
    <w:uiPriority w:val="9"/>
    <w:qFormat/>
    <w:rsid w:val="00616C71"/>
    <w:pPr>
      <w:spacing w:before="100" w:beforeAutospacing="1" w:after="100" w:afterAutospacing="1" w:line="240" w:lineRule="auto"/>
      <w:outlineLvl w:val="0"/>
    </w:pPr>
    <w:rPr>
      <w:b/>
      <w:bCs/>
      <w:kern w:val="36"/>
      <w:sz w:val="48"/>
      <w:szCs w:val="48"/>
      <w:lang w:val="en-GB" w:eastAsia="en-GB"/>
    </w:rPr>
  </w:style>
  <w:style w:type="paragraph" w:styleId="Heading2">
    <w:name w:val="heading 2"/>
    <w:basedOn w:val="Normal"/>
    <w:next w:val="Normal"/>
    <w:link w:val="Heading2Char"/>
    <w:uiPriority w:val="9"/>
    <w:unhideWhenUsed/>
    <w:qFormat/>
    <w:rsid w:val="00AE5D9A"/>
    <w:pPr>
      <w:keepNext/>
      <w:keepLines/>
      <w:numPr>
        <w:ilvl w:val="1"/>
        <w:numId w:val="4"/>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E5D9A"/>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E5D9A"/>
    <w:pPr>
      <w:keepNext/>
      <w:keepLines/>
      <w:numPr>
        <w:ilvl w:val="3"/>
        <w:numId w:val="4"/>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E5D9A"/>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E5D9A"/>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E5D9A"/>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E5D9A"/>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E5D9A"/>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E5D9A"/>
    <w:rPr>
      <w:rFonts w:asciiTheme="majorHAnsi" w:eastAsiaTheme="majorEastAsia" w:hAnsiTheme="majorHAnsi" w:cstheme="majorBidi"/>
      <w:b/>
      <w:bCs/>
      <w:color w:val="4F81BD" w:themeColor="accent1"/>
      <w:sz w:val="26"/>
      <w:szCs w:val="26"/>
      <w:lang w:val="en-CA" w:eastAsia="en-CA"/>
    </w:rPr>
  </w:style>
  <w:style w:type="character" w:customStyle="1" w:styleId="Heading3Char">
    <w:name w:val="Heading 3 Char"/>
    <w:basedOn w:val="DefaultParagraphFont"/>
    <w:link w:val="Heading3"/>
    <w:uiPriority w:val="9"/>
    <w:rsid w:val="00AE5D9A"/>
    <w:rPr>
      <w:rFonts w:asciiTheme="majorHAnsi" w:eastAsiaTheme="majorEastAsia" w:hAnsiTheme="majorHAnsi" w:cstheme="majorBidi"/>
      <w:b/>
      <w:bCs/>
      <w:color w:val="4F81BD" w:themeColor="accent1"/>
      <w:sz w:val="22"/>
      <w:szCs w:val="22"/>
      <w:lang w:val="en-CA" w:eastAsia="en-CA"/>
    </w:rPr>
  </w:style>
  <w:style w:type="character" w:customStyle="1" w:styleId="Heading4Char">
    <w:name w:val="Heading 4 Char"/>
    <w:basedOn w:val="DefaultParagraphFont"/>
    <w:link w:val="Heading4"/>
    <w:uiPriority w:val="9"/>
    <w:rsid w:val="00AE5D9A"/>
    <w:rPr>
      <w:rFonts w:asciiTheme="majorHAnsi" w:eastAsiaTheme="majorEastAsia" w:hAnsiTheme="majorHAnsi" w:cstheme="majorBidi"/>
      <w:b/>
      <w:bCs/>
      <w:i/>
      <w:iCs/>
      <w:color w:val="4F81BD" w:themeColor="accent1"/>
      <w:sz w:val="22"/>
      <w:szCs w:val="22"/>
      <w:lang w:val="en-CA" w:eastAsia="en-CA"/>
    </w:rPr>
  </w:style>
  <w:style w:type="character" w:customStyle="1" w:styleId="Heading5Char">
    <w:name w:val="Heading 5 Char"/>
    <w:basedOn w:val="DefaultParagraphFont"/>
    <w:link w:val="Heading5"/>
    <w:uiPriority w:val="9"/>
    <w:semiHidden/>
    <w:rsid w:val="00AE5D9A"/>
    <w:rPr>
      <w:rFonts w:asciiTheme="majorHAnsi" w:eastAsiaTheme="majorEastAsia" w:hAnsiTheme="majorHAnsi" w:cstheme="majorBidi"/>
      <w:color w:val="243F60" w:themeColor="accent1" w:themeShade="7F"/>
      <w:sz w:val="22"/>
      <w:szCs w:val="22"/>
      <w:lang w:val="en-CA" w:eastAsia="en-CA"/>
    </w:rPr>
  </w:style>
  <w:style w:type="character" w:customStyle="1" w:styleId="Heading6Char">
    <w:name w:val="Heading 6 Char"/>
    <w:basedOn w:val="DefaultParagraphFont"/>
    <w:link w:val="Heading6"/>
    <w:uiPriority w:val="9"/>
    <w:semiHidden/>
    <w:rsid w:val="00AE5D9A"/>
    <w:rPr>
      <w:rFonts w:asciiTheme="majorHAnsi" w:eastAsiaTheme="majorEastAsia" w:hAnsiTheme="majorHAnsi" w:cstheme="majorBidi"/>
      <w:i/>
      <w:iCs/>
      <w:color w:val="243F60" w:themeColor="accent1" w:themeShade="7F"/>
      <w:sz w:val="22"/>
      <w:szCs w:val="22"/>
      <w:lang w:val="en-CA" w:eastAsia="en-CA"/>
    </w:rPr>
  </w:style>
  <w:style w:type="character" w:customStyle="1" w:styleId="Heading7Char">
    <w:name w:val="Heading 7 Char"/>
    <w:basedOn w:val="DefaultParagraphFont"/>
    <w:link w:val="Heading7"/>
    <w:uiPriority w:val="9"/>
    <w:semiHidden/>
    <w:rsid w:val="00AE5D9A"/>
    <w:rPr>
      <w:rFonts w:asciiTheme="majorHAnsi" w:eastAsiaTheme="majorEastAsia" w:hAnsiTheme="majorHAnsi" w:cstheme="majorBidi"/>
      <w:i/>
      <w:iCs/>
      <w:color w:val="404040" w:themeColor="text1" w:themeTint="BF"/>
      <w:sz w:val="22"/>
      <w:szCs w:val="22"/>
      <w:lang w:val="en-CA" w:eastAsia="en-CA"/>
    </w:rPr>
  </w:style>
  <w:style w:type="character" w:customStyle="1" w:styleId="Heading8Char">
    <w:name w:val="Heading 8 Char"/>
    <w:basedOn w:val="DefaultParagraphFont"/>
    <w:link w:val="Heading8"/>
    <w:uiPriority w:val="9"/>
    <w:semiHidden/>
    <w:rsid w:val="00AE5D9A"/>
    <w:rPr>
      <w:rFonts w:asciiTheme="majorHAnsi" w:eastAsiaTheme="majorEastAsia" w:hAnsiTheme="majorHAnsi" w:cstheme="majorBidi"/>
      <w:color w:val="404040" w:themeColor="text1" w:themeTint="BF"/>
      <w:lang w:val="en-CA" w:eastAsia="en-CA"/>
    </w:rPr>
  </w:style>
  <w:style w:type="character" w:customStyle="1" w:styleId="Heading9Char">
    <w:name w:val="Heading 9 Char"/>
    <w:basedOn w:val="DefaultParagraphFont"/>
    <w:link w:val="Heading9"/>
    <w:uiPriority w:val="9"/>
    <w:semiHidden/>
    <w:rsid w:val="00AE5D9A"/>
    <w:rPr>
      <w:rFonts w:asciiTheme="majorHAnsi" w:eastAsiaTheme="majorEastAsia" w:hAnsiTheme="majorHAnsi" w:cstheme="majorBidi"/>
      <w:i/>
      <w:iCs/>
      <w:color w:val="404040" w:themeColor="text1" w:themeTint="BF"/>
      <w:lang w:val="en-CA" w:eastAsia="en-CA"/>
    </w:rPr>
  </w:style>
  <w:style w:type="paragraph" w:customStyle="1" w:styleId="NoParagraphStyle">
    <w:name w:val="[No Paragraph Style]"/>
    <w:rsid w:val="00AE5D9A"/>
    <w:pPr>
      <w:widowControl w:val="0"/>
      <w:autoSpaceDE w:val="0"/>
      <w:autoSpaceDN w:val="0"/>
      <w:adjustRightInd w:val="0"/>
      <w:spacing w:line="288" w:lineRule="auto"/>
      <w:textAlignment w:val="center"/>
    </w:pPr>
    <w:rPr>
      <w:rFonts w:ascii="Times New Roman" w:hAnsi="Times New Roman" w:cs="TimesNewRomanPSMT"/>
      <w:color w:val="000000"/>
      <w:sz w:val="24"/>
      <w:szCs w:val="24"/>
      <w:lang w:eastAsia="en-CA"/>
    </w:rPr>
  </w:style>
  <w:style w:type="paragraph" w:customStyle="1" w:styleId="IndexBody">
    <w:name w:val="IndexBody"/>
    <w:qFormat/>
    <w:rsid w:val="00AE5D9A"/>
    <w:pPr>
      <w:spacing w:line="220" w:lineRule="atLeast"/>
    </w:pPr>
    <w:rPr>
      <w:rFonts w:ascii="Times Roman" w:hAnsi="Times Roman" w:cs="NewBaskervilleStd-Roman"/>
      <w:color w:val="000000"/>
      <w:sz w:val="18"/>
      <w:szCs w:val="18"/>
      <w:lang w:eastAsia="en-CA"/>
    </w:rPr>
  </w:style>
  <w:style w:type="character" w:customStyle="1" w:styleId="BoldItalic">
    <w:name w:val="BoldItalic"/>
    <w:uiPriority w:val="1"/>
    <w:qFormat/>
    <w:rsid w:val="00AE5D9A"/>
    <w:rPr>
      <w:rFonts w:cs="NewBaskervilleEF-Bold"/>
      <w:b/>
      <w:bCs/>
      <w:i/>
      <w:iCs/>
      <w:color w:val="3366FF"/>
      <w:w w:val="100"/>
      <w:position w:val="0"/>
      <w:u w:val="none"/>
      <w:vertAlign w:val="baseline"/>
      <w:lang w:val="en-US"/>
    </w:rPr>
  </w:style>
  <w:style w:type="paragraph" w:customStyle="1" w:styleId="BodyCustom">
    <w:name w:val="BodyCustom"/>
    <w:qFormat/>
    <w:rsid w:val="00AE5D9A"/>
    <w:pPr>
      <w:widowControl w:val="0"/>
      <w:autoSpaceDE w:val="0"/>
      <w:autoSpaceDN w:val="0"/>
      <w:adjustRightInd w:val="0"/>
      <w:spacing w:before="120" w:after="120" w:line="240" w:lineRule="atLeast"/>
      <w:ind w:left="1440"/>
      <w:textAlignment w:val="baseline"/>
    </w:pPr>
    <w:rPr>
      <w:rFonts w:ascii="Times Roman" w:hAnsi="Times Roman" w:cs="NewBaskervilleStd-Roman"/>
      <w:color w:val="008000"/>
      <w:lang w:eastAsia="en-CA"/>
    </w:rPr>
  </w:style>
  <w:style w:type="paragraph" w:customStyle="1" w:styleId="IndexHead">
    <w:name w:val="IndexHead"/>
    <w:qFormat/>
    <w:rsid w:val="00AE5D9A"/>
    <w:pPr>
      <w:spacing w:before="320" w:after="80"/>
    </w:pPr>
    <w:rPr>
      <w:rFonts w:ascii="Arial" w:hAnsi="Arial" w:cs="NewBaskervilleStd-Roman"/>
      <w:color w:val="000000"/>
      <w:sz w:val="22"/>
      <w:szCs w:val="22"/>
      <w:lang w:eastAsia="en-CA"/>
    </w:rPr>
  </w:style>
  <w:style w:type="paragraph" w:customStyle="1" w:styleId="IndexLevel1">
    <w:name w:val="IndexLevel1"/>
    <w:qFormat/>
    <w:rsid w:val="00AE5D9A"/>
    <w:pPr>
      <w:spacing w:line="220" w:lineRule="atLeast"/>
    </w:pPr>
    <w:rPr>
      <w:rFonts w:ascii="Times Roman" w:hAnsi="Times Roman" w:cs="NewBaskervilleStd-Roman"/>
      <w:color w:val="000000"/>
      <w:sz w:val="18"/>
      <w:szCs w:val="18"/>
      <w:lang w:eastAsia="en-CA"/>
    </w:rPr>
  </w:style>
  <w:style w:type="paragraph" w:customStyle="1" w:styleId="CodeListingCaption">
    <w:name w:val="CodeListingCaption"/>
    <w:next w:val="Code"/>
    <w:qFormat/>
    <w:rsid w:val="00AE5D9A"/>
    <w:pPr>
      <w:numPr>
        <w:ilvl w:val="6"/>
        <w:numId w:val="32"/>
      </w:numPr>
      <w:spacing w:before="240" w:after="120"/>
    </w:pPr>
    <w:rPr>
      <w:rFonts w:ascii="Times Roman" w:hAnsi="Times Roman" w:cs="FuturaPT-BookObl"/>
      <w:color w:val="000000"/>
      <w:sz w:val="17"/>
      <w:szCs w:val="17"/>
      <w:lang w:eastAsia="en-CA"/>
    </w:rPr>
  </w:style>
  <w:style w:type="paragraph" w:customStyle="1" w:styleId="Code">
    <w:name w:val="Code"/>
    <w:qFormat/>
    <w:rsid w:val="00AE5D9A"/>
    <w:pPr>
      <w:pBdr>
        <w:left w:val="single" w:sz="4" w:space="14" w:color="auto"/>
      </w:pBdr>
      <w:suppressAutoHyphens/>
      <w:spacing w:line="210" w:lineRule="atLeast"/>
      <w:ind w:left="1440"/>
      <w:contextualSpacing/>
      <w:textAlignment w:val="top"/>
    </w:pPr>
    <w:rPr>
      <w:rFonts w:ascii="Courier" w:hAnsi="Courier" w:cs="TheSansMonoCondensed-Plain"/>
      <w:color w:val="000000"/>
      <w:sz w:val="17"/>
      <w:szCs w:val="17"/>
      <w:lang w:eastAsia="en-CA"/>
    </w:rPr>
  </w:style>
  <w:style w:type="paragraph" w:customStyle="1" w:styleId="Epigraph">
    <w:name w:val="Epigraph"/>
    <w:qFormat/>
    <w:rsid w:val="00AE5D9A"/>
    <w:pPr>
      <w:keepLines/>
      <w:widowControl w:val="0"/>
      <w:suppressAutoHyphens/>
      <w:autoSpaceDE w:val="0"/>
      <w:autoSpaceDN w:val="0"/>
      <w:adjustRightInd w:val="0"/>
      <w:spacing w:after="120" w:line="240" w:lineRule="atLeast"/>
      <w:ind w:left="1440"/>
      <w:jc w:val="center"/>
      <w:textAlignment w:val="baseline"/>
    </w:pPr>
    <w:rPr>
      <w:rFonts w:ascii="Times Roman" w:hAnsi="Times Roman" w:cs="NewBaskervilleStd-Italic"/>
      <w:i/>
      <w:iCs/>
      <w:color w:val="000000"/>
      <w:sz w:val="18"/>
      <w:szCs w:val="18"/>
      <w:lang w:eastAsia="en-CA"/>
    </w:rPr>
  </w:style>
  <w:style w:type="character" w:customStyle="1" w:styleId="Literal">
    <w:name w:val="Literal"/>
    <w:uiPriority w:val="1"/>
    <w:qFormat/>
    <w:rsid w:val="00AE5D9A"/>
    <w:rPr>
      <w:rFonts w:ascii="Courier" w:hAnsi="Courier" w:cs="TheSansMonoCondensed-Plain"/>
      <w:color w:val="3366FF"/>
      <w:spacing w:val="0"/>
      <w:w w:val="100"/>
      <w:position w:val="0"/>
      <w:u w:val="none"/>
      <w:vertAlign w:val="baseline"/>
      <w:lang w:val="en-US"/>
    </w:rPr>
  </w:style>
  <w:style w:type="paragraph" w:customStyle="1" w:styleId="ProductionDirective">
    <w:name w:val="ProductionDirective"/>
    <w:qFormat/>
    <w:rsid w:val="00AE5D9A"/>
    <w:pPr>
      <w:keepLines/>
      <w:widowControl w:val="0"/>
      <w:suppressAutoHyphens/>
      <w:autoSpaceDE w:val="0"/>
      <w:autoSpaceDN w:val="0"/>
      <w:adjustRightInd w:val="0"/>
      <w:spacing w:before="120" w:line="240" w:lineRule="atLeast"/>
      <w:ind w:left="1440"/>
      <w:textAlignment w:val="baseline"/>
    </w:pPr>
    <w:rPr>
      <w:rFonts w:ascii="Arial" w:hAnsi="Arial" w:cs="TimesNewRomanPSMT"/>
      <w:smallCaps/>
      <w:color w:val="FF0000"/>
      <w:sz w:val="18"/>
      <w:szCs w:val="18"/>
      <w:lang w:eastAsia="en-CA"/>
    </w:rPr>
  </w:style>
  <w:style w:type="character" w:customStyle="1" w:styleId="LiteralBold">
    <w:name w:val="LiteralBold"/>
    <w:uiPriority w:val="1"/>
    <w:qFormat/>
    <w:rsid w:val="00AE5D9A"/>
    <w:rPr>
      <w:rFonts w:ascii="Courier" w:hAnsi="Courier" w:cs="TheSansMonoCondensed-Bold"/>
      <w:b/>
      <w:bCs/>
      <w:i w:val="0"/>
      <w:iCs w:val="0"/>
      <w:color w:val="3366FF"/>
      <w:spacing w:val="0"/>
      <w:w w:val="100"/>
      <w:position w:val="0"/>
      <w:u w:val="none"/>
      <w:vertAlign w:val="baseline"/>
      <w:lang w:val="en-US"/>
    </w:rPr>
  </w:style>
  <w:style w:type="character" w:customStyle="1" w:styleId="LiteralItalic">
    <w:name w:val="LiteralItalic"/>
    <w:uiPriority w:val="1"/>
    <w:qFormat/>
    <w:rsid w:val="00AE5D9A"/>
    <w:rPr>
      <w:rFonts w:ascii="Courier" w:hAnsi="Courier" w:cs="TheSansMonoCondensed-Italic"/>
      <w:i/>
      <w:iCs/>
      <w:color w:val="3366FF"/>
      <w:spacing w:val="0"/>
      <w:w w:val="100"/>
      <w:position w:val="0"/>
      <w:sz w:val="17"/>
      <w:szCs w:val="17"/>
      <w:u w:val="none"/>
      <w:vertAlign w:val="baseline"/>
      <w:lang w:val="en-US"/>
    </w:rPr>
  </w:style>
  <w:style w:type="character" w:customStyle="1" w:styleId="LiteralBoldItalic">
    <w:name w:val="LiteralBoldItalic"/>
    <w:uiPriority w:val="1"/>
    <w:qFormat/>
    <w:rsid w:val="00AE5D9A"/>
    <w:rPr>
      <w:rFonts w:ascii="Courier" w:hAnsi="Courier" w:cs="TheSansMonoCondensed-Bold"/>
      <w:b w:val="0"/>
      <w:bCs w:val="0"/>
      <w:i/>
      <w:iCs/>
      <w:color w:val="3366FF"/>
      <w:spacing w:val="0"/>
      <w:w w:val="100"/>
      <w:position w:val="0"/>
      <w:u w:val="none"/>
      <w:vertAlign w:val="baseline"/>
      <w:lang w:val="en-US"/>
    </w:rPr>
  </w:style>
  <w:style w:type="paragraph" w:customStyle="1" w:styleId="CodeLabel">
    <w:name w:val="CodeLabel"/>
    <w:next w:val="Code"/>
    <w:qFormat/>
    <w:rsid w:val="00AE5D9A"/>
    <w:pPr>
      <w:widowControl w:val="0"/>
      <w:suppressAutoHyphens/>
      <w:autoSpaceDE w:val="0"/>
      <w:autoSpaceDN w:val="0"/>
      <w:adjustRightInd w:val="0"/>
      <w:spacing w:before="240" w:line="210" w:lineRule="atLeast"/>
      <w:ind w:left="1800" w:hanging="1800"/>
      <w:contextualSpacing/>
      <w:textAlignment w:val="top"/>
    </w:pPr>
    <w:rPr>
      <w:rFonts w:ascii="Arial" w:hAnsi="Arial" w:cs="TheSansMonoCondensed-Plain"/>
      <w:i/>
      <w:color w:val="000000"/>
      <w:sz w:val="17"/>
      <w:szCs w:val="17"/>
      <w:lang w:eastAsia="en-CA"/>
    </w:rPr>
  </w:style>
  <w:style w:type="numbering" w:customStyle="1" w:styleId="ChapterNumbering">
    <w:name w:val="ChapterNumbering"/>
    <w:uiPriority w:val="99"/>
    <w:rsid w:val="00AE5D9A"/>
    <w:pPr>
      <w:numPr>
        <w:numId w:val="10"/>
      </w:numPr>
    </w:pPr>
  </w:style>
  <w:style w:type="paragraph" w:customStyle="1" w:styleId="HeadA">
    <w:name w:val="HeadA"/>
    <w:qFormat/>
    <w:rsid w:val="00AE5D9A"/>
    <w:pPr>
      <w:keepNext/>
      <w:keepLines/>
      <w:widowControl w:val="0"/>
      <w:tabs>
        <w:tab w:val="right" w:pos="1200"/>
        <w:tab w:val="left" w:pos="1440"/>
      </w:tabs>
      <w:suppressAutoHyphens/>
      <w:autoSpaceDE w:val="0"/>
      <w:autoSpaceDN w:val="0"/>
      <w:adjustRightInd w:val="0"/>
      <w:spacing w:before="420" w:after="120" w:line="300" w:lineRule="atLeast"/>
      <w:ind w:left="360"/>
      <w:textAlignment w:val="baseline"/>
    </w:pPr>
    <w:rPr>
      <w:rFonts w:ascii="Arial" w:hAnsi="Arial" w:cs="FuturaPT-Bold"/>
      <w:b/>
      <w:bCs/>
      <w:color w:val="000000"/>
      <w:sz w:val="24"/>
      <w:szCs w:val="24"/>
      <w:lang w:eastAsia="en-CA"/>
    </w:rPr>
  </w:style>
  <w:style w:type="paragraph" w:customStyle="1" w:styleId="Blockquote">
    <w:name w:val="Blockquote"/>
    <w:next w:val="Normal"/>
    <w:qFormat/>
    <w:rsid w:val="00AE5D9A"/>
    <w:pPr>
      <w:widowControl w:val="0"/>
      <w:autoSpaceDE w:val="0"/>
      <w:autoSpaceDN w:val="0"/>
      <w:adjustRightInd w:val="0"/>
      <w:spacing w:before="120" w:after="120" w:line="240" w:lineRule="atLeast"/>
      <w:ind w:left="2160" w:right="720"/>
      <w:textAlignment w:val="baseline"/>
    </w:pPr>
    <w:rPr>
      <w:rFonts w:ascii="Arial" w:hAnsi="Arial" w:cs="NewBaskervilleStd-Roman"/>
      <w:color w:val="000000"/>
      <w:sz w:val="18"/>
      <w:szCs w:val="18"/>
      <w:lang w:eastAsia="en-CA"/>
    </w:rPr>
  </w:style>
  <w:style w:type="paragraph" w:customStyle="1" w:styleId="CodeWide">
    <w:name w:val="CodeWide"/>
    <w:qFormat/>
    <w:rsid w:val="00AE5D9A"/>
    <w:pPr>
      <w:widowControl w:val="0"/>
      <w:pBdr>
        <w:left w:val="single" w:sz="4" w:space="4" w:color="auto"/>
      </w:pBdr>
      <w:suppressAutoHyphens/>
      <w:autoSpaceDE w:val="0"/>
      <w:autoSpaceDN w:val="0"/>
      <w:adjustRightInd w:val="0"/>
      <w:spacing w:line="210" w:lineRule="atLeast"/>
      <w:contextualSpacing/>
      <w:textAlignment w:val="baseline"/>
    </w:pPr>
    <w:rPr>
      <w:rFonts w:ascii="Courier" w:hAnsi="Courier" w:cs="TheSansMonoCondensed-Plain"/>
      <w:color w:val="000000"/>
      <w:sz w:val="17"/>
      <w:szCs w:val="17"/>
      <w:lang w:eastAsia="en-CA"/>
    </w:rPr>
  </w:style>
  <w:style w:type="paragraph" w:customStyle="1" w:styleId="CaptionLine">
    <w:name w:val="CaptionLine"/>
    <w:next w:val="Body"/>
    <w:qFormat/>
    <w:rsid w:val="00AE5D9A"/>
    <w:pPr>
      <w:numPr>
        <w:ilvl w:val="4"/>
        <w:numId w:val="32"/>
      </w:numPr>
      <w:spacing w:after="240"/>
    </w:pPr>
    <w:rPr>
      <w:rFonts w:ascii="Times Roman" w:hAnsi="Times Roman" w:cs="FuturaPT-BookObl"/>
      <w:color w:val="000000"/>
      <w:sz w:val="17"/>
      <w:szCs w:val="17"/>
      <w:lang w:eastAsia="en-CA"/>
    </w:rPr>
  </w:style>
  <w:style w:type="character" w:customStyle="1" w:styleId="Regular">
    <w:name w:val="Regular"/>
    <w:uiPriority w:val="1"/>
    <w:qFormat/>
    <w:rsid w:val="00AE5D9A"/>
    <w:rPr>
      <w:rFonts w:cs="FuturaPT-Book"/>
      <w:b w:val="0"/>
      <w:bCs w:val="0"/>
      <w:i w:val="0"/>
      <w:iCs w:val="0"/>
      <w:color w:val="3366FF"/>
      <w:w w:val="100"/>
      <w:position w:val="0"/>
      <w:u w:val="none"/>
      <w:vertAlign w:val="baseline"/>
      <w:lang w:val="en-US"/>
    </w:rPr>
  </w:style>
  <w:style w:type="character" w:customStyle="1" w:styleId="NoteHead">
    <w:name w:val="NoteHead"/>
    <w:uiPriority w:val="1"/>
    <w:qFormat/>
    <w:rsid w:val="00AE5D9A"/>
    <w:rPr>
      <w:rFonts w:ascii="DogmaOT-Bold" w:hAnsi="DogmaOT-Bold" w:cs="DogmaOT-Bold"/>
      <w:b/>
      <w:bCs/>
      <w:caps/>
      <w:color w:val="FFFFFF"/>
      <w:spacing w:val="30"/>
      <w:sz w:val="15"/>
      <w:szCs w:val="15"/>
      <w:u w:val="none"/>
      <w:bdr w:val="none" w:sz="0" w:space="0" w:color="auto"/>
      <w:shd w:val="solid" w:color="auto" w:fill="auto"/>
      <w:vertAlign w:val="baseline"/>
    </w:rPr>
  </w:style>
  <w:style w:type="paragraph" w:customStyle="1" w:styleId="TableHeader">
    <w:name w:val="TableHeader"/>
    <w:qFormat/>
    <w:rsid w:val="00AE5D9A"/>
    <w:pPr>
      <w:keepLines/>
      <w:widowControl w:val="0"/>
      <w:suppressAutoHyphens/>
      <w:autoSpaceDE w:val="0"/>
      <w:autoSpaceDN w:val="0"/>
      <w:adjustRightInd w:val="0"/>
      <w:spacing w:line="240" w:lineRule="atLeast"/>
      <w:textAlignment w:val="baseline"/>
    </w:pPr>
    <w:rPr>
      <w:rFonts w:ascii="Arial" w:hAnsi="Arial" w:cs="FuturaPT-Heavy"/>
      <w:b/>
      <w:bCs/>
      <w:color w:val="000000"/>
      <w:sz w:val="18"/>
      <w:szCs w:val="18"/>
      <w:lang w:eastAsia="en-CA"/>
    </w:rPr>
  </w:style>
  <w:style w:type="paragraph" w:customStyle="1" w:styleId="TableBody">
    <w:name w:val="TableBody"/>
    <w:qFormat/>
    <w:rsid w:val="00AE5D9A"/>
    <w:pPr>
      <w:keepLines/>
      <w:widowControl w:val="0"/>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IndexLevel2">
    <w:name w:val="IndexLevel2"/>
    <w:qFormat/>
    <w:rsid w:val="00AE5D9A"/>
    <w:pPr>
      <w:spacing w:line="220" w:lineRule="atLeast"/>
      <w:ind w:left="360"/>
    </w:pPr>
    <w:rPr>
      <w:rFonts w:ascii="Times Roman" w:hAnsi="Times Roman" w:cs="NewBaskervilleStd-Roman"/>
      <w:color w:val="000000"/>
      <w:sz w:val="18"/>
      <w:szCs w:val="18"/>
      <w:lang w:eastAsia="en-CA"/>
    </w:rPr>
  </w:style>
  <w:style w:type="paragraph" w:customStyle="1" w:styleId="IndexLevel3">
    <w:name w:val="IndexLevel3"/>
    <w:qFormat/>
    <w:rsid w:val="00AE5D9A"/>
    <w:pPr>
      <w:spacing w:line="220" w:lineRule="atLeast"/>
      <w:ind w:left="720"/>
    </w:pPr>
    <w:rPr>
      <w:rFonts w:ascii="Times Roman" w:hAnsi="Times Roman" w:cs="NewBaskervilleStd-Roman"/>
      <w:color w:val="000000"/>
      <w:sz w:val="18"/>
      <w:szCs w:val="18"/>
      <w:lang w:eastAsia="en-CA"/>
    </w:rPr>
  </w:style>
  <w:style w:type="paragraph" w:customStyle="1" w:styleId="IndexTitle">
    <w:name w:val="IndexTitle"/>
    <w:qFormat/>
    <w:rsid w:val="00AE5D9A"/>
    <w:pPr>
      <w:spacing w:before="600" w:after="960" w:line="360" w:lineRule="atLeast"/>
      <w:jc w:val="center"/>
    </w:pPr>
    <w:rPr>
      <w:rFonts w:ascii="DogmaOT-Bold" w:hAnsi="DogmaOT-Bold" w:cs="DogmaOT-Bold"/>
      <w:b/>
      <w:bCs/>
      <w:caps/>
      <w:color w:val="000000"/>
      <w:sz w:val="32"/>
      <w:szCs w:val="32"/>
      <w:lang w:eastAsia="en-CA"/>
    </w:rPr>
  </w:style>
  <w:style w:type="paragraph" w:customStyle="1" w:styleId="ChapterIntro">
    <w:name w:val="ChapterIntro"/>
    <w:qFormat/>
    <w:rsid w:val="00AE5D9A"/>
    <w:pPr>
      <w:spacing w:after="60" w:line="360" w:lineRule="atLeast"/>
      <w:ind w:left="1440"/>
      <w:textAlignment w:val="baseline"/>
    </w:pPr>
    <w:rPr>
      <w:rFonts w:ascii="Times Roman" w:hAnsi="Times Roman" w:cs="NewBaskervilleStd-Roman"/>
      <w:color w:val="000000"/>
      <w:spacing w:val="1"/>
      <w:sz w:val="28"/>
      <w:szCs w:val="28"/>
      <w:lang w:eastAsia="en-CA"/>
    </w:rPr>
  </w:style>
  <w:style w:type="paragraph" w:customStyle="1" w:styleId="BoxCaption">
    <w:name w:val="BoxCaption"/>
    <w:next w:val="BoxBody"/>
    <w:qFormat/>
    <w:rsid w:val="00AE5D9A"/>
    <w:pPr>
      <w:spacing w:line="180" w:lineRule="atLeast"/>
    </w:pPr>
    <w:rPr>
      <w:rFonts w:ascii="FuturaPT-BookObl" w:hAnsi="FuturaPT-BookObl" w:cs="FuturaPT-BookObl"/>
      <w:i/>
      <w:iCs/>
      <w:color w:val="000000"/>
      <w:sz w:val="15"/>
      <w:szCs w:val="15"/>
      <w:lang w:eastAsia="en-CA"/>
    </w:rPr>
  </w:style>
  <w:style w:type="paragraph" w:customStyle="1" w:styleId="BoxBody">
    <w:name w:val="BoxBody"/>
    <w:qFormat/>
    <w:rsid w:val="00AE5D9A"/>
    <w:pPr>
      <w:widowControl w:val="0"/>
      <w:pBdr>
        <w:left w:val="single" w:sz="18" w:space="4" w:color="008000"/>
      </w:pBdr>
      <w:autoSpaceDE w:val="0"/>
      <w:autoSpaceDN w:val="0"/>
      <w:adjustRightInd w:val="0"/>
      <w:spacing w:before="120" w:after="120" w:line="240" w:lineRule="atLeast"/>
      <w:ind w:firstLine="360"/>
      <w:contextualSpacing/>
      <w:textAlignment w:val="center"/>
    </w:pPr>
    <w:rPr>
      <w:rFonts w:ascii="Arial" w:hAnsi="Arial" w:cs="FuturaPT-Book"/>
      <w:color w:val="000000"/>
      <w:sz w:val="17"/>
      <w:szCs w:val="17"/>
      <w:lang w:eastAsia="en-CA"/>
    </w:rPr>
  </w:style>
  <w:style w:type="paragraph" w:customStyle="1" w:styleId="BoxBodyFirst">
    <w:name w:val="BoxBodyFirst"/>
    <w:qFormat/>
    <w:rsid w:val="00AE5D9A"/>
    <w:pPr>
      <w:widowControl w:val="0"/>
      <w:pBdr>
        <w:left w:val="single" w:sz="18" w:space="4" w:color="008000"/>
      </w:pBdr>
      <w:autoSpaceDE w:val="0"/>
      <w:autoSpaceDN w:val="0"/>
      <w:adjustRightInd w:val="0"/>
      <w:spacing w:line="240" w:lineRule="atLeast"/>
      <w:textAlignment w:val="center"/>
    </w:pPr>
    <w:rPr>
      <w:rFonts w:ascii="FuturaPT-Book" w:hAnsi="FuturaPT-Book" w:cs="FuturaPT-Book"/>
      <w:color w:val="000000"/>
      <w:sz w:val="17"/>
      <w:szCs w:val="17"/>
      <w:lang w:eastAsia="en-CA"/>
    </w:rPr>
  </w:style>
  <w:style w:type="paragraph" w:customStyle="1" w:styleId="ChapterTitle">
    <w:name w:val="ChapterTitle"/>
    <w:qFormat/>
    <w:rsid w:val="00AE5D9A"/>
    <w:pPr>
      <w:keepLines/>
      <w:suppressAutoHyphens/>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BoxListBullet">
    <w:name w:val="BoxListBullet"/>
    <w:qFormat/>
    <w:rsid w:val="00AE5D9A"/>
    <w:pPr>
      <w:widowControl w:val="0"/>
      <w:numPr>
        <w:numId w:val="5"/>
      </w:numPr>
      <w:pBdr>
        <w:left w:val="single" w:sz="18" w:space="4" w:color="008000"/>
      </w:pBdr>
      <w:autoSpaceDE w:val="0"/>
      <w:autoSpaceDN w:val="0"/>
      <w:adjustRightInd w:val="0"/>
      <w:spacing w:before="120" w:line="240" w:lineRule="atLeast"/>
      <w:ind w:left="360"/>
      <w:textAlignment w:val="center"/>
    </w:pPr>
    <w:rPr>
      <w:rFonts w:ascii="Arial" w:hAnsi="Arial" w:cs="FuturaPT-Book"/>
      <w:color w:val="000000"/>
      <w:sz w:val="17"/>
      <w:szCs w:val="17"/>
      <w:lang w:eastAsia="en-CA"/>
    </w:rPr>
  </w:style>
  <w:style w:type="paragraph" w:customStyle="1" w:styleId="BoxCode">
    <w:name w:val="BoxCode"/>
    <w:qFormat/>
    <w:rsid w:val="00AE5D9A"/>
    <w:pPr>
      <w:widowControl w:val="0"/>
      <w:pBdr>
        <w:left w:val="single" w:sz="18" w:space="4" w:color="008000"/>
      </w:pBdr>
      <w:suppressAutoHyphens/>
      <w:autoSpaceDE w:val="0"/>
      <w:autoSpaceDN w:val="0"/>
      <w:adjustRightInd w:val="0"/>
      <w:spacing w:line="200" w:lineRule="atLeast"/>
      <w:contextualSpacing/>
      <w:textAlignment w:val="top"/>
    </w:pPr>
    <w:rPr>
      <w:rFonts w:ascii="Courier" w:hAnsi="Courier" w:cs="TheSansMonoCondensed-Plain"/>
      <w:color w:val="000000"/>
      <w:sz w:val="16"/>
      <w:szCs w:val="16"/>
      <w:lang w:eastAsia="en-CA"/>
    </w:rPr>
  </w:style>
  <w:style w:type="paragraph" w:customStyle="1" w:styleId="BoxListBody">
    <w:name w:val="BoxListBody"/>
    <w:qFormat/>
    <w:rsid w:val="00AE5D9A"/>
    <w:pPr>
      <w:widowControl w:val="0"/>
      <w:pBdr>
        <w:left w:val="single" w:sz="18" w:space="22" w:color="008000"/>
      </w:pBdr>
      <w:autoSpaceDE w:val="0"/>
      <w:autoSpaceDN w:val="0"/>
      <w:adjustRightInd w:val="0"/>
      <w:spacing w:after="120" w:line="240" w:lineRule="atLeast"/>
      <w:ind w:left="359"/>
      <w:textAlignment w:val="center"/>
    </w:pPr>
    <w:rPr>
      <w:rFonts w:ascii="Arial" w:hAnsi="Arial" w:cs="FuturaPT-Book"/>
      <w:color w:val="000000"/>
      <w:sz w:val="17"/>
      <w:szCs w:val="17"/>
      <w:lang w:eastAsia="en-CA"/>
    </w:rPr>
  </w:style>
  <w:style w:type="paragraph" w:customStyle="1" w:styleId="BoxListHead">
    <w:name w:val="BoxListHead"/>
    <w:qFormat/>
    <w:rsid w:val="00AE5D9A"/>
    <w:pPr>
      <w:keepNext/>
      <w:keepLines/>
      <w:widowControl w:val="0"/>
      <w:pBdr>
        <w:left w:val="single" w:sz="18" w:space="4" w:color="008000"/>
      </w:pBdr>
      <w:autoSpaceDE w:val="0"/>
      <w:autoSpaceDN w:val="0"/>
      <w:adjustRightInd w:val="0"/>
      <w:spacing w:before="120" w:line="240" w:lineRule="atLeast"/>
      <w:textAlignment w:val="center"/>
    </w:pPr>
    <w:rPr>
      <w:rFonts w:ascii="Arial" w:hAnsi="Arial" w:cs="FuturaPT-Heavy"/>
      <w:b/>
      <w:color w:val="000000"/>
      <w:spacing w:val="1"/>
      <w:sz w:val="17"/>
      <w:szCs w:val="17"/>
      <w:lang w:eastAsia="en-CA"/>
    </w:rPr>
  </w:style>
  <w:style w:type="character" w:customStyle="1" w:styleId="KeyCaps">
    <w:name w:val="KeyCaps"/>
    <w:uiPriority w:val="1"/>
    <w:qFormat/>
    <w:rsid w:val="00AE5D9A"/>
    <w:rPr>
      <w:rFonts w:cs="NewBaskervilleStd-Roman"/>
      <w:caps w:val="0"/>
      <w:smallCaps/>
      <w:color w:val="3366FF"/>
      <w:w w:val="100"/>
      <w:position w:val="0"/>
      <w:u w:val="none"/>
      <w:vertAlign w:val="baseline"/>
      <w:lang w:val="en-US"/>
    </w:rPr>
  </w:style>
  <w:style w:type="character" w:customStyle="1" w:styleId="wingdings">
    <w:name w:val="wingdings"/>
    <w:uiPriority w:val="1"/>
    <w:qFormat/>
    <w:rsid w:val="00AE5D9A"/>
    <w:rPr>
      <w:rFonts w:ascii="Wingdings2" w:hAnsi="Wingdings2" w:cs="Wingdings2"/>
      <w:color w:val="000000"/>
      <w:w w:val="100"/>
      <w:position w:val="0"/>
      <w:u w:val="none"/>
      <w:vertAlign w:val="baseline"/>
      <w:lang w:val="en-US"/>
    </w:rPr>
  </w:style>
  <w:style w:type="paragraph" w:customStyle="1" w:styleId="ListBody">
    <w:name w:val="ListBody"/>
    <w:qFormat/>
    <w:rsid w:val="00AE5D9A"/>
    <w:pPr>
      <w:widowControl w:val="0"/>
      <w:autoSpaceDE w:val="0"/>
      <w:autoSpaceDN w:val="0"/>
      <w:adjustRightInd w:val="0"/>
      <w:spacing w:before="80" w:after="120" w:line="240" w:lineRule="atLeast"/>
      <w:ind w:left="1800" w:firstLine="360"/>
      <w:textAlignment w:val="baseline"/>
    </w:pPr>
    <w:rPr>
      <w:rFonts w:ascii="Times Roman" w:hAnsi="Times Roman" w:cs="NewBaskervilleStd-Roman"/>
      <w:color w:val="000000"/>
      <w:lang w:eastAsia="en-CA"/>
    </w:rPr>
  </w:style>
  <w:style w:type="character" w:customStyle="1" w:styleId="LinkURL">
    <w:name w:val="LinkURL"/>
    <w:uiPriority w:val="1"/>
    <w:qFormat/>
    <w:rsid w:val="00AE5D9A"/>
    <w:rPr>
      <w:rFonts w:cs="NewBaskervilleStd-Italic"/>
      <w:i/>
      <w:iCs/>
      <w:color w:val="3366FF"/>
      <w:w w:val="100"/>
      <w:position w:val="0"/>
      <w:u w:val="none"/>
      <w:vertAlign w:val="baseline"/>
      <w:lang w:val="en-US"/>
    </w:rPr>
  </w:style>
  <w:style w:type="paragraph" w:customStyle="1" w:styleId="Note">
    <w:name w:val="Note"/>
    <w:qFormat/>
    <w:rsid w:val="00AE5D9A"/>
    <w:pPr>
      <w:widowControl w:val="0"/>
      <w:autoSpaceDE w:val="0"/>
      <w:autoSpaceDN w:val="0"/>
      <w:adjustRightInd w:val="0"/>
      <w:spacing w:before="240" w:after="240" w:line="240" w:lineRule="atLeast"/>
      <w:ind w:left="1152" w:hanging="1152"/>
      <w:textAlignment w:val="baseline"/>
    </w:pPr>
    <w:rPr>
      <w:rFonts w:ascii="Times Roman" w:hAnsi="Times Roman" w:cs="NewBaskervilleStd-Italic"/>
      <w:iCs/>
      <w:color w:val="000000"/>
      <w:lang w:eastAsia="en-CA"/>
    </w:rPr>
  </w:style>
  <w:style w:type="character" w:customStyle="1" w:styleId="bulletcharacter">
    <w:name w:val="bullet_character"/>
    <w:uiPriority w:val="99"/>
    <w:rsid w:val="00AE5D9A"/>
    <w:rPr>
      <w:rFonts w:ascii="Symbol" w:hAnsi="Symbol" w:cs="Symbol"/>
      <w:color w:val="000000"/>
    </w:rPr>
  </w:style>
  <w:style w:type="character" w:customStyle="1" w:styleId="Superscript">
    <w:name w:val="Superscript"/>
    <w:uiPriority w:val="1"/>
    <w:qFormat/>
    <w:rsid w:val="00AE5D9A"/>
    <w:rPr>
      <w:color w:val="3366FF"/>
      <w:vertAlign w:val="superscript"/>
    </w:rPr>
  </w:style>
  <w:style w:type="character" w:customStyle="1" w:styleId="SuperscriptItalic">
    <w:name w:val="SuperscriptItalic"/>
    <w:uiPriority w:val="1"/>
    <w:qFormat/>
    <w:rsid w:val="00AE5D9A"/>
    <w:rPr>
      <w:i/>
      <w:color w:val="3366FF"/>
      <w:vertAlign w:val="superscript"/>
    </w:rPr>
  </w:style>
  <w:style w:type="character" w:customStyle="1" w:styleId="Subscript">
    <w:name w:val="Subscript"/>
    <w:uiPriority w:val="1"/>
    <w:qFormat/>
    <w:rsid w:val="00AE5D9A"/>
    <w:rPr>
      <w:color w:val="3366FF"/>
      <w:vertAlign w:val="subscript"/>
    </w:rPr>
  </w:style>
  <w:style w:type="character" w:customStyle="1" w:styleId="SubscriptItalic">
    <w:name w:val="SubscriptItalic"/>
    <w:uiPriority w:val="1"/>
    <w:qFormat/>
    <w:rsid w:val="00AE5D9A"/>
    <w:rPr>
      <w:i/>
      <w:color w:val="3366FF"/>
      <w:vertAlign w:val="subscript"/>
    </w:rPr>
  </w:style>
  <w:style w:type="character" w:customStyle="1" w:styleId="Symbol">
    <w:name w:val="Symbol"/>
    <w:uiPriority w:val="1"/>
    <w:qFormat/>
    <w:rsid w:val="00AE5D9A"/>
    <w:rPr>
      <w:rFonts w:ascii="Symbol" w:hAnsi="Symbol"/>
    </w:rPr>
  </w:style>
  <w:style w:type="character" w:customStyle="1" w:styleId="Italic">
    <w:name w:val="Italic"/>
    <w:uiPriority w:val="1"/>
    <w:qFormat/>
    <w:rsid w:val="00AE5D9A"/>
    <w:rPr>
      <w:rFonts w:cs="NewBaskervilleStd-Italic"/>
      <w:i/>
      <w:iCs/>
      <w:color w:val="0000FF"/>
      <w:w w:val="100"/>
      <w:position w:val="0"/>
      <w:u w:val="none"/>
      <w:vertAlign w:val="baseline"/>
      <w:lang w:val="en-US"/>
    </w:rPr>
  </w:style>
  <w:style w:type="paragraph" w:customStyle="1" w:styleId="ListBullet">
    <w:name w:val="ListBullet"/>
    <w:qFormat/>
    <w:rsid w:val="00AE5D9A"/>
    <w:pPr>
      <w:widowControl w:val="0"/>
      <w:numPr>
        <w:numId w:val="3"/>
      </w:numPr>
      <w:tabs>
        <w:tab w:val="left" w:pos="1800"/>
      </w:tabs>
      <w:autoSpaceDE w:val="0"/>
      <w:autoSpaceDN w:val="0"/>
      <w:adjustRightInd w:val="0"/>
      <w:spacing w:before="180" w:line="240" w:lineRule="atLeast"/>
      <w:ind w:left="1800"/>
      <w:textAlignment w:val="top"/>
    </w:pPr>
    <w:rPr>
      <w:rFonts w:ascii="Times Roman" w:hAnsi="Times Roman" w:cs="NewBaskervilleStd-Roman"/>
      <w:color w:val="000000"/>
      <w:lang w:eastAsia="en-CA"/>
    </w:rPr>
  </w:style>
  <w:style w:type="paragraph" w:customStyle="1" w:styleId="ListCode">
    <w:name w:val="ListCode"/>
    <w:qFormat/>
    <w:rsid w:val="00AE5D9A"/>
    <w:pPr>
      <w:widowControl w:val="0"/>
      <w:pBdr>
        <w:left w:val="single" w:sz="4" w:space="4" w:color="auto"/>
      </w:pBdr>
      <w:suppressAutoHyphens/>
      <w:autoSpaceDE w:val="0"/>
      <w:autoSpaceDN w:val="0"/>
      <w:adjustRightInd w:val="0"/>
      <w:spacing w:line="210" w:lineRule="atLeast"/>
      <w:ind w:left="1800"/>
      <w:contextualSpacing/>
      <w:textAlignment w:val="baseline"/>
    </w:pPr>
    <w:rPr>
      <w:rFonts w:ascii="Courier" w:hAnsi="Courier" w:cs="TheSansMonoCondensed-Plain"/>
      <w:color w:val="000000"/>
      <w:sz w:val="17"/>
      <w:szCs w:val="17"/>
      <w:lang w:eastAsia="en-CA"/>
    </w:rPr>
  </w:style>
  <w:style w:type="paragraph" w:customStyle="1" w:styleId="ListHead">
    <w:name w:val="ListHead"/>
    <w:qFormat/>
    <w:rsid w:val="00AE5D9A"/>
    <w:pPr>
      <w:keepNext/>
      <w:keepLines/>
      <w:widowControl w:val="0"/>
      <w:suppressAutoHyphens/>
      <w:autoSpaceDE w:val="0"/>
      <w:autoSpaceDN w:val="0"/>
      <w:adjustRightInd w:val="0"/>
      <w:spacing w:before="120" w:line="240" w:lineRule="atLeast"/>
      <w:ind w:left="1440"/>
      <w:textAlignment w:val="baseline"/>
    </w:pPr>
    <w:rPr>
      <w:rFonts w:ascii="Times Roman" w:hAnsi="Times Roman" w:cs="NewBaskervilleStd-Bold"/>
      <w:b/>
      <w:bCs/>
      <w:color w:val="000000"/>
      <w:lang w:eastAsia="en-CA"/>
    </w:rPr>
  </w:style>
  <w:style w:type="paragraph" w:customStyle="1" w:styleId="ListNumber">
    <w:name w:val="ListNumber"/>
    <w:qFormat/>
    <w:rsid w:val="00AE5D9A"/>
    <w:pPr>
      <w:widowControl w:val="0"/>
      <w:numPr>
        <w:numId w:val="1"/>
      </w:numPr>
      <w:tabs>
        <w:tab w:val="left" w:pos="1800"/>
      </w:tabs>
      <w:autoSpaceDE w:val="0"/>
      <w:autoSpaceDN w:val="0"/>
      <w:adjustRightInd w:val="0"/>
      <w:spacing w:before="180" w:line="240" w:lineRule="atLeast"/>
      <w:textAlignment w:val="top"/>
    </w:pPr>
    <w:rPr>
      <w:rFonts w:ascii="Times Roman" w:hAnsi="Times Roman" w:cs="NewBaskervilleStd-Roman"/>
      <w:color w:val="000000"/>
      <w:lang w:eastAsia="en-CA"/>
    </w:rPr>
  </w:style>
  <w:style w:type="paragraph" w:customStyle="1" w:styleId="ListNumberSub">
    <w:name w:val="ListNumberSub"/>
    <w:qFormat/>
    <w:rsid w:val="00AE5D9A"/>
    <w:pPr>
      <w:widowControl w:val="0"/>
      <w:numPr>
        <w:numId w:val="2"/>
      </w:numPr>
      <w:tabs>
        <w:tab w:val="left" w:pos="1800"/>
      </w:tabs>
      <w:autoSpaceDE w:val="0"/>
      <w:autoSpaceDN w:val="0"/>
      <w:adjustRightInd w:val="0"/>
      <w:spacing w:before="60" w:line="240" w:lineRule="atLeast"/>
      <w:textAlignment w:val="top"/>
    </w:pPr>
    <w:rPr>
      <w:rFonts w:ascii="Times Roman" w:hAnsi="Times Roman" w:cs="NewBaskervilleStd-Roman"/>
      <w:color w:val="000000"/>
      <w:lang w:eastAsia="en-CA"/>
    </w:rPr>
  </w:style>
  <w:style w:type="paragraph" w:customStyle="1" w:styleId="GraphicSlug">
    <w:name w:val="GraphicSlug"/>
    <w:qFormat/>
    <w:rsid w:val="00AE5D9A"/>
    <w:pPr>
      <w:keepLines/>
      <w:widowControl w:val="0"/>
      <w:suppressAutoHyphens/>
      <w:autoSpaceDE w:val="0"/>
      <w:autoSpaceDN w:val="0"/>
      <w:adjustRightInd w:val="0"/>
      <w:spacing w:before="120" w:line="240" w:lineRule="atLeast"/>
      <w:ind w:left="1440"/>
      <w:textAlignment w:val="baseline"/>
    </w:pPr>
    <w:rPr>
      <w:rFonts w:ascii="Arial" w:hAnsi="Arial" w:cs="TimesNewRomanPSMT"/>
      <w:smallCaps/>
      <w:color w:val="A50F1E"/>
      <w:sz w:val="18"/>
      <w:szCs w:val="18"/>
      <w:lang w:eastAsia="en-CA"/>
    </w:rPr>
  </w:style>
  <w:style w:type="character" w:customStyle="1" w:styleId="AltText">
    <w:name w:val="AltText"/>
    <w:uiPriority w:val="1"/>
    <w:qFormat/>
    <w:rsid w:val="00AE5D9A"/>
    <w:rPr>
      <w:color w:val="008000"/>
    </w:rPr>
  </w:style>
  <w:style w:type="paragraph" w:customStyle="1" w:styleId="PartNumber">
    <w:name w:val="PartNumber"/>
    <w:qFormat/>
    <w:rsid w:val="00AE5D9A"/>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240"/>
      <w:szCs w:val="240"/>
      <w:lang w:eastAsia="en-CA"/>
    </w:rPr>
  </w:style>
  <w:style w:type="paragraph" w:customStyle="1" w:styleId="PartTitle">
    <w:name w:val="PartTitle"/>
    <w:qFormat/>
    <w:rsid w:val="00AE5D9A"/>
    <w:pPr>
      <w:keepLines/>
      <w:widowControl w:val="0"/>
      <w:suppressAutoHyphens/>
      <w:autoSpaceDE w:val="0"/>
      <w:autoSpaceDN w:val="0"/>
      <w:adjustRightInd w:val="0"/>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PartIntro">
    <w:name w:val="PartIntro"/>
    <w:qFormat/>
    <w:rsid w:val="00AE5D9A"/>
    <w:pPr>
      <w:widowControl w:val="0"/>
      <w:autoSpaceDE w:val="0"/>
      <w:autoSpaceDN w:val="0"/>
      <w:adjustRightInd w:val="0"/>
      <w:spacing w:after="60" w:line="360" w:lineRule="atLeast"/>
      <w:ind w:left="1440"/>
      <w:textAlignment w:val="baseline"/>
    </w:pPr>
    <w:rPr>
      <w:rFonts w:ascii="Times Roman" w:hAnsi="Times Roman" w:cs="NewBaskervilleStd-Roman"/>
      <w:color w:val="000000"/>
      <w:spacing w:val="1"/>
      <w:sz w:val="28"/>
      <w:szCs w:val="28"/>
      <w:lang w:eastAsia="en-CA"/>
    </w:rPr>
  </w:style>
  <w:style w:type="paragraph" w:customStyle="1" w:styleId="PartList">
    <w:name w:val="PartList"/>
    <w:qFormat/>
    <w:rsid w:val="00AE5D9A"/>
    <w:pPr>
      <w:widowControl w:val="0"/>
      <w:tabs>
        <w:tab w:val="left" w:pos="1800"/>
      </w:tabs>
      <w:autoSpaceDE w:val="0"/>
      <w:autoSpaceDN w:val="0"/>
      <w:adjustRightInd w:val="0"/>
      <w:spacing w:before="180" w:line="240" w:lineRule="atLeast"/>
      <w:ind w:left="1800" w:hanging="360"/>
      <w:textAlignment w:val="top"/>
    </w:pPr>
    <w:rPr>
      <w:rFonts w:ascii="Times Roman" w:hAnsi="Times Roman" w:cs="NewBaskervilleStd-Roman"/>
      <w:color w:val="000000"/>
      <w:lang w:eastAsia="en-CA"/>
    </w:rPr>
  </w:style>
  <w:style w:type="paragraph" w:customStyle="1" w:styleId="ChapterIntroList">
    <w:name w:val="ChapterIntroList"/>
    <w:qFormat/>
    <w:rsid w:val="00AE5D9A"/>
    <w:pPr>
      <w:widowControl w:val="0"/>
      <w:tabs>
        <w:tab w:val="left" w:pos="1800"/>
      </w:tabs>
      <w:autoSpaceDE w:val="0"/>
      <w:autoSpaceDN w:val="0"/>
      <w:adjustRightInd w:val="0"/>
      <w:spacing w:before="180" w:line="240" w:lineRule="atLeast"/>
      <w:ind w:left="1800" w:hanging="360"/>
      <w:textAlignment w:val="top"/>
    </w:pPr>
    <w:rPr>
      <w:rFonts w:ascii="Times Roman" w:hAnsi="Times Roman" w:cs="NewBaskervilleStd-Roman"/>
      <w:color w:val="000000"/>
      <w:lang w:eastAsia="en-CA"/>
    </w:rPr>
  </w:style>
  <w:style w:type="paragraph" w:customStyle="1" w:styleId="ChapterSubtitle">
    <w:name w:val="ChapterSubtitle"/>
    <w:rsid w:val="00AE5D9A"/>
    <w:pPr>
      <w:keepLines/>
      <w:widowControl w:val="0"/>
      <w:suppressAutoHyphens/>
      <w:autoSpaceDE w:val="0"/>
      <w:autoSpaceDN w:val="0"/>
      <w:adjustRightInd w:val="0"/>
      <w:spacing w:after="360" w:line="360" w:lineRule="atLeast"/>
      <w:ind w:left="1440"/>
      <w:jc w:val="center"/>
      <w:textAlignment w:val="baseline"/>
    </w:pPr>
    <w:rPr>
      <w:rFonts w:ascii="Arial" w:hAnsi="Arial" w:cs="DogmaOT-Bold"/>
      <w:b/>
      <w:bCs/>
      <w:color w:val="000000"/>
      <w:spacing w:val="48"/>
      <w:sz w:val="28"/>
      <w:szCs w:val="28"/>
      <w:lang w:eastAsia="en-CA"/>
    </w:rPr>
  </w:style>
  <w:style w:type="paragraph" w:customStyle="1" w:styleId="BodyContinued">
    <w:name w:val="BodyContinued"/>
    <w:qFormat/>
    <w:rsid w:val="00AE5D9A"/>
    <w:pPr>
      <w:widowControl w:val="0"/>
      <w:autoSpaceDE w:val="0"/>
      <w:autoSpaceDN w:val="0"/>
      <w:adjustRightInd w:val="0"/>
      <w:spacing w:before="120" w:after="120" w:line="240" w:lineRule="atLeast"/>
      <w:ind w:left="1440"/>
      <w:textAlignment w:val="baseline"/>
    </w:pPr>
    <w:rPr>
      <w:rFonts w:ascii="Times Roman" w:hAnsi="Times Roman" w:cs="NewBaskervilleStd-Roman"/>
      <w:color w:val="000000"/>
      <w:lang w:eastAsia="en-CA"/>
    </w:rPr>
  </w:style>
  <w:style w:type="paragraph" w:customStyle="1" w:styleId="BoxHeadA">
    <w:name w:val="BoxHeadA"/>
    <w:qFormat/>
    <w:rsid w:val="00AE5D9A"/>
    <w:pPr>
      <w:keepNext/>
      <w:keepLines/>
      <w:widowControl w:val="0"/>
      <w:pBdr>
        <w:left w:val="single" w:sz="18" w:space="4" w:color="008000"/>
      </w:pBdr>
      <w:suppressAutoHyphens/>
      <w:autoSpaceDE w:val="0"/>
      <w:autoSpaceDN w:val="0"/>
      <w:adjustRightInd w:val="0"/>
      <w:spacing w:before="80" w:after="80" w:line="300" w:lineRule="atLeast"/>
      <w:textAlignment w:val="baseline"/>
    </w:pPr>
    <w:rPr>
      <w:rFonts w:ascii="Arial" w:hAnsi="Arial" w:cs="DogmaOT-Bold"/>
      <w:b/>
      <w:bCs/>
      <w:caps/>
      <w:color w:val="000000"/>
      <w:spacing w:val="13"/>
      <w:sz w:val="18"/>
      <w:szCs w:val="18"/>
      <w:lang w:eastAsia="en-CA"/>
    </w:rPr>
  </w:style>
  <w:style w:type="paragraph" w:customStyle="1" w:styleId="BoxHeadB">
    <w:name w:val="BoxHeadB"/>
    <w:basedOn w:val="BoxHeadA"/>
    <w:qFormat/>
    <w:rsid w:val="00AE5D9A"/>
    <w:pPr>
      <w:spacing w:before="120"/>
    </w:pPr>
    <w:rPr>
      <w:i/>
      <w:iCs/>
      <w:caps w:val="0"/>
    </w:rPr>
  </w:style>
  <w:style w:type="paragraph" w:customStyle="1" w:styleId="BoxBodyContinued">
    <w:name w:val="BoxBodyContinued"/>
    <w:qFormat/>
    <w:rsid w:val="00AE5D9A"/>
    <w:pPr>
      <w:widowControl w:val="0"/>
      <w:pBdr>
        <w:left w:val="single" w:sz="18" w:space="4" w:color="008000"/>
      </w:pBdr>
      <w:autoSpaceDE w:val="0"/>
      <w:autoSpaceDN w:val="0"/>
      <w:adjustRightInd w:val="0"/>
      <w:spacing w:before="120" w:after="120" w:line="240" w:lineRule="atLeast"/>
      <w:textAlignment w:val="center"/>
    </w:pPr>
    <w:rPr>
      <w:rFonts w:ascii="Arial" w:hAnsi="Arial" w:cs="FuturaPT-Book"/>
      <w:color w:val="000000"/>
      <w:sz w:val="17"/>
      <w:szCs w:val="17"/>
      <w:lang w:eastAsia="en-CA"/>
    </w:rPr>
  </w:style>
  <w:style w:type="character" w:customStyle="1" w:styleId="Bold">
    <w:name w:val="Bold"/>
    <w:uiPriority w:val="1"/>
    <w:rsid w:val="00AE5D9A"/>
    <w:rPr>
      <w:b/>
      <w:bCs/>
      <w:color w:val="3366FF"/>
    </w:rPr>
  </w:style>
  <w:style w:type="paragraph" w:customStyle="1" w:styleId="RunInHead">
    <w:name w:val="RunInHead"/>
    <w:rsid w:val="00AE5D9A"/>
    <w:pPr>
      <w:widowControl w:val="0"/>
      <w:autoSpaceDE w:val="0"/>
      <w:autoSpaceDN w:val="0"/>
      <w:adjustRightInd w:val="0"/>
      <w:spacing w:before="120" w:line="240" w:lineRule="atLeast"/>
      <w:ind w:left="1440"/>
      <w:textAlignment w:val="baseline"/>
    </w:pPr>
    <w:rPr>
      <w:rFonts w:ascii="Times Roman" w:hAnsi="Times Roman" w:cs="NewBaskervilleStd-Roman"/>
      <w:b/>
      <w:color w:val="000000"/>
      <w:lang w:eastAsia="en-CA"/>
    </w:rPr>
  </w:style>
  <w:style w:type="paragraph" w:customStyle="1" w:styleId="RunInPara">
    <w:name w:val="RunInPara"/>
    <w:qFormat/>
    <w:rsid w:val="00AE5D9A"/>
    <w:pPr>
      <w:widowControl w:val="0"/>
      <w:autoSpaceDE w:val="0"/>
      <w:autoSpaceDN w:val="0"/>
      <w:adjustRightInd w:val="0"/>
      <w:spacing w:after="120" w:line="240" w:lineRule="atLeast"/>
      <w:ind w:left="1440"/>
      <w:textAlignment w:val="baseline"/>
    </w:pPr>
    <w:rPr>
      <w:rFonts w:ascii="Times Roman" w:hAnsi="Times Roman" w:cs="NewBaskervilleStd-Roman"/>
      <w:color w:val="000000"/>
      <w:lang w:eastAsia="en-CA"/>
    </w:rPr>
  </w:style>
  <w:style w:type="paragraph" w:customStyle="1" w:styleId="BoxRunInHead">
    <w:name w:val="BoxRunInHead"/>
    <w:rsid w:val="00AE5D9A"/>
    <w:pPr>
      <w:widowControl w:val="0"/>
      <w:pBdr>
        <w:left w:val="single" w:sz="18" w:space="4" w:color="008000"/>
      </w:pBdr>
      <w:autoSpaceDE w:val="0"/>
      <w:autoSpaceDN w:val="0"/>
      <w:adjustRightInd w:val="0"/>
      <w:spacing w:before="120" w:line="240" w:lineRule="atLeast"/>
      <w:textAlignment w:val="center"/>
    </w:pPr>
    <w:rPr>
      <w:rFonts w:ascii="Arial" w:hAnsi="Arial" w:cs="FuturaPT-Book"/>
      <w:b/>
      <w:color w:val="000000"/>
      <w:sz w:val="17"/>
      <w:szCs w:val="17"/>
      <w:lang w:eastAsia="en-CA"/>
    </w:rPr>
  </w:style>
  <w:style w:type="paragraph" w:customStyle="1" w:styleId="BoxRunInPara">
    <w:name w:val="BoxRunInPara"/>
    <w:qFormat/>
    <w:rsid w:val="00AE5D9A"/>
    <w:pPr>
      <w:widowControl w:val="0"/>
      <w:pBdr>
        <w:left w:val="single" w:sz="18" w:space="4" w:color="008000"/>
      </w:pBdr>
      <w:autoSpaceDE w:val="0"/>
      <w:autoSpaceDN w:val="0"/>
      <w:adjustRightInd w:val="0"/>
      <w:spacing w:after="120" w:line="240" w:lineRule="atLeast"/>
      <w:textAlignment w:val="center"/>
    </w:pPr>
    <w:rPr>
      <w:rFonts w:ascii="Arial" w:hAnsi="Arial" w:cs="FuturaPT-Book"/>
      <w:color w:val="000000"/>
      <w:sz w:val="17"/>
      <w:szCs w:val="17"/>
      <w:lang w:eastAsia="en-CA"/>
    </w:rPr>
  </w:style>
  <w:style w:type="paragraph" w:customStyle="1" w:styleId="BoxExtractPara">
    <w:name w:val="BoxExtractPara"/>
    <w:qFormat/>
    <w:rsid w:val="00AE5D9A"/>
    <w:pPr>
      <w:widowControl w:val="0"/>
      <w:pBdr>
        <w:left w:val="single" w:sz="18" w:space="31" w:color="008000"/>
      </w:pBdr>
      <w:autoSpaceDE w:val="0"/>
      <w:autoSpaceDN w:val="0"/>
      <w:adjustRightInd w:val="0"/>
      <w:spacing w:before="120" w:after="120" w:line="240" w:lineRule="atLeast"/>
      <w:ind w:left="547"/>
      <w:textAlignment w:val="center"/>
    </w:pPr>
    <w:rPr>
      <w:rFonts w:ascii="Arial" w:hAnsi="Arial" w:cs="FuturaPT-Book"/>
      <w:color w:val="000000"/>
      <w:sz w:val="17"/>
      <w:szCs w:val="17"/>
      <w:lang w:eastAsia="en-CA"/>
    </w:rPr>
  </w:style>
  <w:style w:type="character" w:customStyle="1" w:styleId="GraphicInline">
    <w:name w:val="GraphicInline"/>
    <w:uiPriority w:val="1"/>
    <w:qFormat/>
    <w:rsid w:val="00AE5D9A"/>
    <w:rPr>
      <w:color w:val="3366FF"/>
      <w:bdr w:val="none" w:sz="0" w:space="0" w:color="auto"/>
      <w:shd w:val="clear" w:color="auto" w:fill="99CC00"/>
    </w:rPr>
  </w:style>
  <w:style w:type="character" w:customStyle="1" w:styleId="KeyTerm">
    <w:name w:val="KeyTerm"/>
    <w:uiPriority w:val="1"/>
    <w:qFormat/>
    <w:rsid w:val="00AE5D9A"/>
    <w:rPr>
      <w:i/>
      <w:color w:val="3366FF"/>
      <w:bdr w:val="none" w:sz="0" w:space="0" w:color="auto"/>
      <w:shd w:val="clear" w:color="auto" w:fill="D9D9D9"/>
    </w:rPr>
  </w:style>
  <w:style w:type="character" w:customStyle="1" w:styleId="DigitalOnly">
    <w:name w:val="DigitalOnly"/>
    <w:uiPriority w:val="1"/>
    <w:qFormat/>
    <w:rsid w:val="00AE5D9A"/>
    <w:rPr>
      <w:color w:val="3366FF"/>
      <w:bdr w:val="single" w:sz="4" w:space="0" w:color="3366FF"/>
    </w:rPr>
  </w:style>
  <w:style w:type="character" w:customStyle="1" w:styleId="PrintOnly">
    <w:name w:val="PrintOnly"/>
    <w:uiPriority w:val="1"/>
    <w:qFormat/>
    <w:rsid w:val="00AE5D9A"/>
    <w:rPr>
      <w:color w:val="3366FF"/>
      <w:bdr w:val="single" w:sz="4" w:space="0" w:color="FF0000"/>
    </w:rPr>
  </w:style>
  <w:style w:type="character" w:customStyle="1" w:styleId="LinkEmail">
    <w:name w:val="LinkEmail"/>
    <w:basedOn w:val="LinkURL"/>
    <w:uiPriority w:val="1"/>
    <w:qFormat/>
    <w:rsid w:val="00AE5D9A"/>
    <w:rPr>
      <w:rFonts w:cs="NewBaskervilleStd-Italic"/>
      <w:b w:val="0"/>
      <w:bCs w:val="0"/>
      <w:i/>
      <w:iCs w:val="0"/>
      <w:color w:val="3366FF"/>
      <w:w w:val="100"/>
      <w:position w:val="0"/>
      <w:u w:val="none"/>
      <w:vertAlign w:val="baseline"/>
      <w:lang w:val="en-US"/>
    </w:rPr>
  </w:style>
  <w:style w:type="character" w:customStyle="1" w:styleId="LinkTwitter">
    <w:name w:val="LinkTwitter"/>
    <w:basedOn w:val="LinkEmail"/>
    <w:uiPriority w:val="1"/>
    <w:qFormat/>
    <w:rsid w:val="00AE5D9A"/>
    <w:rPr>
      <w:rFonts w:cs="NewBaskervilleStd-Italic"/>
      <w:b w:val="0"/>
      <w:bCs w:val="0"/>
      <w:i w:val="0"/>
      <w:iCs w:val="0"/>
      <w:color w:val="3366FF"/>
      <w:w w:val="100"/>
      <w:position w:val="0"/>
      <w:u w:val="none"/>
      <w:vertAlign w:val="baseline"/>
      <w:lang w:val="en-US"/>
    </w:rPr>
  </w:style>
  <w:style w:type="character" w:customStyle="1" w:styleId="Highlight">
    <w:name w:val="Highlight"/>
    <w:uiPriority w:val="1"/>
    <w:qFormat/>
    <w:rsid w:val="00AE5D9A"/>
    <w:rPr>
      <w:color w:val="3366FF"/>
      <w:bdr w:val="none" w:sz="0" w:space="0" w:color="auto"/>
      <w:shd w:val="clear" w:color="auto" w:fill="FFFF00"/>
    </w:rPr>
  </w:style>
  <w:style w:type="character" w:customStyle="1" w:styleId="FootnoteReference">
    <w:name w:val="FootnoteReference"/>
    <w:uiPriority w:val="1"/>
    <w:qFormat/>
    <w:rsid w:val="00AE5D9A"/>
    <w:rPr>
      <w:color w:val="3366FF"/>
      <w:vertAlign w:val="superscript"/>
    </w:rPr>
  </w:style>
  <w:style w:type="paragraph" w:customStyle="1" w:styleId="Footnote">
    <w:name w:val="Footnote"/>
    <w:qFormat/>
    <w:rsid w:val="00AE5D9A"/>
    <w:pPr>
      <w:widowControl w:val="0"/>
      <w:pBdr>
        <w:top w:val="single" w:sz="4" w:space="1" w:color="000000" w:themeColor="text1"/>
        <w:bottom w:val="single" w:sz="4" w:space="1" w:color="000000" w:themeColor="text1"/>
      </w:pBdr>
      <w:autoSpaceDE w:val="0"/>
      <w:autoSpaceDN w:val="0"/>
      <w:adjustRightInd w:val="0"/>
      <w:spacing w:before="120" w:after="120" w:line="240" w:lineRule="atLeast"/>
      <w:ind w:left="1440"/>
      <w:textAlignment w:val="baseline"/>
    </w:pPr>
    <w:rPr>
      <w:rFonts w:ascii="Arial" w:hAnsi="Arial" w:cs="NewBaskervilleStd-Roman"/>
      <w:color w:val="000000"/>
      <w:sz w:val="16"/>
      <w:lang w:eastAsia="en-CA"/>
    </w:rPr>
  </w:style>
  <w:style w:type="character" w:customStyle="1" w:styleId="FootnoteRef">
    <w:name w:val="FootnoteRef"/>
    <w:basedOn w:val="FootnoteReference"/>
    <w:uiPriority w:val="1"/>
    <w:qFormat/>
    <w:rsid w:val="00AE5D9A"/>
    <w:rPr>
      <w:color w:val="3366FF"/>
      <w:vertAlign w:val="superscript"/>
    </w:rPr>
  </w:style>
  <w:style w:type="character" w:customStyle="1" w:styleId="EndnoteReference">
    <w:name w:val="EndnoteReference"/>
    <w:basedOn w:val="FootnoteReference"/>
    <w:uiPriority w:val="1"/>
    <w:qFormat/>
    <w:rsid w:val="00AE5D9A"/>
    <w:rPr>
      <w:color w:val="3366FF"/>
      <w:vertAlign w:val="superscript"/>
    </w:rPr>
  </w:style>
  <w:style w:type="paragraph" w:customStyle="1" w:styleId="QuotePara">
    <w:name w:val="QuotePara"/>
    <w:qFormat/>
    <w:rsid w:val="00AE5D9A"/>
    <w:pPr>
      <w:widowControl w:val="0"/>
      <w:autoSpaceDE w:val="0"/>
      <w:autoSpaceDN w:val="0"/>
      <w:adjustRightInd w:val="0"/>
      <w:spacing w:before="120" w:after="120" w:line="240" w:lineRule="atLeast"/>
      <w:ind w:left="2160"/>
      <w:textAlignment w:val="baseline"/>
    </w:pPr>
    <w:rPr>
      <w:rFonts w:ascii="Times Roman" w:hAnsi="Times Roman" w:cs="NewBaskervilleStd-Roman"/>
      <w:color w:val="000000"/>
      <w:lang w:eastAsia="en-CA"/>
    </w:rPr>
  </w:style>
  <w:style w:type="paragraph" w:customStyle="1" w:styleId="QuoteSource">
    <w:name w:val="QuoteSource"/>
    <w:basedOn w:val="QuotePara"/>
    <w:qFormat/>
    <w:rsid w:val="00AE5D9A"/>
    <w:pPr>
      <w:spacing w:after="240"/>
      <w:jc w:val="right"/>
    </w:pPr>
  </w:style>
  <w:style w:type="character" w:customStyle="1" w:styleId="Caps">
    <w:name w:val="Caps"/>
    <w:uiPriority w:val="1"/>
    <w:qFormat/>
    <w:rsid w:val="00AE5D9A"/>
    <w:rPr>
      <w:caps/>
      <w:smallCaps w:val="0"/>
      <w:color w:val="3366FF"/>
    </w:rPr>
  </w:style>
  <w:style w:type="character" w:customStyle="1" w:styleId="SmallCaps">
    <w:name w:val="SmallCaps"/>
    <w:uiPriority w:val="1"/>
    <w:qFormat/>
    <w:rsid w:val="00AE5D9A"/>
    <w:rPr>
      <w:caps w:val="0"/>
      <w:smallCaps/>
      <w:color w:val="3366FF"/>
    </w:rPr>
  </w:style>
  <w:style w:type="character" w:customStyle="1" w:styleId="SmallCapsBold">
    <w:name w:val="SmallCapsBold"/>
    <w:basedOn w:val="SmallCaps"/>
    <w:uiPriority w:val="1"/>
    <w:qFormat/>
    <w:rsid w:val="00AE5D9A"/>
    <w:rPr>
      <w:b/>
      <w:bCs/>
      <w:caps w:val="0"/>
      <w:smallCaps/>
      <w:color w:val="3366FF"/>
    </w:rPr>
  </w:style>
  <w:style w:type="character" w:customStyle="1" w:styleId="SmallCapsBoldItalic">
    <w:name w:val="SmallCapsBoldItalic"/>
    <w:basedOn w:val="SmallCapsBold"/>
    <w:uiPriority w:val="1"/>
    <w:qFormat/>
    <w:rsid w:val="00AE5D9A"/>
    <w:rPr>
      <w:b/>
      <w:bCs/>
      <w:i/>
      <w:iCs/>
      <w:caps w:val="0"/>
      <w:smallCaps/>
      <w:color w:val="3366FF"/>
    </w:rPr>
  </w:style>
  <w:style w:type="character" w:customStyle="1" w:styleId="SmallCapsItalic">
    <w:name w:val="SmallCapsItalic"/>
    <w:basedOn w:val="SmallCaps"/>
    <w:uiPriority w:val="1"/>
    <w:qFormat/>
    <w:rsid w:val="00AE5D9A"/>
    <w:rPr>
      <w:i/>
      <w:iCs/>
      <w:caps w:val="0"/>
      <w:smallCaps/>
      <w:color w:val="3366FF"/>
    </w:rPr>
  </w:style>
  <w:style w:type="character" w:customStyle="1" w:styleId="NSSymbol">
    <w:name w:val="NSSymbol"/>
    <w:uiPriority w:val="1"/>
    <w:qFormat/>
    <w:rsid w:val="00AE5D9A"/>
    <w:rPr>
      <w:color w:val="3366FF"/>
    </w:rPr>
  </w:style>
  <w:style w:type="table" w:styleId="TableGrid">
    <w:name w:val="Table Grid"/>
    <w:basedOn w:val="TableNormal"/>
    <w:uiPriority w:val="59"/>
    <w:rsid w:val="00AE5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Sub">
    <w:name w:val="TableHeaderSub"/>
    <w:qFormat/>
    <w:rsid w:val="00AE5D9A"/>
    <w:pPr>
      <w:keepLines/>
      <w:widowControl w:val="0"/>
      <w:suppressAutoHyphens/>
      <w:autoSpaceDE w:val="0"/>
      <w:autoSpaceDN w:val="0"/>
      <w:adjustRightInd w:val="0"/>
      <w:spacing w:line="240" w:lineRule="atLeast"/>
      <w:textAlignment w:val="baseline"/>
    </w:pPr>
    <w:rPr>
      <w:rFonts w:ascii="Arial" w:hAnsi="Arial" w:cs="FuturaPT-Heavy"/>
      <w:color w:val="000000"/>
      <w:sz w:val="18"/>
      <w:szCs w:val="18"/>
      <w:lang w:eastAsia="en-CA"/>
    </w:rPr>
  </w:style>
  <w:style w:type="paragraph" w:customStyle="1" w:styleId="TableFootnote">
    <w:name w:val="TableFootnote"/>
    <w:qFormat/>
    <w:rsid w:val="00AE5D9A"/>
    <w:pPr>
      <w:keepLines/>
      <w:widowControl w:val="0"/>
      <w:autoSpaceDE w:val="0"/>
      <w:autoSpaceDN w:val="0"/>
      <w:adjustRightInd w:val="0"/>
      <w:spacing w:line="190" w:lineRule="atLeast"/>
      <w:textAlignment w:val="baseline"/>
    </w:pPr>
    <w:rPr>
      <w:rFonts w:ascii="Arial" w:hAnsi="Arial" w:cs="FuturaPT-Book"/>
      <w:color w:val="000000"/>
      <w:sz w:val="16"/>
      <w:szCs w:val="17"/>
      <w:lang w:eastAsia="en-CA"/>
    </w:rPr>
  </w:style>
  <w:style w:type="paragraph" w:customStyle="1" w:styleId="TableListBulleted">
    <w:name w:val="TableListBulleted"/>
    <w:qFormat/>
    <w:rsid w:val="00AE5D9A"/>
    <w:pPr>
      <w:keepLines/>
      <w:widowControl w:val="0"/>
      <w:numPr>
        <w:numId w:val="7"/>
      </w:numPr>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TableListNumbered">
    <w:name w:val="TableListNumbered"/>
    <w:qFormat/>
    <w:rsid w:val="00AE5D9A"/>
    <w:pPr>
      <w:keepLines/>
      <w:widowControl w:val="0"/>
      <w:numPr>
        <w:numId w:val="8"/>
      </w:numPr>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TableListPlain">
    <w:name w:val="TableListPlain"/>
    <w:qFormat/>
    <w:rsid w:val="00AE5D9A"/>
    <w:pPr>
      <w:keepLines/>
      <w:widowControl w:val="0"/>
      <w:autoSpaceDE w:val="0"/>
      <w:autoSpaceDN w:val="0"/>
      <w:adjustRightInd w:val="0"/>
      <w:spacing w:line="190" w:lineRule="atLeast"/>
      <w:ind w:left="360"/>
      <w:textAlignment w:val="baseline"/>
    </w:pPr>
    <w:rPr>
      <w:rFonts w:ascii="Arial" w:hAnsi="Arial" w:cs="FuturaPT-Book"/>
      <w:color w:val="000000"/>
      <w:sz w:val="17"/>
      <w:szCs w:val="17"/>
      <w:lang w:eastAsia="en-CA"/>
    </w:rPr>
  </w:style>
  <w:style w:type="paragraph" w:customStyle="1" w:styleId="ExtractPara">
    <w:name w:val="ExtractPara"/>
    <w:basedOn w:val="QuotePara"/>
    <w:qFormat/>
    <w:rsid w:val="00AE5D9A"/>
    <w:rPr>
      <w:sz w:val="18"/>
      <w:szCs w:val="18"/>
    </w:rPr>
  </w:style>
  <w:style w:type="paragraph" w:customStyle="1" w:styleId="ExtractSource">
    <w:name w:val="ExtractSource"/>
    <w:basedOn w:val="ExtractPara"/>
    <w:qFormat/>
    <w:rsid w:val="00AE5D9A"/>
    <w:pPr>
      <w:jc w:val="right"/>
    </w:pPr>
  </w:style>
  <w:style w:type="paragraph" w:customStyle="1" w:styleId="ExtractParaContinued">
    <w:name w:val="ExtractParaContinued"/>
    <w:basedOn w:val="ExtractPara"/>
    <w:qFormat/>
    <w:rsid w:val="00AE5D9A"/>
    <w:pPr>
      <w:spacing w:before="0"/>
      <w:ind w:firstLine="360"/>
    </w:pPr>
  </w:style>
  <w:style w:type="paragraph" w:customStyle="1" w:styleId="AppendixNumber">
    <w:name w:val="AppendixNumber"/>
    <w:qFormat/>
    <w:rsid w:val="00AE5D9A"/>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240"/>
      <w:szCs w:val="240"/>
      <w:lang w:eastAsia="en-CA"/>
    </w:rPr>
  </w:style>
  <w:style w:type="paragraph" w:customStyle="1" w:styleId="AppendixTitle">
    <w:name w:val="AppendixTitle"/>
    <w:qFormat/>
    <w:rsid w:val="00AE5D9A"/>
    <w:pPr>
      <w:keepLines/>
      <w:widowControl w:val="0"/>
      <w:suppressAutoHyphens/>
      <w:autoSpaceDE w:val="0"/>
      <w:autoSpaceDN w:val="0"/>
      <w:adjustRightInd w:val="0"/>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BackmatterTitle">
    <w:name w:val="BackmatterTitle"/>
    <w:qFormat/>
    <w:rsid w:val="00AE5D9A"/>
    <w:pPr>
      <w:keepLines/>
      <w:widowControl w:val="0"/>
      <w:suppressAutoHyphens/>
      <w:autoSpaceDE w:val="0"/>
      <w:autoSpaceDN w:val="0"/>
      <w:adjustRightInd w:val="0"/>
      <w:spacing w:before="600" w:after="600" w:line="360" w:lineRule="atLeast"/>
      <w:ind w:left="360"/>
      <w:textAlignment w:val="baseline"/>
    </w:pPr>
    <w:rPr>
      <w:rFonts w:ascii="Arial" w:hAnsi="Arial" w:cs="DogmaOT-Bold"/>
      <w:b/>
      <w:bCs/>
      <w:caps/>
      <w:color w:val="000000"/>
      <w:spacing w:val="48"/>
      <w:sz w:val="32"/>
      <w:szCs w:val="32"/>
      <w:lang w:eastAsia="en-CA"/>
    </w:rPr>
  </w:style>
  <w:style w:type="paragraph" w:customStyle="1" w:styleId="GlossaryTerm">
    <w:name w:val="GlossaryTerm"/>
    <w:qFormat/>
    <w:rsid w:val="00AE5D9A"/>
    <w:pPr>
      <w:widowControl w:val="0"/>
      <w:autoSpaceDE w:val="0"/>
      <w:autoSpaceDN w:val="0"/>
      <w:adjustRightInd w:val="0"/>
      <w:spacing w:line="240" w:lineRule="atLeast"/>
      <w:ind w:left="360"/>
      <w:textAlignment w:val="baseline"/>
    </w:pPr>
    <w:rPr>
      <w:rFonts w:ascii="Times Roman" w:hAnsi="Times Roman" w:cs="NewBaskervilleStd-Roman"/>
      <w:b/>
      <w:bCs/>
      <w:color w:val="000000"/>
      <w:u w:val="single"/>
      <w:lang w:eastAsia="en-CA"/>
    </w:rPr>
  </w:style>
  <w:style w:type="paragraph" w:customStyle="1" w:styleId="GlossaryDefinition">
    <w:name w:val="GlossaryDefinition"/>
    <w:qFormat/>
    <w:rsid w:val="00AE5D9A"/>
    <w:pPr>
      <w:widowControl w:val="0"/>
      <w:autoSpaceDE w:val="0"/>
      <w:autoSpaceDN w:val="0"/>
      <w:adjustRightInd w:val="0"/>
      <w:spacing w:after="120" w:line="240" w:lineRule="atLeast"/>
      <w:ind w:left="360"/>
      <w:textAlignment w:val="baseline"/>
    </w:pPr>
    <w:rPr>
      <w:rFonts w:ascii="Times Roman" w:hAnsi="Times Roman" w:cs="NewBaskervilleStd-Roman"/>
      <w:color w:val="000000"/>
      <w:lang w:eastAsia="en-CA"/>
    </w:rPr>
  </w:style>
  <w:style w:type="paragraph" w:customStyle="1" w:styleId="EndnoteEntry">
    <w:name w:val="EndnoteEntry"/>
    <w:qFormat/>
    <w:rsid w:val="00AE5D9A"/>
    <w:pPr>
      <w:widowControl w:val="0"/>
      <w:autoSpaceDE w:val="0"/>
      <w:autoSpaceDN w:val="0"/>
      <w:adjustRightInd w:val="0"/>
      <w:spacing w:after="120" w:line="240" w:lineRule="atLeast"/>
      <w:ind w:left="360"/>
      <w:textAlignment w:val="baseline"/>
    </w:pPr>
    <w:rPr>
      <w:rFonts w:ascii="Times Roman" w:hAnsi="Times Roman" w:cs="NewBaskervilleStd-Roman"/>
      <w:color w:val="000000"/>
      <w:lang w:eastAsia="en-CA"/>
    </w:rPr>
  </w:style>
  <w:style w:type="character" w:customStyle="1" w:styleId="EndnoteRef">
    <w:name w:val="EndnoteRef"/>
    <w:basedOn w:val="EndnoteReference"/>
    <w:uiPriority w:val="1"/>
    <w:qFormat/>
    <w:rsid w:val="00AE5D9A"/>
    <w:rPr>
      <w:color w:val="3366FF"/>
      <w:vertAlign w:val="superscript"/>
    </w:rPr>
  </w:style>
  <w:style w:type="paragraph" w:customStyle="1" w:styleId="Reference">
    <w:name w:val="Reference"/>
    <w:qFormat/>
    <w:rsid w:val="00AE5D9A"/>
    <w:pPr>
      <w:widowControl w:val="0"/>
      <w:autoSpaceDE w:val="0"/>
      <w:autoSpaceDN w:val="0"/>
      <w:adjustRightInd w:val="0"/>
      <w:spacing w:after="120" w:line="240" w:lineRule="atLeast"/>
      <w:ind w:left="360" w:hanging="360"/>
      <w:textAlignment w:val="baseline"/>
    </w:pPr>
    <w:rPr>
      <w:rFonts w:ascii="Times Roman" w:hAnsi="Times Roman" w:cs="NewBaskervilleStd-Roman"/>
      <w:color w:val="000000"/>
      <w:lang w:eastAsia="en-CA"/>
    </w:rPr>
  </w:style>
  <w:style w:type="paragraph" w:customStyle="1" w:styleId="HeadProject">
    <w:name w:val="HeadProject"/>
    <w:qFormat/>
    <w:rsid w:val="00AE5D9A"/>
    <w:pPr>
      <w:keepNext/>
      <w:keepLines/>
      <w:widowControl w:val="0"/>
      <w:shd w:val="clear" w:color="auto" w:fill="000000"/>
      <w:tabs>
        <w:tab w:val="right" w:pos="1200"/>
        <w:tab w:val="left" w:pos="1440"/>
      </w:tabs>
      <w:suppressAutoHyphens/>
      <w:autoSpaceDE w:val="0"/>
      <w:autoSpaceDN w:val="0"/>
      <w:adjustRightInd w:val="0"/>
      <w:spacing w:before="420" w:after="120" w:line="300" w:lineRule="atLeast"/>
      <w:ind w:left="360"/>
      <w:textAlignment w:val="baseline"/>
    </w:pPr>
    <w:rPr>
      <w:rFonts w:ascii="Arial" w:hAnsi="Arial" w:cs="FuturaPT-Bold"/>
      <w:b/>
      <w:bCs/>
      <w:color w:val="FFFFFF" w:themeColor="background1"/>
      <w:sz w:val="24"/>
      <w:szCs w:val="24"/>
      <w:lang w:eastAsia="en-CA"/>
    </w:rPr>
  </w:style>
  <w:style w:type="character" w:customStyle="1" w:styleId="LiteralGray">
    <w:name w:val="LiteralGray"/>
    <w:uiPriority w:val="1"/>
    <w:qFormat/>
    <w:rsid w:val="00AE5D9A"/>
    <w:rPr>
      <w:rFonts w:ascii="Courier" w:hAnsi="Courier"/>
      <w:color w:val="A6A6A6" w:themeColor="background1" w:themeShade="A6"/>
    </w:rPr>
  </w:style>
  <w:style w:type="character" w:customStyle="1" w:styleId="PyBracket">
    <w:name w:val="PyBracket"/>
    <w:uiPriority w:val="1"/>
    <w:qFormat/>
    <w:rsid w:val="00AE5D9A"/>
    <w:rPr>
      <w:rFonts w:ascii="Courier" w:hAnsi="Courier" w:cs="TheSansMonoCondensed-Plain"/>
      <w:color w:val="B12735"/>
      <w:spacing w:val="0"/>
      <w:w w:val="100"/>
      <w:position w:val="0"/>
      <w:sz w:val="17"/>
      <w:szCs w:val="17"/>
      <w:u w:val="none"/>
      <w:vertAlign w:val="baseline"/>
      <w:lang w:val="en-US"/>
    </w:rPr>
  </w:style>
  <w:style w:type="character" w:customStyle="1" w:styleId="PyFunction">
    <w:name w:val="PyFunction"/>
    <w:basedOn w:val="PyBracket"/>
    <w:uiPriority w:val="1"/>
    <w:qFormat/>
    <w:rsid w:val="00AE5D9A"/>
    <w:rPr>
      <w:rFonts w:ascii="Courier" w:hAnsi="Courier" w:cs="TheSansMonoCondensed-Plain"/>
      <w:color w:val="5F497A" w:themeColor="accent4" w:themeShade="BF"/>
      <w:spacing w:val="0"/>
      <w:w w:val="100"/>
      <w:position w:val="0"/>
      <w:sz w:val="17"/>
      <w:szCs w:val="17"/>
      <w:u w:val="none"/>
      <w:vertAlign w:val="baseline"/>
      <w:lang w:val="en-US"/>
    </w:rPr>
  </w:style>
  <w:style w:type="character" w:customStyle="1" w:styleId="PyVariable">
    <w:name w:val="PyVariable"/>
    <w:basedOn w:val="PyBracket"/>
    <w:uiPriority w:val="1"/>
    <w:qFormat/>
    <w:rsid w:val="00AE5D9A"/>
    <w:rPr>
      <w:rFonts w:ascii="Courier" w:hAnsi="Courier" w:cs="TheSansMonoCondensed-Plain"/>
      <w:color w:val="008000"/>
      <w:spacing w:val="0"/>
      <w:w w:val="100"/>
      <w:position w:val="0"/>
      <w:sz w:val="17"/>
      <w:szCs w:val="17"/>
      <w:u w:val="none"/>
      <w:vertAlign w:val="baseline"/>
      <w:lang w:val="en-US"/>
    </w:rPr>
  </w:style>
  <w:style w:type="paragraph" w:customStyle="1" w:styleId="BookHalfTitle">
    <w:name w:val="BookHalfTitle"/>
    <w:basedOn w:val="BackmatterTitle"/>
    <w:qFormat/>
    <w:rsid w:val="00AE5D9A"/>
  </w:style>
  <w:style w:type="character" w:styleId="BookTitle">
    <w:name w:val="Book Title"/>
    <w:basedOn w:val="DefaultParagraphFont"/>
    <w:uiPriority w:val="33"/>
    <w:qFormat/>
    <w:rsid w:val="00AE5D9A"/>
    <w:rPr>
      <w:b/>
      <w:bCs/>
      <w:smallCaps/>
      <w:spacing w:val="5"/>
    </w:rPr>
  </w:style>
  <w:style w:type="paragraph" w:customStyle="1" w:styleId="BookTitle0">
    <w:name w:val="BookTitle"/>
    <w:qFormat/>
    <w:rsid w:val="00AE5D9A"/>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120"/>
      <w:szCs w:val="240"/>
      <w:lang w:eastAsia="en-CA"/>
    </w:rPr>
  </w:style>
  <w:style w:type="paragraph" w:customStyle="1" w:styleId="BookSubtitle">
    <w:name w:val="BookSubtitle"/>
    <w:basedOn w:val="ChapterSubtitle"/>
    <w:qFormat/>
    <w:rsid w:val="00AE5D9A"/>
  </w:style>
  <w:style w:type="paragraph" w:customStyle="1" w:styleId="BookEdition">
    <w:name w:val="BookEdition"/>
    <w:basedOn w:val="BookSubtitle"/>
    <w:qFormat/>
    <w:rsid w:val="00AE5D9A"/>
    <w:rPr>
      <w:b w:val="0"/>
      <w:bCs w:val="0"/>
      <w:i/>
      <w:iCs/>
      <w:sz w:val="24"/>
      <w:szCs w:val="24"/>
    </w:rPr>
  </w:style>
  <w:style w:type="paragraph" w:customStyle="1" w:styleId="BookAuthor">
    <w:name w:val="BookAuthor"/>
    <w:basedOn w:val="BookEdition"/>
    <w:qFormat/>
    <w:rsid w:val="00AE5D9A"/>
    <w:rPr>
      <w:i w:val="0"/>
      <w:iCs w:val="0"/>
      <w:smallCaps/>
    </w:rPr>
  </w:style>
  <w:style w:type="paragraph" w:customStyle="1" w:styleId="BookPublisher">
    <w:name w:val="BookPublisher"/>
    <w:basedOn w:val="BookAuthor"/>
    <w:qFormat/>
    <w:rsid w:val="00AE5D9A"/>
    <w:rPr>
      <w:i/>
      <w:iCs/>
      <w:smallCaps w:val="0"/>
      <w:sz w:val="20"/>
      <w:szCs w:val="20"/>
    </w:rPr>
  </w:style>
  <w:style w:type="paragraph" w:customStyle="1" w:styleId="Copyright">
    <w:name w:val="Copyright"/>
    <w:qFormat/>
    <w:rsid w:val="00AE5D9A"/>
    <w:pPr>
      <w:widowControl w:val="0"/>
      <w:autoSpaceDE w:val="0"/>
      <w:autoSpaceDN w:val="0"/>
      <w:adjustRightInd w:val="0"/>
      <w:spacing w:line="240" w:lineRule="atLeast"/>
      <w:textAlignment w:val="baseline"/>
    </w:pPr>
    <w:rPr>
      <w:rFonts w:ascii="NewBaskervilleStd-Roman" w:hAnsi="NewBaskervilleStd-Roman" w:cs="NewBaskervilleStd-Roman"/>
      <w:color w:val="000000"/>
      <w:sz w:val="16"/>
      <w:szCs w:val="18"/>
      <w:lang w:eastAsia="en-CA"/>
    </w:rPr>
  </w:style>
  <w:style w:type="paragraph" w:customStyle="1" w:styleId="CopyrightLOC">
    <w:name w:val="CopyrightLOC"/>
    <w:basedOn w:val="Copyright"/>
    <w:qFormat/>
    <w:rsid w:val="00AE5D9A"/>
  </w:style>
  <w:style w:type="paragraph" w:customStyle="1" w:styleId="CopyrightHead">
    <w:name w:val="CopyrightHead"/>
    <w:basedOn w:val="CopyrightLOC"/>
    <w:qFormat/>
    <w:rsid w:val="00AE5D9A"/>
    <w:pPr>
      <w:jc w:val="center"/>
    </w:pPr>
    <w:rPr>
      <w:b/>
    </w:rPr>
  </w:style>
  <w:style w:type="paragraph" w:customStyle="1" w:styleId="Dedication">
    <w:name w:val="Dedication"/>
    <w:basedOn w:val="BookPublisher"/>
    <w:qFormat/>
    <w:rsid w:val="00AE5D9A"/>
  </w:style>
  <w:style w:type="paragraph" w:customStyle="1" w:styleId="FrontmatterTitle">
    <w:name w:val="FrontmatterTitle"/>
    <w:basedOn w:val="BackmatterTitle"/>
    <w:qFormat/>
    <w:rsid w:val="00AE5D9A"/>
  </w:style>
  <w:style w:type="paragraph" w:customStyle="1" w:styleId="TOCFM">
    <w:name w:val="TOCFM"/>
    <w:basedOn w:val="Normal"/>
    <w:qFormat/>
    <w:rsid w:val="00AE5D9A"/>
    <w:pPr>
      <w:widowControl w:val="0"/>
      <w:autoSpaceDE w:val="0"/>
      <w:autoSpaceDN w:val="0"/>
      <w:adjustRightInd w:val="0"/>
      <w:spacing w:after="120" w:line="240" w:lineRule="atLeast"/>
      <w:textAlignment w:val="baseline"/>
    </w:pPr>
    <w:rPr>
      <w:rFonts w:ascii="NewBaskervilleStd-Roman" w:hAnsi="NewBaskervilleStd-Roman" w:cs="NewBaskervilleStd-Roman"/>
      <w:color w:val="000000"/>
      <w:sz w:val="20"/>
      <w:szCs w:val="20"/>
      <w:lang w:val="en-US"/>
    </w:rPr>
  </w:style>
  <w:style w:type="paragraph" w:customStyle="1" w:styleId="TOCH1">
    <w:name w:val="TOCH1"/>
    <w:basedOn w:val="TOCFM"/>
    <w:qFormat/>
    <w:rsid w:val="00AE5D9A"/>
    <w:pPr>
      <w:ind w:left="720"/>
    </w:pPr>
    <w:rPr>
      <w:b/>
    </w:rPr>
  </w:style>
  <w:style w:type="paragraph" w:customStyle="1" w:styleId="TOCPart">
    <w:name w:val="TOCPart"/>
    <w:basedOn w:val="TOCH1"/>
    <w:qFormat/>
    <w:rsid w:val="00AE5D9A"/>
    <w:pPr>
      <w:spacing w:before="120"/>
      <w:ind w:left="0"/>
      <w:jc w:val="center"/>
    </w:pPr>
    <w:rPr>
      <w:b w:val="0"/>
      <w:sz w:val="28"/>
      <w:szCs w:val="24"/>
    </w:rPr>
  </w:style>
  <w:style w:type="paragraph" w:customStyle="1" w:styleId="TOCChapter">
    <w:name w:val="TOCChapter"/>
    <w:basedOn w:val="TOCH1"/>
    <w:qFormat/>
    <w:rsid w:val="00AE5D9A"/>
    <w:pPr>
      <w:ind w:left="360"/>
    </w:pPr>
    <w:rPr>
      <w:b w:val="0"/>
      <w:sz w:val="24"/>
    </w:rPr>
  </w:style>
  <w:style w:type="paragraph" w:customStyle="1" w:styleId="TOCH2">
    <w:name w:val="TOCH2"/>
    <w:basedOn w:val="TOCH1"/>
    <w:qFormat/>
    <w:rsid w:val="00AE5D9A"/>
    <w:pPr>
      <w:ind w:left="1080"/>
    </w:pPr>
    <w:rPr>
      <w:i/>
    </w:rPr>
  </w:style>
  <w:style w:type="paragraph" w:customStyle="1" w:styleId="TOCH3">
    <w:name w:val="TOCH3"/>
    <w:basedOn w:val="TOCH1"/>
    <w:qFormat/>
    <w:rsid w:val="00AE5D9A"/>
    <w:pPr>
      <w:ind w:left="1440"/>
    </w:pPr>
    <w:rPr>
      <w:b w:val="0"/>
      <w:i/>
    </w:rPr>
  </w:style>
  <w:style w:type="paragraph" w:customStyle="1" w:styleId="BoxType">
    <w:name w:val="BoxType"/>
    <w:qFormat/>
    <w:rsid w:val="00AE5D9A"/>
    <w:pPr>
      <w:keepLines/>
      <w:widowControl w:val="0"/>
      <w:pBdr>
        <w:top w:val="single" w:sz="18" w:space="1" w:color="008000"/>
      </w:pBdr>
      <w:suppressAutoHyphens/>
      <w:autoSpaceDE w:val="0"/>
      <w:autoSpaceDN w:val="0"/>
      <w:adjustRightInd w:val="0"/>
      <w:spacing w:before="240" w:line="240" w:lineRule="atLeast"/>
      <w:jc w:val="center"/>
      <w:textAlignment w:val="baseline"/>
    </w:pPr>
    <w:rPr>
      <w:rFonts w:ascii="Arial" w:hAnsi="Arial" w:cs="TimesNewRomanPSMT"/>
      <w:color w:val="008000"/>
      <w:sz w:val="18"/>
      <w:szCs w:val="18"/>
      <w:lang w:eastAsia="en-CA"/>
    </w:rPr>
  </w:style>
  <w:style w:type="character" w:customStyle="1" w:styleId="CustomCharStyle">
    <w:name w:val="CustomCharStyle"/>
    <w:uiPriority w:val="1"/>
    <w:qFormat/>
    <w:rsid w:val="00AE5D9A"/>
    <w:rPr>
      <w:b w:val="0"/>
      <w:bCs w:val="0"/>
      <w:i w:val="0"/>
      <w:iCs w:val="0"/>
      <w:color w:val="3366FF"/>
      <w:bdr w:val="none" w:sz="0" w:space="0" w:color="auto"/>
      <w:shd w:val="clear" w:color="auto" w:fill="CCFFCC"/>
    </w:rPr>
  </w:style>
  <w:style w:type="character" w:customStyle="1" w:styleId="CodeAnnotation">
    <w:name w:val="CodeAnnotation"/>
    <w:uiPriority w:val="1"/>
    <w:qFormat/>
    <w:rsid w:val="00AE5D9A"/>
    <w:rPr>
      <w:rFonts w:ascii="Courier" w:hAnsi="Courier" w:cs="TheSansMonoCondensed-Plain"/>
      <w:color w:val="FFFFFF" w:themeColor="background1"/>
      <w:spacing w:val="0"/>
      <w:w w:val="100"/>
      <w:position w:val="0"/>
      <w:sz w:val="17"/>
      <w:szCs w:val="17"/>
      <w:u w:val="none"/>
      <w:bdr w:val="none" w:sz="0" w:space="0" w:color="auto"/>
      <w:shd w:val="clear" w:color="auto" w:fill="000000"/>
      <w:vertAlign w:val="baseline"/>
      <w:lang w:val="en-US"/>
    </w:rPr>
  </w:style>
  <w:style w:type="paragraph" w:customStyle="1" w:styleId="HeadANumber">
    <w:name w:val="HeadANumber"/>
    <w:qFormat/>
    <w:rsid w:val="00AE5D9A"/>
    <w:pPr>
      <w:keepNext/>
      <w:keepLines/>
      <w:widowControl w:val="0"/>
      <w:numPr>
        <w:ilvl w:val="1"/>
        <w:numId w:val="32"/>
      </w:numPr>
      <w:tabs>
        <w:tab w:val="right" w:pos="1200"/>
        <w:tab w:val="left" w:pos="1440"/>
      </w:tabs>
      <w:suppressAutoHyphens/>
      <w:autoSpaceDE w:val="0"/>
      <w:autoSpaceDN w:val="0"/>
      <w:adjustRightInd w:val="0"/>
      <w:spacing w:before="420" w:after="120" w:line="300" w:lineRule="atLeast"/>
      <w:textAlignment w:val="baseline"/>
    </w:pPr>
    <w:rPr>
      <w:rFonts w:ascii="Arial" w:hAnsi="Arial" w:cs="FuturaPT-Bold"/>
      <w:b/>
      <w:bCs/>
      <w:color w:val="000000"/>
      <w:sz w:val="24"/>
      <w:szCs w:val="24"/>
      <w:lang w:eastAsia="en-CA"/>
    </w:rPr>
  </w:style>
  <w:style w:type="paragraph" w:customStyle="1" w:styleId="HeadB">
    <w:name w:val="HeadB"/>
    <w:qFormat/>
    <w:rsid w:val="00AE5D9A"/>
    <w:pPr>
      <w:keepNext/>
      <w:keepLines/>
      <w:widowControl w:val="0"/>
      <w:tabs>
        <w:tab w:val="right" w:pos="1200"/>
        <w:tab w:val="left" w:pos="1440"/>
      </w:tabs>
      <w:suppressAutoHyphens/>
      <w:autoSpaceDE w:val="0"/>
      <w:autoSpaceDN w:val="0"/>
      <w:adjustRightInd w:val="0"/>
      <w:spacing w:before="240" w:after="80" w:line="300" w:lineRule="atLeast"/>
      <w:ind w:left="1440"/>
      <w:textAlignment w:val="baseline"/>
    </w:pPr>
    <w:rPr>
      <w:rFonts w:ascii="Arial" w:hAnsi="Arial" w:cs="FuturaPTCond-BoldObl"/>
      <w:b/>
      <w:bCs/>
      <w:i/>
      <w:iCs/>
      <w:color w:val="000000"/>
      <w:sz w:val="24"/>
      <w:szCs w:val="24"/>
      <w:lang w:eastAsia="en-CA"/>
    </w:rPr>
  </w:style>
  <w:style w:type="paragraph" w:customStyle="1" w:styleId="HeadBNumber">
    <w:name w:val="HeadBNumber"/>
    <w:qFormat/>
    <w:rsid w:val="00AE5D9A"/>
    <w:pPr>
      <w:keepNext/>
      <w:keepLines/>
      <w:widowControl w:val="0"/>
      <w:numPr>
        <w:ilvl w:val="2"/>
        <w:numId w:val="32"/>
      </w:numPr>
      <w:tabs>
        <w:tab w:val="right" w:pos="1980"/>
        <w:tab w:val="left" w:pos="2160"/>
      </w:tabs>
      <w:suppressAutoHyphens/>
      <w:autoSpaceDE w:val="0"/>
      <w:autoSpaceDN w:val="0"/>
      <w:adjustRightInd w:val="0"/>
      <w:spacing w:before="240" w:after="80" w:line="300" w:lineRule="atLeast"/>
      <w:textAlignment w:val="baseline"/>
    </w:pPr>
    <w:rPr>
      <w:rFonts w:ascii="Arial" w:hAnsi="Arial" w:cs="FuturaPTCond-BoldObl"/>
      <w:b/>
      <w:bCs/>
      <w:i/>
      <w:iCs/>
      <w:color w:val="000000"/>
      <w:sz w:val="24"/>
      <w:szCs w:val="24"/>
      <w:lang w:eastAsia="en-CA"/>
    </w:rPr>
  </w:style>
  <w:style w:type="paragraph" w:customStyle="1" w:styleId="HeadC">
    <w:name w:val="HeadC"/>
    <w:qFormat/>
    <w:rsid w:val="00AE5D9A"/>
    <w:pPr>
      <w:keepNext/>
      <w:keepLines/>
      <w:widowControl w:val="0"/>
      <w:suppressAutoHyphens/>
      <w:autoSpaceDE w:val="0"/>
      <w:autoSpaceDN w:val="0"/>
      <w:adjustRightInd w:val="0"/>
      <w:spacing w:before="240" w:after="80" w:line="300" w:lineRule="atLeast"/>
      <w:ind w:left="1440"/>
      <w:textAlignment w:val="baseline"/>
    </w:pPr>
    <w:rPr>
      <w:rFonts w:ascii="Arial" w:hAnsi="Arial" w:cs="FuturaPTCond-Bold"/>
      <w:b/>
      <w:bCs/>
      <w:color w:val="000000"/>
      <w:lang w:eastAsia="en-CA"/>
    </w:rPr>
  </w:style>
  <w:style w:type="paragraph" w:customStyle="1" w:styleId="HeadCNumber">
    <w:name w:val="HeadCNumber"/>
    <w:qFormat/>
    <w:rsid w:val="00AE5D9A"/>
    <w:pPr>
      <w:keepNext/>
      <w:keepLines/>
      <w:widowControl w:val="0"/>
      <w:numPr>
        <w:ilvl w:val="3"/>
        <w:numId w:val="32"/>
      </w:numPr>
      <w:tabs>
        <w:tab w:val="left" w:pos="1980"/>
      </w:tabs>
      <w:suppressAutoHyphens/>
      <w:autoSpaceDE w:val="0"/>
      <w:autoSpaceDN w:val="0"/>
      <w:adjustRightInd w:val="0"/>
      <w:spacing w:before="240" w:after="80" w:line="300" w:lineRule="atLeast"/>
      <w:textAlignment w:val="baseline"/>
    </w:pPr>
    <w:rPr>
      <w:rFonts w:ascii="Arial" w:hAnsi="Arial" w:cs="FuturaPTCond-Bold"/>
      <w:b/>
      <w:bCs/>
      <w:color w:val="000000"/>
      <w:lang w:eastAsia="en-CA"/>
    </w:rPr>
  </w:style>
  <w:style w:type="paragraph" w:customStyle="1" w:styleId="ListPlain">
    <w:name w:val="ListPlain"/>
    <w:qFormat/>
    <w:rsid w:val="00AE5D9A"/>
    <w:pPr>
      <w:widowControl w:val="0"/>
      <w:autoSpaceDE w:val="0"/>
      <w:autoSpaceDN w:val="0"/>
      <w:adjustRightInd w:val="0"/>
      <w:spacing w:before="120" w:line="240" w:lineRule="atLeast"/>
      <w:ind w:left="1800"/>
      <w:textAlignment w:val="baseline"/>
    </w:pPr>
    <w:rPr>
      <w:rFonts w:ascii="Times Roman" w:hAnsi="Times Roman" w:cs="NewBaskervilleStd-Roman"/>
      <w:color w:val="000000"/>
      <w:lang w:eastAsia="en-CA"/>
    </w:rPr>
  </w:style>
  <w:style w:type="paragraph" w:customStyle="1" w:styleId="CodeAnnotated">
    <w:name w:val="CodeAnnotated"/>
    <w:qFormat/>
    <w:rsid w:val="00AE5D9A"/>
    <w:pPr>
      <w:widowControl w:val="0"/>
      <w:pBdr>
        <w:left w:val="single" w:sz="4" w:space="4" w:color="auto"/>
      </w:pBdr>
      <w:suppressAutoHyphens/>
      <w:autoSpaceDE w:val="0"/>
      <w:autoSpaceDN w:val="0"/>
      <w:adjustRightInd w:val="0"/>
      <w:spacing w:line="210" w:lineRule="atLeast"/>
      <w:ind w:left="1440" w:hanging="216"/>
      <w:contextualSpacing/>
      <w:textAlignment w:val="top"/>
    </w:pPr>
    <w:rPr>
      <w:rFonts w:ascii="Courier" w:hAnsi="Courier" w:cs="TheSansMonoCondensed-Plain"/>
      <w:color w:val="000000"/>
      <w:sz w:val="17"/>
      <w:szCs w:val="17"/>
      <w:lang w:eastAsia="en-CA"/>
    </w:rPr>
  </w:style>
  <w:style w:type="paragraph" w:customStyle="1" w:styleId="BoxListNumber">
    <w:name w:val="BoxListNumber"/>
    <w:qFormat/>
    <w:rsid w:val="00AE5D9A"/>
    <w:pPr>
      <w:widowControl w:val="0"/>
      <w:numPr>
        <w:numId w:val="6"/>
      </w:numPr>
      <w:pBdr>
        <w:left w:val="single" w:sz="18" w:space="4" w:color="008000"/>
      </w:pBdr>
      <w:autoSpaceDE w:val="0"/>
      <w:autoSpaceDN w:val="0"/>
      <w:adjustRightInd w:val="0"/>
      <w:spacing w:before="120" w:line="240" w:lineRule="atLeast"/>
      <w:ind w:left="360"/>
      <w:textAlignment w:val="center"/>
    </w:pPr>
    <w:rPr>
      <w:rFonts w:ascii="Arial" w:hAnsi="Arial" w:cs="FuturaPT-Book"/>
      <w:color w:val="000000"/>
      <w:sz w:val="17"/>
      <w:szCs w:val="17"/>
      <w:lang w:eastAsia="en-CA"/>
    </w:rPr>
  </w:style>
  <w:style w:type="paragraph" w:customStyle="1" w:styleId="BoxListPlain">
    <w:name w:val="BoxListPlain"/>
    <w:qFormat/>
    <w:rsid w:val="00AE5D9A"/>
    <w:pPr>
      <w:widowControl w:val="0"/>
      <w:pBdr>
        <w:left w:val="single" w:sz="18" w:space="4" w:color="008000"/>
      </w:pBdr>
      <w:autoSpaceDE w:val="0"/>
      <w:autoSpaceDN w:val="0"/>
      <w:adjustRightInd w:val="0"/>
      <w:spacing w:before="120" w:line="240" w:lineRule="atLeast"/>
      <w:textAlignment w:val="baseline"/>
    </w:pPr>
    <w:rPr>
      <w:rFonts w:ascii="Arial" w:hAnsi="Arial" w:cs="FuturaPT-Book"/>
      <w:color w:val="000000"/>
      <w:sz w:val="17"/>
      <w:szCs w:val="17"/>
      <w:lang w:eastAsia="en-CA"/>
    </w:rPr>
  </w:style>
  <w:style w:type="paragraph" w:customStyle="1" w:styleId="BoxTitle">
    <w:name w:val="BoxTitle"/>
    <w:qFormat/>
    <w:rsid w:val="00AE5D9A"/>
    <w:pPr>
      <w:keepNext/>
      <w:keepLines/>
      <w:pBdr>
        <w:left w:val="single" w:sz="18" w:space="4" w:color="008000"/>
      </w:pBdr>
      <w:suppressAutoHyphens/>
      <w:spacing w:after="120" w:line="300" w:lineRule="atLeast"/>
      <w:jc w:val="center"/>
      <w:textAlignment w:val="baseline"/>
    </w:pPr>
    <w:rPr>
      <w:rFonts w:ascii="Arial" w:hAnsi="Arial" w:cs="DogmaOT-Bold"/>
      <w:b/>
      <w:bCs/>
      <w:caps/>
      <w:color w:val="000000"/>
      <w:spacing w:val="13"/>
      <w:sz w:val="18"/>
      <w:szCs w:val="18"/>
      <w:lang w:eastAsia="en-CA"/>
    </w:rPr>
  </w:style>
  <w:style w:type="character" w:customStyle="1" w:styleId="MenuArrow">
    <w:name w:val="MenuArrow"/>
    <w:uiPriority w:val="1"/>
    <w:qFormat/>
    <w:rsid w:val="00AE5D9A"/>
    <w:rPr>
      <w:rFonts w:ascii="Webdings" w:hAnsi="Webdings" w:cs="Webdings"/>
      <w:color w:val="3366FF"/>
      <w:w w:val="100"/>
      <w:position w:val="0"/>
      <w:u w:val="none"/>
      <w:vertAlign w:val="baseline"/>
      <w:lang w:val="en-US"/>
    </w:rPr>
  </w:style>
  <w:style w:type="paragraph" w:customStyle="1" w:styleId="TableTitle">
    <w:name w:val="TableTitle"/>
    <w:qFormat/>
    <w:rsid w:val="00AE5D9A"/>
    <w:pPr>
      <w:keepNext/>
      <w:keepLines/>
      <w:widowControl w:val="0"/>
      <w:numPr>
        <w:ilvl w:val="5"/>
        <w:numId w:val="32"/>
      </w:numPr>
      <w:suppressAutoHyphens/>
      <w:autoSpaceDE w:val="0"/>
      <w:autoSpaceDN w:val="0"/>
      <w:adjustRightInd w:val="0"/>
      <w:spacing w:before="240" w:after="120" w:line="240" w:lineRule="atLeast"/>
      <w:textAlignment w:val="baseline"/>
    </w:pPr>
    <w:rPr>
      <w:rFonts w:ascii="Arial" w:hAnsi="Arial" w:cs="FuturaPT-Book"/>
      <w:color w:val="000000"/>
      <w:sz w:val="18"/>
      <w:szCs w:val="18"/>
      <w:lang w:eastAsia="en-CA"/>
    </w:rPr>
  </w:style>
  <w:style w:type="paragraph" w:customStyle="1" w:styleId="EpigraphSource">
    <w:name w:val="EpigraphSource"/>
    <w:basedOn w:val="Epigraph"/>
    <w:qFormat/>
    <w:rsid w:val="00AE5D9A"/>
    <w:pPr>
      <w:jc w:val="right"/>
    </w:pPr>
  </w:style>
  <w:style w:type="paragraph" w:customStyle="1" w:styleId="Body">
    <w:name w:val="Body"/>
    <w:uiPriority w:val="99"/>
    <w:qFormat/>
    <w:rsid w:val="00AE5D9A"/>
    <w:pPr>
      <w:widowControl w:val="0"/>
      <w:autoSpaceDE w:val="0"/>
      <w:autoSpaceDN w:val="0"/>
      <w:adjustRightInd w:val="0"/>
      <w:spacing w:before="120" w:after="120" w:line="240" w:lineRule="atLeast"/>
      <w:ind w:left="1440" w:firstLine="360"/>
      <w:textAlignment w:val="baseline"/>
    </w:pPr>
    <w:rPr>
      <w:rFonts w:ascii="Times Roman" w:hAnsi="Times Roman" w:cs="NewBaskervilleStd-Roman"/>
      <w:color w:val="000000"/>
      <w:lang w:eastAsia="en-CA"/>
    </w:rPr>
  </w:style>
  <w:style w:type="paragraph" w:customStyle="1" w:styleId="ChapterNumber">
    <w:name w:val="ChapterNumber"/>
    <w:next w:val="Normal"/>
    <w:qFormat/>
    <w:rsid w:val="00AE5D9A"/>
    <w:pPr>
      <w:numPr>
        <w:numId w:val="32"/>
      </w:numPr>
      <w:suppressAutoHyphens/>
      <w:spacing w:before="1200" w:line="2400" w:lineRule="atLeast"/>
      <w:jc w:val="center"/>
      <w:textAlignment w:val="baseline"/>
    </w:pPr>
    <w:rPr>
      <w:rFonts w:ascii="Arial" w:hAnsi="Arial" w:cs="FuturaPTCond-Bold"/>
      <w:b/>
      <w:bCs/>
      <w:color w:val="000000"/>
      <w:sz w:val="240"/>
      <w:szCs w:val="240"/>
      <w:lang w:eastAsia="en-CA"/>
    </w:rPr>
  </w:style>
  <w:style w:type="character" w:customStyle="1" w:styleId="Xref">
    <w:name w:val="Xref"/>
    <w:uiPriority w:val="1"/>
    <w:rsid w:val="00AE5D9A"/>
    <w:rPr>
      <w:color w:val="FF0000"/>
      <w:lang w:val="fr-FR"/>
    </w:rPr>
  </w:style>
  <w:style w:type="paragraph" w:customStyle="1" w:styleId="Default">
    <w:name w:val="Default"/>
    <w:rsid w:val="00AE5D9A"/>
    <w:pPr>
      <w:autoSpaceDE w:val="0"/>
      <w:autoSpaceDN w:val="0"/>
      <w:adjustRightInd w:val="0"/>
    </w:pPr>
    <w:rPr>
      <w:rFonts w:ascii="NewBaskerville" w:hAnsi="NewBaskerville" w:cs="NewBaskerville"/>
      <w:color w:val="000000"/>
      <w:sz w:val="24"/>
      <w:szCs w:val="24"/>
      <w:lang w:bidi="hi-IN"/>
    </w:rPr>
  </w:style>
  <w:style w:type="paragraph" w:customStyle="1" w:styleId="SourceForeword">
    <w:name w:val="SourceForeword"/>
    <w:basedOn w:val="ReviewSource"/>
    <w:qFormat/>
    <w:rsid w:val="00AE5D9A"/>
  </w:style>
  <w:style w:type="paragraph" w:customStyle="1" w:styleId="ReviewHead">
    <w:name w:val="ReviewHead"/>
    <w:basedOn w:val="FrontmatterTitle"/>
    <w:qFormat/>
    <w:rsid w:val="00AE5D9A"/>
  </w:style>
  <w:style w:type="paragraph" w:customStyle="1" w:styleId="ReviewQuote">
    <w:name w:val="ReviewQuote"/>
    <w:basedOn w:val="QuotePara"/>
    <w:qFormat/>
    <w:rsid w:val="00AE5D9A"/>
  </w:style>
  <w:style w:type="paragraph" w:customStyle="1" w:styleId="ReviewSource">
    <w:name w:val="ReviewSource"/>
    <w:basedOn w:val="QuoteSource"/>
    <w:qFormat/>
    <w:rsid w:val="00AE5D9A"/>
  </w:style>
  <w:style w:type="paragraph" w:customStyle="1" w:styleId="ListGraphic">
    <w:name w:val="ListGraphic"/>
    <w:basedOn w:val="GraphicSlug"/>
    <w:qFormat/>
    <w:rsid w:val="00AE5D9A"/>
    <w:pPr>
      <w:ind w:left="0"/>
    </w:pPr>
  </w:style>
  <w:style w:type="paragraph" w:customStyle="1" w:styleId="ListCaption">
    <w:name w:val="ListCaption"/>
    <w:basedOn w:val="CaptionLine"/>
    <w:qFormat/>
    <w:rsid w:val="00AE5D9A"/>
    <w:pPr>
      <w:ind w:left="3600"/>
    </w:pPr>
  </w:style>
  <w:style w:type="paragraph" w:customStyle="1" w:styleId="NoteContinued">
    <w:name w:val="NoteContinued"/>
    <w:basedOn w:val="Note"/>
    <w:qFormat/>
    <w:rsid w:val="00AE5D9A"/>
    <w:pPr>
      <w:spacing w:before="0"/>
      <w:ind w:firstLine="0"/>
    </w:pPr>
  </w:style>
  <w:style w:type="paragraph" w:customStyle="1" w:styleId="NoteCode">
    <w:name w:val="NoteCode"/>
    <w:basedOn w:val="Code"/>
    <w:qFormat/>
    <w:rsid w:val="00AE5D9A"/>
    <w:pPr>
      <w:spacing w:after="240"/>
    </w:pPr>
  </w:style>
  <w:style w:type="paragraph" w:customStyle="1" w:styleId="ListBulletSub">
    <w:name w:val="ListBulletSub"/>
    <w:basedOn w:val="ListBullet"/>
    <w:qFormat/>
    <w:rsid w:val="00AE5D9A"/>
    <w:pPr>
      <w:ind w:left="2520"/>
    </w:pPr>
  </w:style>
  <w:style w:type="paragraph" w:customStyle="1" w:styleId="CodeCustom1">
    <w:name w:val="CodeCustom1"/>
    <w:basedOn w:val="Code"/>
    <w:qFormat/>
    <w:rsid w:val="00AE5D9A"/>
    <w:rPr>
      <w:color w:val="00B0F0"/>
    </w:rPr>
  </w:style>
  <w:style w:type="paragraph" w:customStyle="1" w:styleId="CodeCustom2">
    <w:name w:val="CodeCustom2"/>
    <w:basedOn w:val="Normal"/>
    <w:qFormat/>
    <w:rsid w:val="00AE5D9A"/>
    <w:pPr>
      <w:pBdr>
        <w:left w:val="single" w:sz="4" w:space="14" w:color="auto"/>
      </w:pBdr>
      <w:suppressAutoHyphens/>
      <w:spacing w:after="0" w:line="210" w:lineRule="atLeast"/>
      <w:ind w:left="1440"/>
      <w:contextualSpacing/>
      <w:textAlignment w:val="top"/>
    </w:pPr>
    <w:rPr>
      <w:rFonts w:ascii="Courier" w:hAnsi="Courier" w:cs="TheSansMonoCondensed-Plain"/>
      <w:color w:val="7030A0"/>
      <w:sz w:val="17"/>
      <w:szCs w:val="17"/>
      <w:lang w:val="en-US"/>
    </w:rPr>
  </w:style>
  <w:style w:type="paragraph" w:customStyle="1" w:styleId="BoxGraphic">
    <w:name w:val="BoxGraphic"/>
    <w:basedOn w:val="BoxBodyFirst"/>
    <w:qFormat/>
    <w:rsid w:val="00AE5D9A"/>
    <w:rPr>
      <w:bCs/>
      <w:color w:val="A12126"/>
    </w:rPr>
  </w:style>
  <w:style w:type="paragraph" w:customStyle="1" w:styleId="Equation">
    <w:name w:val="Equation"/>
    <w:basedOn w:val="ListPlain"/>
    <w:qFormat/>
    <w:rsid w:val="00AE5D9A"/>
  </w:style>
  <w:style w:type="character" w:customStyle="1" w:styleId="Heading1Char">
    <w:name w:val="Heading 1 Char"/>
    <w:basedOn w:val="DefaultParagraphFont"/>
    <w:link w:val="Heading1"/>
    <w:uiPriority w:val="9"/>
    <w:rsid w:val="00616C71"/>
    <w:rPr>
      <w:rFonts w:ascii="Times New Roman" w:hAnsi="Times New Roman"/>
      <w:b/>
      <w:bCs/>
      <w:kern w:val="36"/>
      <w:sz w:val="48"/>
      <w:szCs w:val="48"/>
      <w:lang w:val="en-GB" w:eastAsia="en-GB"/>
    </w:rPr>
  </w:style>
  <w:style w:type="paragraph" w:customStyle="1" w:styleId="msonormal0">
    <w:name w:val="msonormal"/>
    <w:basedOn w:val="Normal"/>
    <w:rsid w:val="00616C71"/>
    <w:pPr>
      <w:spacing w:before="100" w:beforeAutospacing="1" w:after="100" w:afterAutospacing="1" w:line="240" w:lineRule="auto"/>
    </w:pPr>
    <w:rPr>
      <w:sz w:val="24"/>
      <w:szCs w:val="24"/>
      <w:lang w:val="en-GB" w:eastAsia="en-GB"/>
    </w:rPr>
  </w:style>
  <w:style w:type="paragraph" w:customStyle="1" w:styleId="toc">
    <w:name w:val="toc"/>
    <w:basedOn w:val="Normal"/>
    <w:rsid w:val="00616C71"/>
    <w:pPr>
      <w:spacing w:before="100" w:beforeAutospacing="1" w:after="100" w:afterAutospacing="1" w:line="240" w:lineRule="auto"/>
    </w:pPr>
    <w:rPr>
      <w:sz w:val="24"/>
      <w:szCs w:val="24"/>
      <w:lang w:val="en-GB" w:eastAsia="en-GB"/>
    </w:rPr>
  </w:style>
  <w:style w:type="character" w:customStyle="1" w:styleId="Title1">
    <w:name w:val="Title1"/>
    <w:basedOn w:val="DefaultParagraphFont"/>
    <w:rsid w:val="00616C71"/>
  </w:style>
  <w:style w:type="character" w:styleId="Hyperlink">
    <w:name w:val="Hyperlink"/>
    <w:basedOn w:val="DefaultParagraphFont"/>
    <w:uiPriority w:val="99"/>
    <w:unhideWhenUsed/>
    <w:rsid w:val="00616C71"/>
    <w:rPr>
      <w:color w:val="0000FF"/>
      <w:u w:val="single"/>
    </w:rPr>
  </w:style>
  <w:style w:type="character" w:styleId="FollowedHyperlink">
    <w:name w:val="FollowedHyperlink"/>
    <w:basedOn w:val="DefaultParagraphFont"/>
    <w:uiPriority w:val="99"/>
    <w:semiHidden/>
    <w:unhideWhenUsed/>
    <w:rsid w:val="00616C71"/>
    <w:rPr>
      <w:color w:val="800080"/>
      <w:u w:val="single"/>
    </w:rPr>
  </w:style>
  <w:style w:type="paragraph" w:styleId="NormalWeb">
    <w:name w:val="Normal (Web)"/>
    <w:basedOn w:val="Normal"/>
    <w:uiPriority w:val="99"/>
    <w:semiHidden/>
    <w:unhideWhenUsed/>
    <w:rsid w:val="00616C71"/>
    <w:pPr>
      <w:spacing w:before="100" w:beforeAutospacing="1" w:after="100" w:afterAutospacing="1" w:line="240" w:lineRule="auto"/>
    </w:pPr>
    <w:rPr>
      <w:sz w:val="24"/>
      <w:szCs w:val="24"/>
      <w:lang w:val="en-GB" w:eastAsia="en-GB"/>
    </w:rPr>
  </w:style>
  <w:style w:type="character" w:styleId="Emphasis">
    <w:name w:val="Emphasis"/>
    <w:basedOn w:val="DefaultParagraphFont"/>
    <w:uiPriority w:val="20"/>
    <w:qFormat/>
    <w:rsid w:val="00616C71"/>
    <w:rPr>
      <w:i/>
      <w:iCs/>
    </w:rPr>
  </w:style>
  <w:style w:type="character" w:styleId="HTMLCode">
    <w:name w:val="HTML Code"/>
    <w:basedOn w:val="DefaultParagraphFont"/>
    <w:uiPriority w:val="99"/>
    <w:semiHidden/>
    <w:unhideWhenUsed/>
    <w:rsid w:val="00616C71"/>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616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616C71"/>
    <w:rPr>
      <w:rFonts w:ascii="Courier New" w:hAnsi="Courier New" w:cs="Courier New"/>
      <w:lang w:val="en-GB" w:eastAsia="en-GB"/>
    </w:rPr>
  </w:style>
  <w:style w:type="paragraph" w:styleId="TOC1">
    <w:name w:val="toc 1"/>
    <w:basedOn w:val="Normal"/>
    <w:next w:val="Normal"/>
    <w:autoRedefine/>
    <w:uiPriority w:val="39"/>
    <w:unhideWhenUsed/>
    <w:rsid w:val="004B162F"/>
    <w:pPr>
      <w:tabs>
        <w:tab w:val="right" w:leader="dot" w:pos="8090"/>
      </w:tabs>
      <w:spacing w:after="100"/>
      <w:pPrChange w:id="0" w:author="Carol Nichols" w:date="2022-08-29T15:20:00Z">
        <w:pPr>
          <w:tabs>
            <w:tab w:val="right" w:leader="dot" w:pos="8090"/>
          </w:tabs>
          <w:spacing w:after="100" w:line="276" w:lineRule="auto"/>
        </w:pPr>
      </w:pPrChange>
    </w:pPr>
    <w:rPr>
      <w:rPrChange w:id="0" w:author="Carol Nichols" w:date="2022-08-29T15:20:00Z">
        <w:rPr>
          <w:sz w:val="22"/>
          <w:szCs w:val="22"/>
          <w:lang w:val="en-CA" w:eastAsia="en-CA" w:bidi="ar-SA"/>
        </w:rPr>
      </w:rPrChange>
    </w:rPr>
  </w:style>
  <w:style w:type="paragraph" w:styleId="TOC2">
    <w:name w:val="toc 2"/>
    <w:basedOn w:val="Normal"/>
    <w:next w:val="Normal"/>
    <w:autoRedefine/>
    <w:uiPriority w:val="39"/>
    <w:unhideWhenUsed/>
    <w:rsid w:val="00515D16"/>
    <w:pPr>
      <w:tabs>
        <w:tab w:val="right" w:leader="dot" w:pos="8090"/>
      </w:tabs>
      <w:spacing w:after="100"/>
      <w:ind w:left="220"/>
    </w:pPr>
  </w:style>
  <w:style w:type="paragraph" w:styleId="TOC3">
    <w:name w:val="toc 3"/>
    <w:basedOn w:val="Normal"/>
    <w:next w:val="Normal"/>
    <w:autoRedefine/>
    <w:uiPriority w:val="39"/>
    <w:unhideWhenUsed/>
    <w:rsid w:val="00D81F78"/>
    <w:pPr>
      <w:spacing w:after="100"/>
      <w:ind w:left="440"/>
    </w:pPr>
  </w:style>
  <w:style w:type="paragraph" w:styleId="Revision">
    <w:name w:val="Revision"/>
    <w:hidden/>
    <w:uiPriority w:val="71"/>
    <w:rsid w:val="00D81F78"/>
    <w:rPr>
      <w:rFonts w:ascii="Times New Roman" w:hAnsi="Times New Roman"/>
      <w:sz w:val="22"/>
      <w:szCs w:val="22"/>
      <w:lang w:val="en-CA" w:eastAsia="en-CA"/>
    </w:rPr>
  </w:style>
  <w:style w:type="character" w:styleId="CommentReference">
    <w:name w:val="annotation reference"/>
    <w:basedOn w:val="DefaultParagraphFont"/>
    <w:uiPriority w:val="99"/>
    <w:semiHidden/>
    <w:unhideWhenUsed/>
    <w:rsid w:val="001D438E"/>
    <w:rPr>
      <w:sz w:val="16"/>
      <w:szCs w:val="16"/>
    </w:rPr>
  </w:style>
  <w:style w:type="paragraph" w:styleId="CommentText">
    <w:name w:val="annotation text"/>
    <w:basedOn w:val="Normal"/>
    <w:link w:val="CommentTextChar"/>
    <w:uiPriority w:val="99"/>
    <w:semiHidden/>
    <w:unhideWhenUsed/>
    <w:rsid w:val="001D438E"/>
    <w:pPr>
      <w:spacing w:line="240" w:lineRule="auto"/>
    </w:pPr>
    <w:rPr>
      <w:sz w:val="20"/>
      <w:szCs w:val="20"/>
    </w:rPr>
  </w:style>
  <w:style w:type="character" w:customStyle="1" w:styleId="CommentTextChar">
    <w:name w:val="Comment Text Char"/>
    <w:basedOn w:val="DefaultParagraphFont"/>
    <w:link w:val="CommentText"/>
    <w:uiPriority w:val="99"/>
    <w:semiHidden/>
    <w:rsid w:val="001D438E"/>
    <w:rPr>
      <w:rFonts w:ascii="Times New Roman" w:hAnsi="Times New Roman"/>
      <w:lang w:val="en-CA" w:eastAsia="en-CA"/>
    </w:rPr>
  </w:style>
  <w:style w:type="paragraph" w:styleId="CommentSubject">
    <w:name w:val="annotation subject"/>
    <w:basedOn w:val="CommentText"/>
    <w:next w:val="CommentText"/>
    <w:link w:val="CommentSubjectChar"/>
    <w:uiPriority w:val="99"/>
    <w:semiHidden/>
    <w:unhideWhenUsed/>
    <w:rsid w:val="001D438E"/>
    <w:rPr>
      <w:b/>
      <w:bCs/>
    </w:rPr>
  </w:style>
  <w:style w:type="character" w:customStyle="1" w:styleId="CommentSubjectChar">
    <w:name w:val="Comment Subject Char"/>
    <w:basedOn w:val="CommentTextChar"/>
    <w:link w:val="CommentSubject"/>
    <w:uiPriority w:val="99"/>
    <w:semiHidden/>
    <w:rsid w:val="001D438E"/>
    <w:rPr>
      <w:rFonts w:ascii="Times New Roman" w:hAnsi="Times New Roman"/>
      <w:b/>
      <w:bCs/>
      <w:lang w:val="en-CA" w:eastAsia="en-CA"/>
    </w:rPr>
  </w:style>
  <w:style w:type="paragraph" w:styleId="NoteHeading">
    <w:name w:val="Note Heading"/>
    <w:basedOn w:val="Normal"/>
    <w:next w:val="Normal"/>
    <w:link w:val="NoteHeadingChar"/>
    <w:uiPriority w:val="99"/>
    <w:unhideWhenUsed/>
    <w:rsid w:val="00084E18"/>
    <w:pPr>
      <w:spacing w:after="0" w:line="240" w:lineRule="auto"/>
    </w:pPr>
  </w:style>
  <w:style w:type="character" w:customStyle="1" w:styleId="NoteHeadingChar">
    <w:name w:val="Note Heading Char"/>
    <w:basedOn w:val="DefaultParagraphFont"/>
    <w:link w:val="NoteHeading"/>
    <w:uiPriority w:val="99"/>
    <w:rsid w:val="00084E18"/>
    <w:rPr>
      <w:rFonts w:ascii="Times New Roman" w:hAnsi="Times New Roman"/>
      <w:sz w:val="22"/>
      <w:szCs w:val="22"/>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329792">
      <w:bodyDiv w:val="1"/>
      <w:marLeft w:val="0"/>
      <w:marRight w:val="0"/>
      <w:marTop w:val="0"/>
      <w:marBottom w:val="0"/>
      <w:divBdr>
        <w:top w:val="none" w:sz="0" w:space="0" w:color="auto"/>
        <w:left w:val="none" w:sz="0" w:space="0" w:color="auto"/>
        <w:bottom w:val="none" w:sz="0" w:space="0" w:color="auto"/>
        <w:right w:val="none" w:sz="0" w:space="0" w:color="auto"/>
      </w:divBdr>
      <w:divsChild>
        <w:div w:id="537936655">
          <w:marLeft w:val="0"/>
          <w:marRight w:val="0"/>
          <w:marTop w:val="0"/>
          <w:marBottom w:val="0"/>
          <w:divBdr>
            <w:top w:val="none" w:sz="0" w:space="0" w:color="auto"/>
            <w:left w:val="none" w:sz="0" w:space="0" w:color="auto"/>
            <w:bottom w:val="none" w:sz="0" w:space="0" w:color="auto"/>
            <w:right w:val="none" w:sz="0" w:space="0" w:color="auto"/>
          </w:divBdr>
          <w:divsChild>
            <w:div w:id="653021928">
              <w:marLeft w:val="0"/>
              <w:marRight w:val="0"/>
              <w:marTop w:val="0"/>
              <w:marBottom w:val="0"/>
              <w:divBdr>
                <w:top w:val="none" w:sz="0" w:space="0" w:color="auto"/>
                <w:left w:val="none" w:sz="0" w:space="0" w:color="auto"/>
                <w:bottom w:val="none" w:sz="0" w:space="0" w:color="auto"/>
                <w:right w:val="none" w:sz="0" w:space="0" w:color="auto"/>
              </w:divBdr>
              <w:divsChild>
                <w:div w:id="211886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448163">
      <w:bodyDiv w:val="1"/>
      <w:marLeft w:val="0"/>
      <w:marRight w:val="0"/>
      <w:marTop w:val="0"/>
      <w:marBottom w:val="0"/>
      <w:divBdr>
        <w:top w:val="none" w:sz="0" w:space="0" w:color="auto"/>
        <w:left w:val="none" w:sz="0" w:space="0" w:color="auto"/>
        <w:bottom w:val="none" w:sz="0" w:space="0" w:color="auto"/>
        <w:right w:val="none" w:sz="0" w:space="0" w:color="auto"/>
      </w:divBdr>
      <w:divsChild>
        <w:div w:id="2134707324">
          <w:blockQuote w:val="1"/>
          <w:marLeft w:val="720"/>
          <w:marRight w:val="720"/>
          <w:marTop w:val="100"/>
          <w:marBottom w:val="100"/>
          <w:divBdr>
            <w:top w:val="none" w:sz="0" w:space="0" w:color="auto"/>
            <w:left w:val="none" w:sz="0" w:space="0" w:color="auto"/>
            <w:bottom w:val="none" w:sz="0" w:space="0" w:color="auto"/>
            <w:right w:val="none" w:sz="0" w:space="0" w:color="auto"/>
          </w:divBdr>
        </w:div>
        <w:div w:id="689717295">
          <w:blockQuote w:val="1"/>
          <w:marLeft w:val="720"/>
          <w:marRight w:val="720"/>
          <w:marTop w:val="100"/>
          <w:marBottom w:val="100"/>
          <w:divBdr>
            <w:top w:val="none" w:sz="0" w:space="0" w:color="auto"/>
            <w:left w:val="none" w:sz="0" w:space="0" w:color="auto"/>
            <w:bottom w:val="none" w:sz="0" w:space="0" w:color="auto"/>
            <w:right w:val="none" w:sz="0" w:space="0" w:color="auto"/>
          </w:divBdr>
        </w:div>
        <w:div w:id="19649976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3202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c.rust-lang.org/reference/items/unions.html" TargetMode="External"/><Relationship Id="rId13" Type="http://schemas.openxmlformats.org/officeDocument/2006/relationships/hyperlink" Target="https://doc.rust-lang.org/reference/macros-by-example.html" TargetMode="External"/><Relationship Id="rId18" Type="http://schemas.openxmlformats.org/officeDocument/2006/relationships/hyperlink" Target="https://docs.rs/quote" TargetMode="Externa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hyperlink" Target="https://docs.rs/syn/1.0/syn/struct.DeriveInput.html" TargetMode="External"/><Relationship Id="rId2" Type="http://schemas.openxmlformats.org/officeDocument/2006/relationships/numbering" Target="numbering.xml"/><Relationship Id="rId16" Type="http://schemas.openxmlformats.org/officeDocument/2006/relationships/hyperlink" Target="https://crates.io/crates/quot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crates.io/crates/syn" TargetMode="External"/><Relationship Id="rId10" Type="http://schemas.microsoft.com/office/2011/relationships/commentsExtended" Target="commentsExtended.xml"/><Relationship Id="rId19" Type="http://schemas.openxmlformats.org/officeDocument/2006/relationships/hyperlink" Target="https://crates.io/" TargetMode="Externa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s://veykril.github.io/tlbor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z\Google%20Drive\Liz%20NSP\zz%20Production\Template\Word\NSPTemplate0217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3411F-34F6-432C-8984-82E9E11BE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C:\Users\Liz\Google Drive\Liz NSP\zz Production\Template\Word\NSPTemplate02172021.dotm</Template>
  <TotalTime>51</TotalTime>
  <Pages>11</Pages>
  <Words>14323</Words>
  <Characters>81647</Characters>
  <Application>Microsoft Office Word</Application>
  <DocSecurity>0</DocSecurity>
  <Lines>680</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NSP</dc:creator>
  <cp:keywords/>
  <cp:lastModifiedBy>Carol Nichols</cp:lastModifiedBy>
  <cp:revision>9</cp:revision>
  <dcterms:created xsi:type="dcterms:W3CDTF">2022-08-29T16:34:00Z</dcterms:created>
  <dcterms:modified xsi:type="dcterms:W3CDTF">2022-09-13T16:49:00Z</dcterms:modified>
</cp:coreProperties>
</file>